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BB351" w14:textId="076E3228" w:rsidR="00634A56" w:rsidRPr="004D46F5" w:rsidRDefault="00AC64E1" w:rsidP="004D46F5">
      <w:pPr>
        <w:pStyle w:val="Annexetitre"/>
        <w:spacing w:after="240"/>
        <w:rPr>
          <w:rFonts w:eastAsiaTheme="minorHAnsi"/>
        </w:rPr>
      </w:pPr>
      <w:r>
        <w:rPr>
          <w:noProof/>
        </w:rPr>
        <mc:AlternateContent>
          <mc:Choice Requires="wps">
            <w:drawing>
              <wp:anchor distT="0" distB="0" distL="114300" distR="114300" simplePos="0" relativeHeight="251659264" behindDoc="0" locked="0" layoutInCell="1" allowOverlap="1" wp14:anchorId="1FE0485F" wp14:editId="6DE864C1">
                <wp:simplePos x="0" y="0"/>
                <wp:positionH relativeFrom="column">
                  <wp:posOffset>4417695</wp:posOffset>
                </wp:positionH>
                <wp:positionV relativeFrom="paragraph">
                  <wp:posOffset>-273050</wp:posOffset>
                </wp:positionV>
                <wp:extent cx="1304925" cy="254000"/>
                <wp:effectExtent l="0" t="0" r="9525" b="0"/>
                <wp:wrapNone/>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54000"/>
                        </a:xfrm>
                        <a:prstGeom prst="rect">
                          <a:avLst/>
                        </a:prstGeom>
                        <a:solidFill>
                          <a:srgbClr val="FFFFFF"/>
                        </a:solidFill>
                        <a:ln w="9525">
                          <a:solidFill>
                            <a:srgbClr val="000000"/>
                          </a:solidFill>
                          <a:miter lim="800000"/>
                          <a:headEnd/>
                          <a:tailEnd/>
                        </a:ln>
                      </wps:spPr>
                      <wps:txbx>
                        <w:txbxContent>
                          <w:p w14:paraId="13F36E6A" w14:textId="4B997768" w:rsidR="00634A56" w:rsidRPr="005545F8" w:rsidRDefault="00634A56" w:rsidP="00634A56">
                            <w:pPr>
                              <w:jc w:val="center"/>
                              <w:rPr>
                                <w:sz w:val="20"/>
                                <w:szCs w:val="20"/>
                                <w:lang w:val="fr-BE"/>
                              </w:rPr>
                            </w:pPr>
                            <w:r>
                              <w:rPr>
                                <w:sz w:val="20"/>
                                <w:szCs w:val="20"/>
                                <w:lang w:val="fr-BE"/>
                              </w:rPr>
                              <w:t>WG 04-05/11/2025</w:t>
                            </w:r>
                          </w:p>
                          <w:p w14:paraId="7CDF8490" w14:textId="77777777" w:rsidR="00634A56" w:rsidRPr="005545F8" w:rsidRDefault="00634A56" w:rsidP="00634A56">
                            <w:pPr>
                              <w:jc w:val="center"/>
                              <w:rPr>
                                <w:sz w:val="20"/>
                                <w:szCs w:val="20"/>
                                <w:lang w:val="fr-BE"/>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E0485F" id="_x0000_t202" coordsize="21600,21600" o:spt="202" path="m,l,21600r21600,l21600,xe">
                <v:stroke joinstyle="miter"/>
                <v:path gradientshapeok="t" o:connecttype="rect"/>
              </v:shapetype>
              <v:shape id="Tekstfelt 2" o:spid="_x0000_s1026" type="#_x0000_t202" style="position:absolute;left:0;text-align:left;margin-left:347.85pt;margin-top:-21.5pt;width:102.7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">
                <v:textbox inset="0,0,0,0">
                  <w:txbxContent>
                    <w:p w14:paraId="13F36E6A" w14:textId="4B997768" w:rsidR="00634A56" w:rsidRPr="005545F8" w:rsidRDefault="00634A56" w:rsidP="00634A56">
                      <w:pPr>
                        <w:jc w:val="center"/>
                        <w:rPr>
                          <w:sz w:val="20"/>
                          <w:szCs w:val="20"/>
                          <w:lang w:val="fr-BE"/>
                        </w:rPr>
                      </w:pPr>
                      <w:r>
                        <w:rPr>
                          <w:sz w:val="20"/>
                          <w:szCs w:val="20"/>
                          <w:lang w:val="fr-BE"/>
                        </w:rPr>
                        <w:t>WG 04-05/11/2025</w:t>
                      </w:r>
                    </w:p>
                    <w:p w14:paraId="7CDF8490" w14:textId="77777777" w:rsidR="00634A56" w:rsidRPr="005545F8" w:rsidRDefault="00634A56" w:rsidP="00634A56">
                      <w:pPr>
                        <w:jc w:val="center"/>
                        <w:rPr>
                          <w:sz w:val="20"/>
                          <w:szCs w:val="20"/>
                          <w:lang w:val="fr-BE"/>
                        </w:rPr>
                      </w:pPr>
                    </w:p>
                  </w:txbxContent>
                </v:textbox>
              </v:shape>
            </w:pict>
          </mc:Fallback>
        </mc:AlternateContent>
      </w:r>
      <w:bookmarkStart w:id="0" w:name="_Hlk199172798"/>
      <w:r w:rsidR="00634A56" w:rsidRPr="004D46F5">
        <w:rPr>
          <w:rFonts w:eastAsiaTheme="minorHAnsi"/>
        </w:rPr>
        <w:t>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bookmarkEnd w:id="0"/>
    </w:p>
    <w:p w14:paraId="72251359" w14:textId="0729677D" w:rsidR="00B85FAC" w:rsidRPr="00634A56" w:rsidRDefault="00B85FAC" w:rsidP="006B3A98">
      <w:pPr>
        <w:pStyle w:val="Annexetitre"/>
        <w:spacing w:after="240"/>
      </w:pPr>
      <w:r w:rsidRPr="00634A56">
        <w:t>EN</w:t>
      </w:r>
    </w:p>
    <w:p w14:paraId="23AE12AE" w14:textId="22A368A9" w:rsidR="009F13FC" w:rsidRPr="00634A56" w:rsidRDefault="009F13FC" w:rsidP="006B3A98">
      <w:pPr>
        <w:pStyle w:val="Annexetitre"/>
        <w:spacing w:after="240"/>
      </w:pPr>
      <w:r w:rsidRPr="00634A56">
        <w:t>ANNEX I</w:t>
      </w:r>
    </w:p>
    <w:p w14:paraId="5DADAF26" w14:textId="77777777" w:rsidR="0057473E" w:rsidRPr="00634A56" w:rsidRDefault="0057473E" w:rsidP="0057473E"/>
    <w:p w14:paraId="777922CC" w14:textId="4ADC3D21" w:rsidR="0057473E" w:rsidRPr="00634A56" w:rsidRDefault="0057473E" w:rsidP="0057473E">
      <w:pPr>
        <w:jc w:val="both"/>
        <w:rPr>
          <w:rFonts w:ascii="Times New Roman" w:hAnsi="Times New Roman"/>
          <w:sz w:val="24"/>
          <w:szCs w:val="24"/>
        </w:rPr>
      </w:pPr>
      <w:r w:rsidRPr="00634A56">
        <w:rPr>
          <w:rFonts w:ascii="Times New Roman" w:hAnsi="Times New Roman"/>
          <w:sz w:val="24"/>
          <w:szCs w:val="24"/>
        </w:rPr>
        <w:t>Annexes I, II, III and IV to Regulation (EC) No 429/2008 are amended as follows:</w:t>
      </w:r>
    </w:p>
    <w:p w14:paraId="0FC10FC5" w14:textId="6AA7A066" w:rsidR="0057473E" w:rsidRPr="00634A56" w:rsidRDefault="0057473E" w:rsidP="0057473E">
      <w:pPr>
        <w:numPr>
          <w:ilvl w:val="0"/>
          <w:numId w:val="18"/>
        </w:numPr>
        <w:jc w:val="both"/>
        <w:rPr>
          <w:rFonts w:ascii="Times New Roman" w:hAnsi="Times New Roman"/>
          <w:sz w:val="24"/>
          <w:szCs w:val="24"/>
        </w:rPr>
      </w:pPr>
      <w:r w:rsidRPr="00634A56">
        <w:rPr>
          <w:rFonts w:ascii="Times New Roman" w:hAnsi="Times New Roman"/>
          <w:sz w:val="24"/>
          <w:szCs w:val="24"/>
        </w:rPr>
        <w:t>Annex I is replaced by the following:</w:t>
      </w:r>
    </w:p>
    <w:p w14:paraId="53B793A0" w14:textId="75E466A1" w:rsidR="00E803A4" w:rsidRPr="00634A56" w:rsidRDefault="00E803A4" w:rsidP="006B3A98">
      <w:pPr>
        <w:ind w:right="-36"/>
        <w:jc w:val="center"/>
        <w:rPr>
          <w:rFonts w:ascii="Times New Roman" w:hAnsi="Times New Roman"/>
          <w:i/>
          <w:sz w:val="24"/>
          <w:szCs w:val="24"/>
        </w:rPr>
      </w:pPr>
      <w:r w:rsidRPr="00634A56">
        <w:rPr>
          <w:rFonts w:ascii="Times New Roman" w:hAnsi="Times New Roman"/>
          <w:i/>
          <w:sz w:val="24"/>
          <w:szCs w:val="24"/>
        </w:rPr>
        <w:t>‘ANNEX I</w:t>
      </w:r>
    </w:p>
    <w:p w14:paraId="44A74D3F" w14:textId="77777777" w:rsidR="00E803A4" w:rsidRPr="00634A56" w:rsidRDefault="00E803A4" w:rsidP="006B3A98">
      <w:pPr>
        <w:pStyle w:val="Brdtekst"/>
        <w:ind w:right="-36"/>
        <w:rPr>
          <w:i/>
          <w:sz w:val="24"/>
          <w:szCs w:val="24"/>
        </w:rPr>
      </w:pPr>
    </w:p>
    <w:p w14:paraId="614B47D8" w14:textId="33A46D13" w:rsidR="00E803A4" w:rsidRPr="00634A56" w:rsidRDefault="00E803A4" w:rsidP="006B3A98">
      <w:pPr>
        <w:pStyle w:val="Overskrift3"/>
        <w:ind w:left="0" w:right="-36" w:firstLine="0"/>
        <w:jc w:val="center"/>
        <w:rPr>
          <w:sz w:val="24"/>
          <w:szCs w:val="24"/>
        </w:rPr>
      </w:pPr>
      <w:r w:rsidRPr="00634A56">
        <w:rPr>
          <w:sz w:val="24"/>
          <w:szCs w:val="24"/>
        </w:rPr>
        <w:t>APPLICATION FORM REFERRED TO IN ARTICLE 2(1)</w:t>
      </w:r>
    </w:p>
    <w:p w14:paraId="20102122" w14:textId="77777777" w:rsidR="00E803A4" w:rsidRPr="00634A56" w:rsidRDefault="00E803A4" w:rsidP="006B3A98">
      <w:pPr>
        <w:pStyle w:val="Brdtekst"/>
        <w:ind w:right="-36"/>
        <w:rPr>
          <w:b/>
          <w:sz w:val="24"/>
          <w:szCs w:val="24"/>
        </w:rPr>
      </w:pPr>
    </w:p>
    <w:p w14:paraId="25D3CBE7" w14:textId="77777777" w:rsidR="00E803A4" w:rsidRPr="00634A56" w:rsidRDefault="00E803A4" w:rsidP="006B3A98">
      <w:pPr>
        <w:pStyle w:val="Brdtekst"/>
        <w:ind w:right="-36"/>
        <w:rPr>
          <w:b/>
          <w:sz w:val="24"/>
          <w:szCs w:val="24"/>
        </w:rPr>
      </w:pPr>
    </w:p>
    <w:p w14:paraId="49421963" w14:textId="77777777" w:rsidR="00E803A4" w:rsidRPr="00634A56" w:rsidRDefault="00E803A4" w:rsidP="006B3A98">
      <w:pPr>
        <w:tabs>
          <w:tab w:val="left" w:pos="1471"/>
        </w:tabs>
        <w:ind w:right="-36"/>
        <w:jc w:val="center"/>
        <w:rPr>
          <w:rFonts w:ascii="Times New Roman" w:hAnsi="Times New Roman"/>
          <w:b/>
          <w:sz w:val="24"/>
          <w:szCs w:val="24"/>
        </w:rPr>
      </w:pPr>
      <w:r w:rsidRPr="00634A56">
        <w:rPr>
          <w:rFonts w:ascii="Times New Roman" w:hAnsi="Times New Roman"/>
          <w:b/>
          <w:sz w:val="24"/>
          <w:szCs w:val="24"/>
        </w:rPr>
        <w:t>APPLICATION FORM</w:t>
      </w:r>
    </w:p>
    <w:p w14:paraId="07D4B4D9" w14:textId="77777777" w:rsidR="00E803A4" w:rsidRPr="00634A56" w:rsidRDefault="00E803A4" w:rsidP="006B3A98">
      <w:pPr>
        <w:pStyle w:val="Brdtekst"/>
        <w:ind w:right="-36"/>
        <w:jc w:val="center"/>
        <w:rPr>
          <w:sz w:val="24"/>
          <w:szCs w:val="24"/>
        </w:rPr>
      </w:pPr>
      <w:r w:rsidRPr="00634A56">
        <w:rPr>
          <w:sz w:val="24"/>
          <w:szCs w:val="24"/>
        </w:rPr>
        <w:t>EUROPEAN COMMISSION</w:t>
      </w:r>
    </w:p>
    <w:p w14:paraId="062AA00F" w14:textId="221BD429" w:rsidR="00E803A4" w:rsidRPr="00634A56" w:rsidRDefault="00E803A4" w:rsidP="006B3A98">
      <w:pPr>
        <w:pStyle w:val="Brdtekst"/>
        <w:ind w:right="-36"/>
        <w:jc w:val="center"/>
        <w:rPr>
          <w:sz w:val="24"/>
          <w:szCs w:val="24"/>
        </w:rPr>
      </w:pPr>
      <w:r w:rsidRPr="00634A56">
        <w:rPr>
          <w:sz w:val="24"/>
          <w:szCs w:val="24"/>
        </w:rPr>
        <w:t>DIRECTORATE-GENERAL FOR HEALTH AND FOOD SAFETY</w:t>
      </w:r>
    </w:p>
    <w:p w14:paraId="2C4B0DE8" w14:textId="77777777" w:rsidR="00E803A4" w:rsidRPr="00634A56" w:rsidRDefault="00E803A4" w:rsidP="006B3A98">
      <w:pPr>
        <w:pStyle w:val="Brdtekst"/>
        <w:ind w:right="-36"/>
        <w:rPr>
          <w:sz w:val="24"/>
          <w:szCs w:val="24"/>
        </w:rPr>
      </w:pPr>
    </w:p>
    <w:p w14:paraId="5661486F" w14:textId="77777777" w:rsidR="00E803A4" w:rsidRPr="00634A56" w:rsidRDefault="00E803A4" w:rsidP="003646AA">
      <w:pPr>
        <w:pStyle w:val="Brdtekst"/>
        <w:ind w:right="-36"/>
        <w:jc w:val="both"/>
        <w:rPr>
          <w:sz w:val="24"/>
          <w:szCs w:val="24"/>
        </w:rPr>
      </w:pPr>
      <w:r w:rsidRPr="00634A56">
        <w:rPr>
          <w:sz w:val="24"/>
          <w:szCs w:val="24"/>
        </w:rPr>
        <w:t xml:space="preserve">Subject: Application for </w:t>
      </w:r>
      <w:proofErr w:type="spellStart"/>
      <w:r w:rsidRPr="00634A56">
        <w:rPr>
          <w:sz w:val="24"/>
          <w:szCs w:val="24"/>
        </w:rPr>
        <w:t>authorisation</w:t>
      </w:r>
      <w:proofErr w:type="spellEnd"/>
      <w:r w:rsidRPr="00634A56">
        <w:rPr>
          <w:sz w:val="24"/>
          <w:szCs w:val="24"/>
        </w:rPr>
        <w:t xml:space="preserve"> of a feed additive in accordance with Regulation (EC) No 1831/2003.</w:t>
      </w:r>
    </w:p>
    <w:p w14:paraId="6D24AB47" w14:textId="77777777" w:rsidR="00E803A4" w:rsidRPr="00634A56" w:rsidRDefault="00E803A4" w:rsidP="003646AA">
      <w:pPr>
        <w:pStyle w:val="Brdtekst"/>
        <w:ind w:right="-36"/>
        <w:jc w:val="both"/>
        <w:rPr>
          <w:sz w:val="24"/>
          <w:szCs w:val="24"/>
        </w:rPr>
      </w:pPr>
    </w:p>
    <w:p w14:paraId="32CBC4A5" w14:textId="09CAF6C3" w:rsidR="00E803A4" w:rsidRPr="00634A56" w:rsidRDefault="00E803A4" w:rsidP="003646AA">
      <w:pPr>
        <w:pStyle w:val="Brdtekst"/>
        <w:tabs>
          <w:tab w:val="right" w:leader="dot" w:pos="9000"/>
        </w:tabs>
        <w:ind w:right="-36"/>
        <w:jc w:val="both"/>
        <w:rPr>
          <w:sz w:val="24"/>
          <w:szCs w:val="24"/>
        </w:rPr>
      </w:pPr>
      <w:r w:rsidRPr="00634A56">
        <w:rPr>
          <w:b/>
          <w:bCs/>
          <w:sz w:val="24"/>
          <w:szCs w:val="24"/>
        </w:rPr>
        <w:t>Submission date:</w:t>
      </w:r>
      <w:r w:rsidRPr="00634A56">
        <w:rPr>
          <w:sz w:val="24"/>
          <w:szCs w:val="24"/>
        </w:rPr>
        <w:t xml:space="preserve"> </w:t>
      </w:r>
      <w:r w:rsidR="0037539D" w:rsidRPr="00634A56">
        <w:rPr>
          <w:sz w:val="24"/>
          <w:szCs w:val="24"/>
        </w:rPr>
        <w:tab/>
      </w:r>
    </w:p>
    <w:p w14:paraId="4E43BF8A" w14:textId="77777777" w:rsidR="00E803A4" w:rsidRPr="00634A56" w:rsidRDefault="00E803A4" w:rsidP="003646AA">
      <w:pPr>
        <w:pStyle w:val="Brdtekst"/>
        <w:ind w:right="-36"/>
        <w:jc w:val="both"/>
        <w:rPr>
          <w:b/>
          <w:bCs/>
          <w:sz w:val="24"/>
          <w:szCs w:val="24"/>
        </w:rPr>
      </w:pPr>
    </w:p>
    <w:p w14:paraId="1817E38F" w14:textId="37E019F4" w:rsidR="00E803A4" w:rsidRPr="00634A56" w:rsidRDefault="00F51E35" w:rsidP="003646AA">
      <w:pPr>
        <w:pStyle w:val="Brdtekst"/>
        <w:ind w:right="-36"/>
        <w:jc w:val="both"/>
        <w:rPr>
          <w:b/>
          <w:bCs/>
          <w:sz w:val="24"/>
          <w:szCs w:val="24"/>
        </w:rPr>
      </w:pPr>
      <w:r w:rsidRPr="00634A56">
        <w:rPr>
          <w:b/>
          <w:bCs/>
          <w:sz w:val="24"/>
          <w:szCs w:val="24"/>
        </w:rPr>
        <w:t xml:space="preserve">I. </w:t>
      </w:r>
      <w:r w:rsidR="006B5A31" w:rsidRPr="00634A56" w:rsidDel="006B5A31">
        <w:rPr>
          <w:b/>
          <w:bCs/>
          <w:sz w:val="24"/>
          <w:szCs w:val="24"/>
        </w:rPr>
        <w:t xml:space="preserve"> </w:t>
      </w:r>
      <w:r w:rsidR="006B5A31" w:rsidRPr="00634A56">
        <w:rPr>
          <w:b/>
          <w:bCs/>
          <w:sz w:val="24"/>
          <w:szCs w:val="24"/>
        </w:rPr>
        <w:t>TYPE OF SUBMISSION</w:t>
      </w:r>
    </w:p>
    <w:p w14:paraId="678190EE" w14:textId="77777777" w:rsidR="00E803A4" w:rsidRPr="00634A56" w:rsidRDefault="00E803A4" w:rsidP="003646AA">
      <w:pPr>
        <w:pStyle w:val="Brdtekst"/>
        <w:ind w:right="-36"/>
        <w:jc w:val="both"/>
        <w:rPr>
          <w:sz w:val="24"/>
          <w:szCs w:val="24"/>
        </w:rPr>
      </w:pPr>
    </w:p>
    <w:p w14:paraId="70A1EC33" w14:textId="3E4CDB5B"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 xml:space="preserve">Application for </w:t>
      </w:r>
      <w:proofErr w:type="spellStart"/>
      <w:r w:rsidRPr="00634A56">
        <w:rPr>
          <w:sz w:val="24"/>
          <w:szCs w:val="24"/>
        </w:rPr>
        <w:t>authorisation</w:t>
      </w:r>
      <w:proofErr w:type="spellEnd"/>
      <w:r w:rsidRPr="00634A56">
        <w:rPr>
          <w:sz w:val="24"/>
          <w:szCs w:val="24"/>
        </w:rPr>
        <w:t xml:space="preserve"> of a new</w:t>
      </w:r>
      <w:r w:rsidR="00634A56" w:rsidRPr="00634A56">
        <w:rPr>
          <w:sz w:val="24"/>
          <w:szCs w:val="24"/>
        </w:rPr>
        <w:t xml:space="preserve"> </w:t>
      </w:r>
      <w:r w:rsidRPr="00634A56">
        <w:rPr>
          <w:sz w:val="24"/>
          <w:szCs w:val="24"/>
        </w:rPr>
        <w:t>feed additive (Article 4(1) of Regulation (EC) No 1831/2003)</w:t>
      </w:r>
    </w:p>
    <w:p w14:paraId="0EEF5665" w14:textId="77777777" w:rsidR="00E803A4" w:rsidRPr="00634A56" w:rsidRDefault="00E803A4" w:rsidP="003646AA">
      <w:pPr>
        <w:pStyle w:val="Brdtekst"/>
        <w:tabs>
          <w:tab w:val="left" w:pos="480"/>
        </w:tabs>
        <w:ind w:left="480" w:right="-36" w:hanging="480"/>
        <w:jc w:val="both"/>
        <w:rPr>
          <w:sz w:val="24"/>
          <w:szCs w:val="24"/>
        </w:rPr>
      </w:pPr>
    </w:p>
    <w:p w14:paraId="0ED20988" w14:textId="4B7C34BE"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 xml:space="preserve">Application for </w:t>
      </w:r>
      <w:proofErr w:type="spellStart"/>
      <w:r w:rsidRPr="00634A56">
        <w:rPr>
          <w:sz w:val="24"/>
          <w:szCs w:val="24"/>
        </w:rPr>
        <w:t>authorisation</w:t>
      </w:r>
      <w:proofErr w:type="spellEnd"/>
      <w:r w:rsidRPr="00634A56">
        <w:rPr>
          <w:sz w:val="24"/>
          <w:szCs w:val="24"/>
        </w:rPr>
        <w:t xml:space="preserve"> of a new use and/or modification and/or renewal of </w:t>
      </w:r>
      <w:r w:rsidR="006B5A31" w:rsidRPr="00634A56">
        <w:rPr>
          <w:sz w:val="24"/>
          <w:szCs w:val="24"/>
        </w:rPr>
        <w:t xml:space="preserve">the </w:t>
      </w:r>
      <w:proofErr w:type="spellStart"/>
      <w:r w:rsidR="00573860" w:rsidRPr="00634A56">
        <w:rPr>
          <w:sz w:val="24"/>
          <w:szCs w:val="24"/>
        </w:rPr>
        <w:t>authori</w:t>
      </w:r>
      <w:r w:rsidR="00F92455" w:rsidRPr="00634A56">
        <w:rPr>
          <w:sz w:val="24"/>
          <w:szCs w:val="24"/>
        </w:rPr>
        <w:t>s</w:t>
      </w:r>
      <w:r w:rsidR="00573860" w:rsidRPr="00634A56">
        <w:rPr>
          <w:sz w:val="24"/>
          <w:szCs w:val="24"/>
        </w:rPr>
        <w:t>ation</w:t>
      </w:r>
      <w:proofErr w:type="spellEnd"/>
      <w:r w:rsidR="00573860" w:rsidRPr="00634A56">
        <w:rPr>
          <w:sz w:val="24"/>
          <w:szCs w:val="24"/>
        </w:rPr>
        <w:t xml:space="preserve"> of a</w:t>
      </w:r>
      <w:r w:rsidRPr="00634A56">
        <w:rPr>
          <w:sz w:val="24"/>
          <w:szCs w:val="24"/>
        </w:rPr>
        <w:t xml:space="preserve"> feed additive</w:t>
      </w:r>
      <w:r w:rsidR="00634A56">
        <w:rPr>
          <w:sz w:val="24"/>
          <w:szCs w:val="24"/>
        </w:rPr>
        <w:t xml:space="preserve"> </w:t>
      </w:r>
      <w:r w:rsidRPr="00634A56">
        <w:rPr>
          <w:sz w:val="24"/>
          <w:szCs w:val="24"/>
        </w:rPr>
        <w:t>(Articles 4(1), 13(3), 14 of Regulation (EC) No 1831/2003):</w:t>
      </w:r>
    </w:p>
    <w:p w14:paraId="2AC459A9" w14:textId="77777777" w:rsidR="00E803A4" w:rsidRPr="00634A56" w:rsidRDefault="00E803A4" w:rsidP="003646AA">
      <w:pPr>
        <w:pStyle w:val="Listeafsnit"/>
        <w:tabs>
          <w:tab w:val="left" w:pos="480"/>
        </w:tabs>
        <w:ind w:left="480" w:right="-36" w:hanging="480"/>
        <w:jc w:val="both"/>
        <w:rPr>
          <w:sz w:val="24"/>
          <w:szCs w:val="24"/>
        </w:rPr>
      </w:pPr>
    </w:p>
    <w:p w14:paraId="49B06529" w14:textId="77777777" w:rsidR="00E803A4" w:rsidRPr="00634A56" w:rsidRDefault="00E803A4" w:rsidP="003646AA">
      <w:pPr>
        <w:pStyle w:val="Listeafsnit"/>
        <w:numPr>
          <w:ilvl w:val="0"/>
          <w:numId w:val="1"/>
        </w:numPr>
        <w:tabs>
          <w:tab w:val="left" w:pos="480"/>
        </w:tabs>
        <w:ind w:left="960" w:right="-36" w:hanging="480"/>
        <w:jc w:val="both"/>
        <w:rPr>
          <w:sz w:val="24"/>
          <w:szCs w:val="24"/>
        </w:rPr>
      </w:pPr>
      <w:r w:rsidRPr="00634A56">
        <w:rPr>
          <w:sz w:val="24"/>
          <w:szCs w:val="24"/>
        </w:rPr>
        <w:t>New use (Article 4 of Regulation (EC) No 1831/2003)</w:t>
      </w:r>
    </w:p>
    <w:p w14:paraId="0F25BBA7" w14:textId="77777777" w:rsidR="00E803A4" w:rsidRPr="00634A56" w:rsidRDefault="00E803A4" w:rsidP="003646AA">
      <w:pPr>
        <w:pStyle w:val="Listeafsnit"/>
        <w:tabs>
          <w:tab w:val="left" w:pos="480"/>
        </w:tabs>
        <w:ind w:left="960" w:right="-36" w:hanging="480"/>
        <w:jc w:val="both"/>
        <w:rPr>
          <w:sz w:val="24"/>
          <w:szCs w:val="24"/>
        </w:rPr>
      </w:pPr>
    </w:p>
    <w:p w14:paraId="359C9C68" w14:textId="77777777" w:rsidR="00E803A4" w:rsidRPr="00634A56" w:rsidRDefault="00E803A4" w:rsidP="003646AA">
      <w:pPr>
        <w:pStyle w:val="Listeafsnit"/>
        <w:numPr>
          <w:ilvl w:val="0"/>
          <w:numId w:val="1"/>
        </w:numPr>
        <w:tabs>
          <w:tab w:val="left" w:pos="480"/>
        </w:tabs>
        <w:ind w:left="960" w:right="-36" w:hanging="480"/>
        <w:jc w:val="both"/>
        <w:rPr>
          <w:sz w:val="24"/>
          <w:szCs w:val="24"/>
        </w:rPr>
      </w:pPr>
      <w:r w:rsidRPr="00634A56">
        <w:rPr>
          <w:sz w:val="24"/>
          <w:szCs w:val="24"/>
        </w:rPr>
        <w:t xml:space="preserve">Modification of an existing </w:t>
      </w:r>
      <w:proofErr w:type="spellStart"/>
      <w:r w:rsidRPr="00634A56">
        <w:rPr>
          <w:sz w:val="24"/>
          <w:szCs w:val="24"/>
        </w:rPr>
        <w:t>authorisation</w:t>
      </w:r>
      <w:proofErr w:type="spellEnd"/>
      <w:r w:rsidRPr="00634A56">
        <w:rPr>
          <w:sz w:val="24"/>
          <w:szCs w:val="24"/>
        </w:rPr>
        <w:t xml:space="preserve"> (Article 13(3) of Regulation (EC) No 1831/2003)</w:t>
      </w:r>
    </w:p>
    <w:p w14:paraId="54291819" w14:textId="77777777" w:rsidR="00E803A4" w:rsidRPr="00634A56" w:rsidRDefault="00E803A4" w:rsidP="003646AA">
      <w:pPr>
        <w:pStyle w:val="Brdtekst"/>
        <w:tabs>
          <w:tab w:val="left" w:pos="480"/>
        </w:tabs>
        <w:ind w:left="960" w:right="-36" w:hanging="480"/>
        <w:jc w:val="both"/>
        <w:rPr>
          <w:sz w:val="24"/>
          <w:szCs w:val="24"/>
        </w:rPr>
      </w:pPr>
    </w:p>
    <w:p w14:paraId="478E5A83" w14:textId="77777777" w:rsidR="00E803A4" w:rsidRPr="00634A56" w:rsidRDefault="00E803A4" w:rsidP="003646AA">
      <w:pPr>
        <w:pStyle w:val="Listeafsnit"/>
        <w:numPr>
          <w:ilvl w:val="0"/>
          <w:numId w:val="1"/>
        </w:numPr>
        <w:tabs>
          <w:tab w:val="left" w:pos="480"/>
        </w:tabs>
        <w:ind w:left="960" w:right="-36" w:hanging="480"/>
        <w:jc w:val="both"/>
        <w:rPr>
          <w:sz w:val="24"/>
          <w:szCs w:val="24"/>
        </w:rPr>
      </w:pPr>
      <w:r w:rsidRPr="00634A56">
        <w:rPr>
          <w:sz w:val="24"/>
          <w:szCs w:val="24"/>
        </w:rPr>
        <w:t xml:space="preserve">Renewal of a feed additive </w:t>
      </w:r>
      <w:proofErr w:type="spellStart"/>
      <w:r w:rsidRPr="00634A56">
        <w:rPr>
          <w:sz w:val="24"/>
          <w:szCs w:val="24"/>
        </w:rPr>
        <w:t>authorisation</w:t>
      </w:r>
      <w:proofErr w:type="spellEnd"/>
      <w:r w:rsidRPr="00634A56">
        <w:rPr>
          <w:sz w:val="24"/>
          <w:szCs w:val="24"/>
        </w:rPr>
        <w:t xml:space="preserve"> (Article 14 of Regulation (EC) No 1831/2003)</w:t>
      </w:r>
    </w:p>
    <w:p w14:paraId="53D94A2A" w14:textId="77777777" w:rsidR="00E803A4" w:rsidRPr="00634A56" w:rsidRDefault="00E803A4" w:rsidP="003646AA">
      <w:pPr>
        <w:pStyle w:val="Listeafsnit"/>
        <w:tabs>
          <w:tab w:val="left" w:pos="480"/>
        </w:tabs>
        <w:ind w:left="480" w:right="-36" w:hanging="480"/>
        <w:jc w:val="both"/>
        <w:rPr>
          <w:sz w:val="24"/>
          <w:szCs w:val="24"/>
        </w:rPr>
      </w:pPr>
    </w:p>
    <w:p w14:paraId="51FF029A" w14:textId="0DA0FB10"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 xml:space="preserve">Submission of complementary information following </w:t>
      </w:r>
      <w:r w:rsidR="00B33D6C" w:rsidRPr="00634A56">
        <w:rPr>
          <w:sz w:val="24"/>
          <w:szCs w:val="24"/>
        </w:rPr>
        <w:t xml:space="preserve">Authority’s </w:t>
      </w:r>
      <w:r w:rsidRPr="00634A56">
        <w:rPr>
          <w:sz w:val="24"/>
          <w:szCs w:val="24"/>
        </w:rPr>
        <w:t>inconclusive opinion</w:t>
      </w:r>
    </w:p>
    <w:p w14:paraId="3F13A384" w14:textId="77777777" w:rsidR="00E803A4" w:rsidRPr="00634A56" w:rsidRDefault="00E803A4" w:rsidP="003646AA">
      <w:pPr>
        <w:pStyle w:val="Brdtekst"/>
        <w:ind w:right="-36"/>
        <w:jc w:val="both"/>
        <w:rPr>
          <w:sz w:val="24"/>
          <w:szCs w:val="24"/>
        </w:rPr>
      </w:pPr>
    </w:p>
    <w:p w14:paraId="6F74C30F" w14:textId="77777777" w:rsidR="00E803A4" w:rsidRPr="00634A56" w:rsidRDefault="00E803A4" w:rsidP="003646AA">
      <w:pPr>
        <w:pStyle w:val="Brdtekst"/>
        <w:ind w:right="-36"/>
        <w:jc w:val="both"/>
        <w:rPr>
          <w:b/>
          <w:bCs/>
          <w:sz w:val="24"/>
          <w:szCs w:val="24"/>
        </w:rPr>
      </w:pPr>
    </w:p>
    <w:p w14:paraId="6D6C1AEC" w14:textId="759715AB" w:rsidR="00E803A4" w:rsidRPr="00634A56" w:rsidRDefault="00F51E35" w:rsidP="003646AA">
      <w:pPr>
        <w:pStyle w:val="Brdtekst"/>
        <w:ind w:right="-36"/>
        <w:jc w:val="both"/>
        <w:rPr>
          <w:b/>
          <w:bCs/>
          <w:sz w:val="24"/>
          <w:szCs w:val="24"/>
        </w:rPr>
      </w:pPr>
      <w:r w:rsidRPr="00634A56">
        <w:rPr>
          <w:b/>
          <w:bCs/>
          <w:sz w:val="24"/>
          <w:szCs w:val="24"/>
        </w:rPr>
        <w:t xml:space="preserve">II. </w:t>
      </w:r>
      <w:r w:rsidR="00E803A4" w:rsidRPr="00634A56">
        <w:rPr>
          <w:b/>
          <w:bCs/>
          <w:sz w:val="24"/>
          <w:szCs w:val="24"/>
        </w:rPr>
        <w:t>SUBJECT OF THE APPLICATION</w:t>
      </w:r>
    </w:p>
    <w:p w14:paraId="6751AEF7" w14:textId="77777777" w:rsidR="00E803A4" w:rsidRPr="00634A56" w:rsidRDefault="00E803A4" w:rsidP="003646AA">
      <w:pPr>
        <w:pStyle w:val="Brdtekst"/>
        <w:ind w:right="-36"/>
        <w:jc w:val="both"/>
        <w:rPr>
          <w:b/>
          <w:bCs/>
          <w:sz w:val="24"/>
          <w:szCs w:val="24"/>
        </w:rPr>
      </w:pPr>
    </w:p>
    <w:p w14:paraId="529821E4" w14:textId="77777777" w:rsidR="0092441B" w:rsidRPr="00634A56" w:rsidRDefault="00E803A4" w:rsidP="003646AA">
      <w:pPr>
        <w:pStyle w:val="Brdtekst"/>
        <w:numPr>
          <w:ilvl w:val="0"/>
          <w:numId w:val="2"/>
        </w:numPr>
        <w:tabs>
          <w:tab w:val="left" w:pos="360"/>
          <w:tab w:val="left" w:leader="dot" w:pos="9000"/>
        </w:tabs>
        <w:ind w:right="-36"/>
        <w:jc w:val="both"/>
        <w:rPr>
          <w:b/>
          <w:bCs/>
          <w:sz w:val="24"/>
          <w:szCs w:val="24"/>
        </w:rPr>
      </w:pPr>
      <w:bookmarkStart w:id="1" w:name="_Hlk200960833"/>
      <w:r w:rsidRPr="00634A56">
        <w:rPr>
          <w:b/>
          <w:bCs/>
          <w:sz w:val="24"/>
          <w:szCs w:val="24"/>
        </w:rPr>
        <w:t>Subject of the request</w:t>
      </w:r>
      <w:r w:rsidR="00DF2CF8" w:rsidRPr="00634A56">
        <w:rPr>
          <w:b/>
          <w:bCs/>
          <w:sz w:val="24"/>
          <w:szCs w:val="24"/>
        </w:rPr>
        <w:t>:</w:t>
      </w:r>
      <w:r w:rsidRPr="00634A56">
        <w:rPr>
          <w:b/>
          <w:bCs/>
          <w:sz w:val="24"/>
          <w:szCs w:val="24"/>
        </w:rPr>
        <w:t xml:space="preserve"> provide the name of the substance, preparation or micro-organism; </w:t>
      </w:r>
    </w:p>
    <w:p w14:paraId="391E9D6B" w14:textId="02FB5BBA" w:rsidR="0092441B" w:rsidRPr="00634A56" w:rsidRDefault="0092441B" w:rsidP="0092441B">
      <w:pPr>
        <w:pStyle w:val="Brdtekst"/>
        <w:tabs>
          <w:tab w:val="left" w:pos="360"/>
          <w:tab w:val="left" w:leader="dot" w:pos="9000"/>
        </w:tabs>
        <w:ind w:right="-36"/>
        <w:jc w:val="both"/>
        <w:rPr>
          <w:b/>
          <w:bCs/>
          <w:sz w:val="24"/>
          <w:szCs w:val="24"/>
        </w:rPr>
      </w:pPr>
      <w:r w:rsidRPr="00634A56">
        <w:rPr>
          <w:b/>
          <w:bCs/>
          <w:sz w:val="24"/>
          <w:szCs w:val="24"/>
        </w:rPr>
        <w:tab/>
        <w:t xml:space="preserve">- </w:t>
      </w:r>
      <w:r w:rsidR="00E803A4" w:rsidRPr="00634A56">
        <w:rPr>
          <w:b/>
          <w:bCs/>
          <w:sz w:val="24"/>
          <w:szCs w:val="24"/>
        </w:rPr>
        <w:t xml:space="preserve">if the application is submitted for the modification of an existing </w:t>
      </w:r>
      <w:proofErr w:type="spellStart"/>
      <w:r w:rsidR="00E803A4" w:rsidRPr="00634A56">
        <w:rPr>
          <w:b/>
          <w:bCs/>
          <w:sz w:val="24"/>
          <w:szCs w:val="24"/>
        </w:rPr>
        <w:t>authorisation</w:t>
      </w:r>
      <w:proofErr w:type="spellEnd"/>
      <w:r w:rsidR="00E803A4" w:rsidRPr="00634A56">
        <w:rPr>
          <w:b/>
          <w:bCs/>
          <w:sz w:val="24"/>
          <w:szCs w:val="24"/>
        </w:rPr>
        <w:t xml:space="preserve"> under Article 13(3), explain the modification that is requested</w:t>
      </w:r>
      <w:r w:rsidR="00DF2CF8" w:rsidRPr="00634A56">
        <w:rPr>
          <w:b/>
          <w:bCs/>
          <w:sz w:val="24"/>
          <w:szCs w:val="24"/>
        </w:rPr>
        <w:t xml:space="preserve">; </w:t>
      </w:r>
    </w:p>
    <w:p w14:paraId="43B234D6" w14:textId="01D3D3C2" w:rsidR="00E803A4" w:rsidRPr="00634A56" w:rsidRDefault="0092441B" w:rsidP="00634A56">
      <w:pPr>
        <w:pStyle w:val="Brdtekst"/>
        <w:tabs>
          <w:tab w:val="left" w:pos="360"/>
          <w:tab w:val="left" w:leader="dot" w:pos="9000"/>
        </w:tabs>
        <w:ind w:right="-36"/>
        <w:jc w:val="both"/>
        <w:rPr>
          <w:b/>
          <w:bCs/>
          <w:sz w:val="24"/>
          <w:szCs w:val="24"/>
        </w:rPr>
      </w:pPr>
      <w:r w:rsidRPr="00634A56">
        <w:rPr>
          <w:b/>
          <w:bCs/>
          <w:sz w:val="24"/>
          <w:szCs w:val="24"/>
        </w:rPr>
        <w:t xml:space="preserve">- </w:t>
      </w:r>
      <w:r w:rsidR="00DF2CF8" w:rsidRPr="00634A56">
        <w:rPr>
          <w:b/>
          <w:bCs/>
          <w:sz w:val="24"/>
          <w:szCs w:val="24"/>
        </w:rPr>
        <w:t xml:space="preserve">if the application is submitted for the renewal of an existing </w:t>
      </w:r>
      <w:proofErr w:type="spellStart"/>
      <w:r w:rsidR="00DF2CF8" w:rsidRPr="00634A56">
        <w:rPr>
          <w:b/>
          <w:bCs/>
          <w:sz w:val="24"/>
          <w:szCs w:val="24"/>
        </w:rPr>
        <w:t>authorisation</w:t>
      </w:r>
      <w:proofErr w:type="spellEnd"/>
      <w:r w:rsidR="00DF2CF8" w:rsidRPr="00634A56">
        <w:rPr>
          <w:b/>
          <w:bCs/>
          <w:sz w:val="24"/>
          <w:szCs w:val="24"/>
        </w:rPr>
        <w:t xml:space="preserve"> under Article 14, explain any </w:t>
      </w:r>
      <w:r w:rsidR="00CE1EA7" w:rsidRPr="00634A56">
        <w:rPr>
          <w:b/>
          <w:bCs/>
          <w:sz w:val="24"/>
          <w:szCs w:val="24"/>
        </w:rPr>
        <w:t xml:space="preserve">proposal for </w:t>
      </w:r>
      <w:r w:rsidR="00DF2CF8" w:rsidRPr="00634A56">
        <w:rPr>
          <w:b/>
          <w:bCs/>
          <w:sz w:val="24"/>
          <w:szCs w:val="24"/>
        </w:rPr>
        <w:t>amend</w:t>
      </w:r>
      <w:r w:rsidR="00B64C4F" w:rsidRPr="00634A56">
        <w:rPr>
          <w:b/>
          <w:bCs/>
          <w:sz w:val="24"/>
          <w:szCs w:val="24"/>
        </w:rPr>
        <w:t>ing</w:t>
      </w:r>
      <w:r w:rsidR="00DF2CF8" w:rsidRPr="00634A56">
        <w:rPr>
          <w:b/>
          <w:bCs/>
          <w:sz w:val="24"/>
          <w:szCs w:val="24"/>
        </w:rPr>
        <w:t xml:space="preserve"> or supplement</w:t>
      </w:r>
      <w:r w:rsidR="00B64C4F" w:rsidRPr="00634A56">
        <w:rPr>
          <w:b/>
          <w:bCs/>
          <w:sz w:val="24"/>
          <w:szCs w:val="24"/>
        </w:rPr>
        <w:t>ing</w:t>
      </w:r>
      <w:r w:rsidR="00DF2CF8" w:rsidRPr="00634A56">
        <w:rPr>
          <w:b/>
          <w:bCs/>
          <w:sz w:val="24"/>
          <w:szCs w:val="24"/>
        </w:rPr>
        <w:t xml:space="preserve"> the conditions of the original </w:t>
      </w:r>
      <w:proofErr w:type="spellStart"/>
      <w:r w:rsidR="00DF2CF8" w:rsidRPr="00634A56">
        <w:rPr>
          <w:b/>
          <w:bCs/>
          <w:sz w:val="24"/>
          <w:szCs w:val="24"/>
        </w:rPr>
        <w:t>authorisation</w:t>
      </w:r>
      <w:proofErr w:type="spellEnd"/>
      <w:r w:rsidR="00E444D0" w:rsidRPr="00634A56">
        <w:rPr>
          <w:b/>
          <w:bCs/>
          <w:sz w:val="24"/>
          <w:szCs w:val="24"/>
        </w:rPr>
        <w:t xml:space="preserve"> </w:t>
      </w:r>
      <w:bookmarkStart w:id="2" w:name="_Hlk204074317"/>
      <w:r w:rsidR="00E444D0" w:rsidRPr="00634A56">
        <w:rPr>
          <w:b/>
          <w:bCs/>
          <w:sz w:val="24"/>
          <w:szCs w:val="24"/>
        </w:rPr>
        <w:t>in accordance with Article 14(2)(d)</w:t>
      </w:r>
      <w:bookmarkEnd w:id="2"/>
      <w:r w:rsidR="00DF2CF8" w:rsidRPr="00634A56">
        <w:rPr>
          <w:b/>
          <w:bCs/>
          <w:sz w:val="24"/>
          <w:szCs w:val="24"/>
        </w:rPr>
        <w:t>, as appropriate</w:t>
      </w:r>
      <w:r w:rsidR="00E803A4" w:rsidRPr="00634A56">
        <w:rPr>
          <w:b/>
          <w:bCs/>
          <w:sz w:val="24"/>
          <w:szCs w:val="24"/>
        </w:rPr>
        <w:t xml:space="preserve">: </w:t>
      </w:r>
      <w:bookmarkEnd w:id="1"/>
      <w:r w:rsidR="0037539D" w:rsidRPr="00634A56">
        <w:rPr>
          <w:b/>
          <w:bCs/>
          <w:sz w:val="24"/>
          <w:szCs w:val="24"/>
        </w:rPr>
        <w:tab/>
      </w:r>
    </w:p>
    <w:p w14:paraId="5F3B9A13" w14:textId="77777777" w:rsidR="006B3A98" w:rsidRPr="00634A56" w:rsidRDefault="006B3A98" w:rsidP="003646AA">
      <w:pPr>
        <w:pStyle w:val="Brdtekst"/>
        <w:tabs>
          <w:tab w:val="left" w:pos="360"/>
          <w:tab w:val="left" w:leader="dot" w:pos="9000"/>
        </w:tabs>
        <w:ind w:left="360" w:right="-36"/>
        <w:jc w:val="both"/>
        <w:rPr>
          <w:b/>
          <w:bCs/>
          <w:sz w:val="24"/>
          <w:szCs w:val="24"/>
        </w:rPr>
      </w:pPr>
    </w:p>
    <w:p w14:paraId="2B265BF6" w14:textId="366F5966" w:rsidR="00E803A4" w:rsidRPr="00634A56" w:rsidRDefault="00E803A4" w:rsidP="003646AA">
      <w:pPr>
        <w:pStyle w:val="Brdtekst"/>
        <w:numPr>
          <w:ilvl w:val="0"/>
          <w:numId w:val="2"/>
        </w:numPr>
        <w:ind w:right="-36"/>
        <w:jc w:val="both"/>
        <w:rPr>
          <w:b/>
          <w:bCs/>
          <w:sz w:val="24"/>
          <w:szCs w:val="24"/>
        </w:rPr>
      </w:pPr>
      <w:r w:rsidRPr="00634A56">
        <w:rPr>
          <w:b/>
          <w:bCs/>
          <w:sz w:val="24"/>
          <w:szCs w:val="24"/>
        </w:rPr>
        <w:t xml:space="preserve">Identification and </w:t>
      </w:r>
      <w:proofErr w:type="spellStart"/>
      <w:r w:rsidRPr="00634A56">
        <w:rPr>
          <w:b/>
          <w:bCs/>
          <w:sz w:val="24"/>
          <w:szCs w:val="24"/>
        </w:rPr>
        <w:t>characterisation</w:t>
      </w:r>
      <w:proofErr w:type="spellEnd"/>
      <w:r w:rsidRPr="00634A56">
        <w:rPr>
          <w:b/>
          <w:bCs/>
          <w:sz w:val="24"/>
          <w:szCs w:val="24"/>
        </w:rPr>
        <w:t xml:space="preserve"> of the additive </w:t>
      </w:r>
      <w:bookmarkStart w:id="3" w:name="_Hlk191563356"/>
      <w:r w:rsidRPr="00634A56">
        <w:rPr>
          <w:b/>
          <w:bCs/>
          <w:sz w:val="24"/>
          <w:szCs w:val="24"/>
        </w:rPr>
        <w:t>as defined in subsections 2.2.1.1 and 2.2.1.2 of Annex II to Regulation (EC) No 429/2008</w:t>
      </w:r>
      <w:bookmarkEnd w:id="3"/>
    </w:p>
    <w:p w14:paraId="79A2C77A" w14:textId="77777777" w:rsidR="00E803A4" w:rsidRPr="00634A56" w:rsidRDefault="00E803A4" w:rsidP="003646AA">
      <w:pPr>
        <w:pStyle w:val="Brdtekst"/>
        <w:ind w:right="-36"/>
        <w:jc w:val="both"/>
        <w:rPr>
          <w:sz w:val="24"/>
          <w:szCs w:val="24"/>
        </w:rPr>
      </w:pPr>
    </w:p>
    <w:p w14:paraId="34217DE3" w14:textId="490E79FB" w:rsidR="005E66D6" w:rsidRPr="00634A56" w:rsidRDefault="005E66D6" w:rsidP="003646AA">
      <w:pPr>
        <w:pStyle w:val="Brdtekst"/>
        <w:ind w:right="-36"/>
        <w:jc w:val="both"/>
        <w:rPr>
          <w:sz w:val="24"/>
          <w:szCs w:val="24"/>
        </w:rPr>
      </w:pPr>
      <w:r w:rsidRPr="00634A56">
        <w:rPr>
          <w:sz w:val="24"/>
          <w:szCs w:val="24"/>
        </w:rPr>
        <w:t>Additive type</w:t>
      </w:r>
      <w:r w:rsidR="004519B4" w:rsidRPr="00634A56">
        <w:rPr>
          <w:sz w:val="24"/>
          <w:szCs w:val="24"/>
        </w:rPr>
        <w:t>(s) to be placed on the market</w:t>
      </w:r>
      <w:r w:rsidRPr="00634A56">
        <w:rPr>
          <w:sz w:val="24"/>
          <w:szCs w:val="24"/>
        </w:rPr>
        <w:t>:</w:t>
      </w:r>
    </w:p>
    <w:p w14:paraId="192BE870" w14:textId="77777777" w:rsidR="005E66D6" w:rsidRPr="00634A56" w:rsidRDefault="005E66D6" w:rsidP="003646AA">
      <w:pPr>
        <w:pStyle w:val="Brdtekst"/>
        <w:ind w:right="-36"/>
        <w:jc w:val="both"/>
        <w:rPr>
          <w:sz w:val="24"/>
          <w:szCs w:val="24"/>
        </w:rPr>
      </w:pPr>
    </w:p>
    <w:p w14:paraId="74CB8EB9" w14:textId="03C3D40F"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Substance</w:t>
      </w:r>
    </w:p>
    <w:p w14:paraId="258D10E4" w14:textId="77777777" w:rsidR="00E803A4" w:rsidRPr="00634A56" w:rsidRDefault="00E803A4" w:rsidP="003646AA">
      <w:pPr>
        <w:pStyle w:val="Listeafsnit"/>
        <w:tabs>
          <w:tab w:val="left" w:pos="480"/>
        </w:tabs>
        <w:ind w:left="0" w:right="-36" w:firstLine="0"/>
        <w:jc w:val="both"/>
        <w:rPr>
          <w:sz w:val="24"/>
          <w:szCs w:val="24"/>
        </w:rPr>
      </w:pPr>
    </w:p>
    <w:p w14:paraId="402F55B4" w14:textId="71A8E177" w:rsidR="00E803A4" w:rsidRPr="00634A56" w:rsidRDefault="005E66D6" w:rsidP="003646AA">
      <w:pPr>
        <w:pStyle w:val="Listeafsnit"/>
        <w:numPr>
          <w:ilvl w:val="0"/>
          <w:numId w:val="1"/>
        </w:numPr>
        <w:tabs>
          <w:tab w:val="left" w:pos="480"/>
        </w:tabs>
        <w:ind w:left="480" w:right="-36" w:hanging="480"/>
        <w:jc w:val="both"/>
        <w:rPr>
          <w:sz w:val="24"/>
          <w:szCs w:val="24"/>
        </w:rPr>
      </w:pPr>
      <w:bookmarkStart w:id="4" w:name="_Hlk203746996"/>
      <w:r w:rsidRPr="00634A56">
        <w:rPr>
          <w:sz w:val="24"/>
          <w:szCs w:val="24"/>
        </w:rPr>
        <w:t>Micro-o</w:t>
      </w:r>
      <w:r w:rsidR="00E803A4" w:rsidRPr="00634A56">
        <w:rPr>
          <w:sz w:val="24"/>
          <w:szCs w:val="24"/>
        </w:rPr>
        <w:t>rganism</w:t>
      </w:r>
    </w:p>
    <w:p w14:paraId="0C676A85" w14:textId="77777777" w:rsidR="005E66D6" w:rsidRPr="00634A56" w:rsidRDefault="005E66D6" w:rsidP="003646AA">
      <w:pPr>
        <w:pStyle w:val="Listeafsnit"/>
        <w:ind w:left="0" w:firstLine="0"/>
        <w:jc w:val="both"/>
        <w:rPr>
          <w:sz w:val="24"/>
          <w:szCs w:val="24"/>
        </w:rPr>
      </w:pPr>
    </w:p>
    <w:p w14:paraId="082B9E5F" w14:textId="7BFB68E3" w:rsidR="005E66D6" w:rsidRPr="00634A56" w:rsidRDefault="005E66D6" w:rsidP="003646AA">
      <w:pPr>
        <w:pStyle w:val="Listeafsnit"/>
        <w:numPr>
          <w:ilvl w:val="0"/>
          <w:numId w:val="1"/>
        </w:numPr>
        <w:tabs>
          <w:tab w:val="left" w:pos="480"/>
        </w:tabs>
        <w:ind w:left="480" w:right="-36" w:hanging="480"/>
        <w:jc w:val="both"/>
        <w:rPr>
          <w:sz w:val="24"/>
          <w:szCs w:val="24"/>
        </w:rPr>
      </w:pPr>
      <w:r w:rsidRPr="00634A56">
        <w:rPr>
          <w:sz w:val="24"/>
          <w:szCs w:val="24"/>
        </w:rPr>
        <w:t>Preparation</w:t>
      </w:r>
    </w:p>
    <w:bookmarkEnd w:id="4"/>
    <w:p w14:paraId="5C87AB7E" w14:textId="77777777" w:rsidR="00E803A4" w:rsidRPr="00634A56" w:rsidRDefault="00E803A4" w:rsidP="003646AA">
      <w:pPr>
        <w:pStyle w:val="Brdtekst"/>
        <w:ind w:right="-36"/>
        <w:jc w:val="both"/>
        <w:rPr>
          <w:sz w:val="24"/>
          <w:szCs w:val="24"/>
        </w:rPr>
      </w:pPr>
    </w:p>
    <w:p w14:paraId="240F0A01" w14:textId="473A75BB"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Name of additive: </w:t>
      </w:r>
      <w:r w:rsidR="0037539D" w:rsidRPr="00634A56">
        <w:rPr>
          <w:sz w:val="24"/>
          <w:szCs w:val="24"/>
        </w:rPr>
        <w:tab/>
      </w:r>
    </w:p>
    <w:p w14:paraId="2E7E88A3" w14:textId="77777777" w:rsidR="005E66D6" w:rsidRPr="00634A56" w:rsidRDefault="005E66D6" w:rsidP="003646AA">
      <w:pPr>
        <w:pStyle w:val="Brdtekst"/>
        <w:tabs>
          <w:tab w:val="right" w:leader="dot" w:pos="14040"/>
        </w:tabs>
        <w:ind w:right="-36"/>
        <w:jc w:val="both"/>
        <w:rPr>
          <w:sz w:val="24"/>
          <w:szCs w:val="24"/>
        </w:rPr>
      </w:pPr>
    </w:p>
    <w:p w14:paraId="4CB41D7D" w14:textId="1BDBC09E" w:rsidR="005E66D6" w:rsidRPr="00634A56" w:rsidRDefault="005E66D6" w:rsidP="003646AA">
      <w:pPr>
        <w:pStyle w:val="Brdtekst"/>
        <w:tabs>
          <w:tab w:val="right" w:leader="dot" w:pos="9000"/>
        </w:tabs>
        <w:ind w:right="-36"/>
        <w:jc w:val="both"/>
        <w:rPr>
          <w:sz w:val="24"/>
          <w:szCs w:val="24"/>
        </w:rPr>
      </w:pPr>
      <w:r w:rsidRPr="00634A56">
        <w:rPr>
          <w:sz w:val="24"/>
          <w:szCs w:val="24"/>
        </w:rPr>
        <w:t>Trade name of the additive (</w:t>
      </w:r>
      <w:bookmarkStart w:id="5" w:name="_Hlk204067439"/>
      <w:r w:rsidR="00245943" w:rsidRPr="00634A56">
        <w:rPr>
          <w:sz w:val="24"/>
          <w:szCs w:val="24"/>
        </w:rPr>
        <w:t xml:space="preserve">required only </w:t>
      </w:r>
      <w:r w:rsidR="0064762E" w:rsidRPr="00634A56">
        <w:rPr>
          <w:sz w:val="24"/>
          <w:szCs w:val="24"/>
        </w:rPr>
        <w:t xml:space="preserve">for </w:t>
      </w:r>
      <w:r w:rsidR="007E0306" w:rsidRPr="00634A56">
        <w:rPr>
          <w:sz w:val="24"/>
          <w:szCs w:val="24"/>
        </w:rPr>
        <w:t xml:space="preserve">coccidiostats and </w:t>
      </w:r>
      <w:proofErr w:type="spellStart"/>
      <w:r w:rsidR="007E0306" w:rsidRPr="00634A56">
        <w:rPr>
          <w:sz w:val="24"/>
          <w:szCs w:val="24"/>
        </w:rPr>
        <w:t>histomonostats</w:t>
      </w:r>
      <w:bookmarkEnd w:id="5"/>
      <w:proofErr w:type="spellEnd"/>
      <w:r w:rsidRPr="00634A56">
        <w:rPr>
          <w:sz w:val="24"/>
          <w:szCs w:val="24"/>
        </w:rPr>
        <w:t xml:space="preserve">): </w:t>
      </w:r>
      <w:r w:rsidR="0037539D" w:rsidRPr="00634A56">
        <w:rPr>
          <w:sz w:val="24"/>
          <w:szCs w:val="24"/>
        </w:rPr>
        <w:tab/>
      </w:r>
    </w:p>
    <w:p w14:paraId="6FFF8BB9" w14:textId="77777777" w:rsidR="00E803A4" w:rsidRPr="00634A56" w:rsidRDefault="00E803A4" w:rsidP="003646AA">
      <w:pPr>
        <w:pStyle w:val="Brdtekst"/>
        <w:tabs>
          <w:tab w:val="right" w:leader="dot" w:pos="14040"/>
        </w:tabs>
        <w:ind w:right="-36"/>
        <w:jc w:val="both"/>
        <w:rPr>
          <w:sz w:val="24"/>
          <w:szCs w:val="24"/>
        </w:rPr>
      </w:pPr>
    </w:p>
    <w:p w14:paraId="39A01D5C" w14:textId="412AA738" w:rsidR="00E803A4" w:rsidRPr="00634A56" w:rsidRDefault="00E803A4" w:rsidP="003646AA">
      <w:pPr>
        <w:pStyle w:val="Brdtekst"/>
        <w:tabs>
          <w:tab w:val="right" w:leader="dot" w:pos="9000"/>
        </w:tabs>
        <w:ind w:right="-36"/>
        <w:jc w:val="both"/>
        <w:rPr>
          <w:sz w:val="24"/>
          <w:szCs w:val="24"/>
        </w:rPr>
      </w:pPr>
      <w:r w:rsidRPr="00634A56">
        <w:rPr>
          <w:sz w:val="24"/>
          <w:szCs w:val="24"/>
        </w:rPr>
        <w:t>Identifiers</w:t>
      </w:r>
      <w:r w:rsidR="00D10684" w:rsidRPr="00634A56">
        <w:rPr>
          <w:sz w:val="24"/>
          <w:szCs w:val="24"/>
        </w:rPr>
        <w:t xml:space="preserve"> of the substance</w:t>
      </w:r>
      <w:r w:rsidRPr="00634A56">
        <w:rPr>
          <w:sz w:val="24"/>
          <w:szCs w:val="24"/>
        </w:rPr>
        <w:t xml:space="preserve">: </w:t>
      </w:r>
      <w:r w:rsidR="0037539D" w:rsidRPr="00634A56">
        <w:rPr>
          <w:sz w:val="24"/>
          <w:szCs w:val="24"/>
        </w:rPr>
        <w:tab/>
      </w:r>
    </w:p>
    <w:p w14:paraId="4E9334A7" w14:textId="77777777" w:rsidR="00E803A4" w:rsidRPr="00634A56" w:rsidRDefault="00E803A4" w:rsidP="003646AA">
      <w:pPr>
        <w:pStyle w:val="Brdtekst"/>
        <w:ind w:right="-36"/>
        <w:jc w:val="both"/>
        <w:rPr>
          <w:sz w:val="24"/>
          <w:szCs w:val="24"/>
        </w:rPr>
      </w:pPr>
    </w:p>
    <w:p w14:paraId="0057C988" w14:textId="77777777" w:rsidR="00E803A4" w:rsidRPr="00634A56" w:rsidRDefault="00E803A4" w:rsidP="003646AA">
      <w:pPr>
        <w:pStyle w:val="Brdtekst"/>
        <w:numPr>
          <w:ilvl w:val="0"/>
          <w:numId w:val="2"/>
        </w:numPr>
        <w:ind w:right="-36"/>
        <w:jc w:val="both"/>
        <w:rPr>
          <w:b/>
          <w:bCs/>
          <w:sz w:val="24"/>
          <w:szCs w:val="24"/>
        </w:rPr>
      </w:pPr>
      <w:bookmarkStart w:id="6" w:name="_bookmark2"/>
      <w:bookmarkEnd w:id="6"/>
      <w:r w:rsidRPr="00634A56">
        <w:rPr>
          <w:b/>
          <w:bCs/>
          <w:sz w:val="24"/>
          <w:szCs w:val="24"/>
        </w:rPr>
        <w:t>Category/</w:t>
      </w:r>
      <w:proofErr w:type="spellStart"/>
      <w:r w:rsidRPr="00634A56">
        <w:rPr>
          <w:b/>
          <w:bCs/>
          <w:sz w:val="24"/>
          <w:szCs w:val="24"/>
        </w:rPr>
        <w:t>ies</w:t>
      </w:r>
      <w:proofErr w:type="spellEnd"/>
      <w:r w:rsidRPr="00634A56">
        <w:rPr>
          <w:b/>
          <w:bCs/>
          <w:sz w:val="24"/>
          <w:szCs w:val="24"/>
        </w:rPr>
        <w:t xml:space="preserve"> and functional group/s of additives (</w:t>
      </w:r>
      <w:r w:rsidRPr="00634A56">
        <w:rPr>
          <w:b/>
          <w:bCs/>
          <w:sz w:val="24"/>
          <w:szCs w:val="24"/>
          <w:vertAlign w:val="superscript"/>
        </w:rPr>
        <w:t>1</w:t>
      </w:r>
      <w:hyperlink w:anchor="_bookmark5" w:history="1">
        <w:r w:rsidRPr="00634A56">
          <w:rPr>
            <w:b/>
            <w:bCs/>
            <w:sz w:val="24"/>
            <w:szCs w:val="24"/>
          </w:rPr>
          <w:t>)</w:t>
        </w:r>
      </w:hyperlink>
    </w:p>
    <w:p w14:paraId="42DB183C" w14:textId="77777777" w:rsidR="00E803A4" w:rsidRPr="00634A56" w:rsidRDefault="00E803A4" w:rsidP="003646AA">
      <w:pPr>
        <w:pStyle w:val="Brdtekst"/>
        <w:ind w:right="-36"/>
        <w:jc w:val="both"/>
        <w:rPr>
          <w:b/>
          <w:bCs/>
          <w:sz w:val="24"/>
          <w:szCs w:val="24"/>
        </w:rPr>
      </w:pPr>
    </w:p>
    <w:p w14:paraId="6A3D879E" w14:textId="2817D4F9"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Category: </w:t>
      </w:r>
      <w:r w:rsidR="0037539D" w:rsidRPr="00634A56">
        <w:rPr>
          <w:sz w:val="24"/>
          <w:szCs w:val="24"/>
        </w:rPr>
        <w:tab/>
      </w:r>
    </w:p>
    <w:p w14:paraId="5588AE1C" w14:textId="77777777" w:rsidR="00E803A4" w:rsidRPr="00634A56" w:rsidRDefault="00E803A4" w:rsidP="003646AA">
      <w:pPr>
        <w:pStyle w:val="Brdtekst"/>
        <w:tabs>
          <w:tab w:val="right" w:leader="dot" w:pos="14040"/>
        </w:tabs>
        <w:ind w:right="-36"/>
        <w:jc w:val="both"/>
        <w:rPr>
          <w:sz w:val="24"/>
          <w:szCs w:val="24"/>
        </w:rPr>
      </w:pPr>
    </w:p>
    <w:p w14:paraId="778C4FB8" w14:textId="2C53F075"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Functional group: </w:t>
      </w:r>
      <w:r w:rsidR="0037539D" w:rsidRPr="00634A56">
        <w:rPr>
          <w:sz w:val="24"/>
          <w:szCs w:val="24"/>
        </w:rPr>
        <w:tab/>
      </w:r>
    </w:p>
    <w:p w14:paraId="5CDB4718" w14:textId="77777777" w:rsidR="00E803A4" w:rsidRPr="00634A56" w:rsidRDefault="00E803A4" w:rsidP="00634A56">
      <w:pPr>
        <w:pStyle w:val="Brdtekst"/>
        <w:pBdr>
          <w:bottom w:val="single" w:sz="4" w:space="1" w:color="auto"/>
        </w:pBdr>
        <w:ind w:right="-36"/>
        <w:jc w:val="both"/>
        <w:rPr>
          <w:sz w:val="24"/>
          <w:szCs w:val="24"/>
        </w:rPr>
      </w:pPr>
    </w:p>
    <w:p w14:paraId="63434A4B" w14:textId="2B1502A1" w:rsidR="00E803A4" w:rsidRPr="00634A56" w:rsidRDefault="00E803A4" w:rsidP="003646AA">
      <w:pPr>
        <w:pStyle w:val="Brdtekst"/>
        <w:ind w:right="-36"/>
        <w:jc w:val="both"/>
        <w:rPr>
          <w:sz w:val="24"/>
          <w:szCs w:val="24"/>
        </w:rPr>
      </w:pPr>
      <w:r w:rsidRPr="00634A56">
        <w:rPr>
          <w:sz w:val="24"/>
          <w:szCs w:val="24"/>
        </w:rPr>
        <w:t>(</w:t>
      </w:r>
      <w:r w:rsidRPr="00634A56">
        <w:rPr>
          <w:sz w:val="24"/>
          <w:szCs w:val="24"/>
          <w:vertAlign w:val="superscript"/>
        </w:rPr>
        <w:t>1</w:t>
      </w:r>
      <w:r w:rsidRPr="00634A56">
        <w:rPr>
          <w:sz w:val="24"/>
          <w:szCs w:val="24"/>
        </w:rPr>
        <w:t xml:space="preserve">) </w:t>
      </w:r>
      <w:r w:rsidRPr="00634A56">
        <w:rPr>
          <w:sz w:val="22"/>
          <w:szCs w:val="22"/>
        </w:rPr>
        <w:t>For the functional group</w:t>
      </w:r>
      <w:r w:rsidR="00D10684" w:rsidRPr="00634A56">
        <w:rPr>
          <w:sz w:val="22"/>
          <w:szCs w:val="22"/>
        </w:rPr>
        <w:t xml:space="preserve">s </w:t>
      </w:r>
      <w:bookmarkStart w:id="7" w:name="_Hlk199167850"/>
      <w:r w:rsidR="008B759B" w:rsidRPr="00634A56">
        <w:rPr>
          <w:sz w:val="22"/>
          <w:szCs w:val="22"/>
          <w:lang w:val="en-GB"/>
        </w:rPr>
        <w:t xml:space="preserve">1(m) substances for reduction of the contamination of feed by mycotoxins, 1(n) hygiene condition enhancers, </w:t>
      </w:r>
      <w:r w:rsidR="00D10684" w:rsidRPr="00634A56">
        <w:rPr>
          <w:sz w:val="22"/>
          <w:szCs w:val="22"/>
        </w:rPr>
        <w:t>1</w:t>
      </w:r>
      <w:r w:rsidR="008B759B" w:rsidRPr="00634A56">
        <w:rPr>
          <w:sz w:val="22"/>
          <w:szCs w:val="22"/>
        </w:rPr>
        <w:t>(</w:t>
      </w:r>
      <w:r w:rsidR="00D10684" w:rsidRPr="00634A56">
        <w:rPr>
          <w:sz w:val="22"/>
          <w:szCs w:val="22"/>
        </w:rPr>
        <w:t>o</w:t>
      </w:r>
      <w:r w:rsidR="008B759B" w:rsidRPr="00634A56">
        <w:rPr>
          <w:sz w:val="22"/>
          <w:szCs w:val="22"/>
        </w:rPr>
        <w:t>)</w:t>
      </w:r>
      <w:r w:rsidR="00D10684" w:rsidRPr="00634A56">
        <w:rPr>
          <w:sz w:val="22"/>
          <w:szCs w:val="22"/>
        </w:rPr>
        <w:t xml:space="preserve"> </w:t>
      </w:r>
      <w:r w:rsidR="008B759B" w:rsidRPr="00634A56">
        <w:rPr>
          <w:sz w:val="22"/>
          <w:szCs w:val="22"/>
        </w:rPr>
        <w:t>o</w:t>
      </w:r>
      <w:r w:rsidR="00D10684" w:rsidRPr="00634A56">
        <w:rPr>
          <w:sz w:val="22"/>
          <w:szCs w:val="22"/>
        </w:rPr>
        <w:t>ther technological additives, 4</w:t>
      </w:r>
      <w:r w:rsidR="008B759B" w:rsidRPr="00634A56">
        <w:rPr>
          <w:sz w:val="22"/>
          <w:szCs w:val="22"/>
        </w:rPr>
        <w:t>(</w:t>
      </w:r>
      <w:r w:rsidR="00D10684" w:rsidRPr="00634A56">
        <w:rPr>
          <w:sz w:val="22"/>
          <w:szCs w:val="22"/>
        </w:rPr>
        <w:t>c</w:t>
      </w:r>
      <w:r w:rsidR="008B759B" w:rsidRPr="00634A56">
        <w:rPr>
          <w:sz w:val="22"/>
          <w:szCs w:val="22"/>
        </w:rPr>
        <w:t>)</w:t>
      </w:r>
      <w:r w:rsidR="00D10684" w:rsidRPr="00634A56">
        <w:rPr>
          <w:sz w:val="22"/>
          <w:szCs w:val="22"/>
        </w:rPr>
        <w:t xml:space="preserve"> </w:t>
      </w:r>
      <w:r w:rsidR="008B759B" w:rsidRPr="00634A56">
        <w:rPr>
          <w:sz w:val="22"/>
          <w:szCs w:val="22"/>
        </w:rPr>
        <w:t>s</w:t>
      </w:r>
      <w:r w:rsidR="00D10684" w:rsidRPr="00634A56">
        <w:rPr>
          <w:sz w:val="22"/>
          <w:szCs w:val="22"/>
        </w:rPr>
        <w:t xml:space="preserve">ubstances which </w:t>
      </w:r>
      <w:proofErr w:type="spellStart"/>
      <w:r w:rsidR="00D10684" w:rsidRPr="00634A56">
        <w:rPr>
          <w:sz w:val="22"/>
          <w:szCs w:val="22"/>
        </w:rPr>
        <w:t>favourably</w:t>
      </w:r>
      <w:proofErr w:type="spellEnd"/>
      <w:r w:rsidR="00D10684" w:rsidRPr="00634A56">
        <w:rPr>
          <w:sz w:val="22"/>
          <w:szCs w:val="22"/>
        </w:rPr>
        <w:t xml:space="preserve"> affect the environment, 4</w:t>
      </w:r>
      <w:r w:rsidR="008B759B" w:rsidRPr="00634A56">
        <w:rPr>
          <w:sz w:val="22"/>
          <w:szCs w:val="22"/>
        </w:rPr>
        <w:t>(</w:t>
      </w:r>
      <w:r w:rsidR="00D10684" w:rsidRPr="00634A56">
        <w:rPr>
          <w:sz w:val="22"/>
          <w:szCs w:val="22"/>
        </w:rPr>
        <w:t>d</w:t>
      </w:r>
      <w:r w:rsidR="008B759B" w:rsidRPr="00634A56">
        <w:rPr>
          <w:sz w:val="22"/>
          <w:szCs w:val="22"/>
        </w:rPr>
        <w:t>)</w:t>
      </w:r>
      <w:r w:rsidRPr="00634A56">
        <w:rPr>
          <w:sz w:val="22"/>
          <w:szCs w:val="22"/>
        </w:rPr>
        <w:t xml:space="preserve"> other </w:t>
      </w:r>
      <w:bookmarkEnd w:id="7"/>
      <w:r w:rsidRPr="00634A56">
        <w:rPr>
          <w:sz w:val="22"/>
          <w:szCs w:val="22"/>
        </w:rPr>
        <w:t>zootechnical additives</w:t>
      </w:r>
      <w:bookmarkStart w:id="8" w:name="_Hlk199167873"/>
      <w:r w:rsidR="00D10684" w:rsidRPr="00634A56">
        <w:rPr>
          <w:sz w:val="22"/>
          <w:szCs w:val="22"/>
        </w:rPr>
        <w:t>, and 4</w:t>
      </w:r>
      <w:r w:rsidR="008B759B" w:rsidRPr="00634A56">
        <w:rPr>
          <w:sz w:val="22"/>
          <w:szCs w:val="22"/>
        </w:rPr>
        <w:t>(</w:t>
      </w:r>
      <w:r w:rsidR="00D10684" w:rsidRPr="00634A56">
        <w:rPr>
          <w:sz w:val="22"/>
          <w:szCs w:val="22"/>
        </w:rPr>
        <w:t>e</w:t>
      </w:r>
      <w:r w:rsidR="008B759B" w:rsidRPr="00634A56">
        <w:rPr>
          <w:sz w:val="22"/>
          <w:szCs w:val="22"/>
        </w:rPr>
        <w:t>)</w:t>
      </w:r>
      <w:r w:rsidR="00D10684" w:rsidRPr="00634A56">
        <w:rPr>
          <w:sz w:val="22"/>
          <w:szCs w:val="22"/>
        </w:rPr>
        <w:t xml:space="preserve"> </w:t>
      </w:r>
      <w:r w:rsidR="008B759B" w:rsidRPr="00634A56">
        <w:rPr>
          <w:sz w:val="22"/>
          <w:szCs w:val="22"/>
        </w:rPr>
        <w:t>p</w:t>
      </w:r>
      <w:r w:rsidR="00D10684" w:rsidRPr="00634A56">
        <w:rPr>
          <w:sz w:val="22"/>
          <w:szCs w:val="22"/>
        </w:rPr>
        <w:t xml:space="preserve">hysiological condition </w:t>
      </w:r>
      <w:proofErr w:type="spellStart"/>
      <w:r w:rsidR="00D10684" w:rsidRPr="00634A56">
        <w:rPr>
          <w:sz w:val="22"/>
          <w:szCs w:val="22"/>
        </w:rPr>
        <w:t>stabilisers</w:t>
      </w:r>
      <w:bookmarkEnd w:id="8"/>
      <w:proofErr w:type="spellEnd"/>
      <w:r w:rsidRPr="00634A56">
        <w:rPr>
          <w:sz w:val="22"/>
          <w:szCs w:val="22"/>
        </w:rPr>
        <w:t>, it shall be necessary to define clearly, including in the public summary, which function is sought for the additive.</w:t>
      </w:r>
    </w:p>
    <w:p w14:paraId="278612A3" w14:textId="77777777" w:rsidR="00E803A4" w:rsidRPr="00634A56" w:rsidRDefault="00E803A4" w:rsidP="003646AA">
      <w:pPr>
        <w:pStyle w:val="Brdtekst"/>
        <w:ind w:right="-36"/>
        <w:jc w:val="both"/>
        <w:rPr>
          <w:sz w:val="24"/>
          <w:szCs w:val="24"/>
        </w:rPr>
      </w:pPr>
    </w:p>
    <w:p w14:paraId="5D85C690" w14:textId="60595908" w:rsidR="00E803A4" w:rsidRPr="00634A56" w:rsidRDefault="00E803A4" w:rsidP="003646AA">
      <w:pPr>
        <w:pStyle w:val="Brdtekst"/>
        <w:numPr>
          <w:ilvl w:val="0"/>
          <w:numId w:val="2"/>
        </w:numPr>
        <w:ind w:right="-36"/>
        <w:jc w:val="both"/>
        <w:rPr>
          <w:b/>
          <w:bCs/>
          <w:sz w:val="24"/>
          <w:szCs w:val="24"/>
        </w:rPr>
      </w:pPr>
      <w:r w:rsidRPr="00634A56">
        <w:rPr>
          <w:b/>
          <w:bCs/>
          <w:sz w:val="24"/>
          <w:szCs w:val="24"/>
        </w:rPr>
        <w:t xml:space="preserve">Target </w:t>
      </w:r>
      <w:r w:rsidR="00F51E35" w:rsidRPr="00634A56">
        <w:rPr>
          <w:b/>
          <w:bCs/>
          <w:sz w:val="24"/>
          <w:szCs w:val="24"/>
        </w:rPr>
        <w:t xml:space="preserve">animal </w:t>
      </w:r>
      <w:r w:rsidRPr="00634A56">
        <w:rPr>
          <w:b/>
          <w:bCs/>
          <w:sz w:val="24"/>
          <w:szCs w:val="24"/>
        </w:rPr>
        <w:t>species</w:t>
      </w:r>
      <w:r w:rsidR="00F51E35" w:rsidRPr="00634A56">
        <w:rPr>
          <w:b/>
          <w:bCs/>
          <w:sz w:val="24"/>
          <w:szCs w:val="24"/>
        </w:rPr>
        <w:t xml:space="preserve"> and categor</w:t>
      </w:r>
      <w:r w:rsidR="005E66D6" w:rsidRPr="00634A56">
        <w:rPr>
          <w:b/>
          <w:bCs/>
          <w:sz w:val="24"/>
          <w:szCs w:val="24"/>
        </w:rPr>
        <w:t>y(</w:t>
      </w:r>
      <w:proofErr w:type="spellStart"/>
      <w:r w:rsidR="00F51E35" w:rsidRPr="00634A56">
        <w:rPr>
          <w:b/>
          <w:bCs/>
          <w:sz w:val="24"/>
          <w:szCs w:val="24"/>
        </w:rPr>
        <w:t>ies</w:t>
      </w:r>
      <w:proofErr w:type="spellEnd"/>
      <w:r w:rsidR="005E66D6" w:rsidRPr="00634A56">
        <w:rPr>
          <w:b/>
          <w:bCs/>
          <w:sz w:val="24"/>
          <w:szCs w:val="24"/>
        </w:rPr>
        <w:t>)</w:t>
      </w:r>
      <w:r w:rsidRPr="00634A56">
        <w:rPr>
          <w:b/>
          <w:bCs/>
          <w:sz w:val="24"/>
          <w:szCs w:val="24"/>
        </w:rPr>
        <w:t xml:space="preserve"> as defined in Annex </w:t>
      </w:r>
      <w:r w:rsidR="00F51E35" w:rsidRPr="00634A56">
        <w:rPr>
          <w:b/>
          <w:bCs/>
          <w:sz w:val="24"/>
          <w:szCs w:val="24"/>
        </w:rPr>
        <w:t>I</w:t>
      </w:r>
      <w:r w:rsidRPr="00634A56">
        <w:rPr>
          <w:b/>
          <w:bCs/>
          <w:sz w:val="24"/>
          <w:szCs w:val="24"/>
        </w:rPr>
        <w:t>V to Regulation (EC) No 429/2008</w:t>
      </w:r>
    </w:p>
    <w:p w14:paraId="701F69DC" w14:textId="77777777" w:rsidR="00E803A4" w:rsidRPr="00634A56" w:rsidRDefault="00E803A4" w:rsidP="003646AA">
      <w:pPr>
        <w:pStyle w:val="Brdtekst"/>
        <w:ind w:right="-36"/>
        <w:jc w:val="both"/>
        <w:rPr>
          <w:sz w:val="24"/>
          <w:szCs w:val="24"/>
        </w:rPr>
      </w:pPr>
    </w:p>
    <w:p w14:paraId="002D1E2D" w14:textId="49AAFAF9"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Species: </w:t>
      </w:r>
      <w:r w:rsidR="0037539D" w:rsidRPr="00634A56">
        <w:rPr>
          <w:sz w:val="24"/>
          <w:szCs w:val="24"/>
        </w:rPr>
        <w:tab/>
      </w:r>
    </w:p>
    <w:p w14:paraId="5DEB648F" w14:textId="77777777" w:rsidR="00E803A4" w:rsidRPr="00634A56" w:rsidRDefault="00E803A4" w:rsidP="003646AA">
      <w:pPr>
        <w:pStyle w:val="Brdtekst"/>
        <w:tabs>
          <w:tab w:val="right" w:leader="dot" w:pos="9000"/>
        </w:tabs>
        <w:ind w:right="-36"/>
        <w:jc w:val="both"/>
        <w:rPr>
          <w:sz w:val="24"/>
          <w:szCs w:val="24"/>
        </w:rPr>
      </w:pPr>
    </w:p>
    <w:p w14:paraId="2A7DB558" w14:textId="081E2D1C"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Category: </w:t>
      </w:r>
      <w:r w:rsidR="0037539D" w:rsidRPr="00634A56">
        <w:rPr>
          <w:sz w:val="24"/>
          <w:szCs w:val="24"/>
        </w:rPr>
        <w:tab/>
      </w:r>
    </w:p>
    <w:p w14:paraId="480E12C6" w14:textId="77777777" w:rsidR="005E66D6" w:rsidRPr="00634A56" w:rsidRDefault="005E66D6" w:rsidP="003646AA">
      <w:pPr>
        <w:pStyle w:val="Brdtekst"/>
        <w:tabs>
          <w:tab w:val="right" w:leader="dot" w:pos="9000"/>
        </w:tabs>
        <w:ind w:right="-36"/>
        <w:jc w:val="both"/>
        <w:rPr>
          <w:sz w:val="24"/>
          <w:szCs w:val="24"/>
        </w:rPr>
      </w:pPr>
    </w:p>
    <w:p w14:paraId="30C186EF" w14:textId="2D8468B8" w:rsidR="005E66D6" w:rsidRPr="00634A56" w:rsidRDefault="005E66D6" w:rsidP="003646AA">
      <w:pPr>
        <w:pStyle w:val="Brdtekst"/>
        <w:tabs>
          <w:tab w:val="right" w:leader="dot" w:pos="9000"/>
        </w:tabs>
        <w:ind w:right="-36"/>
        <w:jc w:val="both"/>
        <w:rPr>
          <w:sz w:val="24"/>
          <w:szCs w:val="24"/>
        </w:rPr>
      </w:pPr>
      <w:r w:rsidRPr="00634A56">
        <w:rPr>
          <w:sz w:val="24"/>
          <w:szCs w:val="24"/>
        </w:rPr>
        <w:t xml:space="preserve">Additional precision or comment on the species / category: </w:t>
      </w:r>
      <w:r w:rsidR="0037539D" w:rsidRPr="00634A56">
        <w:rPr>
          <w:sz w:val="24"/>
          <w:szCs w:val="24"/>
        </w:rPr>
        <w:tab/>
      </w:r>
    </w:p>
    <w:p w14:paraId="33A2A858" w14:textId="77777777" w:rsidR="00E803A4" w:rsidRPr="00634A56" w:rsidRDefault="00E803A4" w:rsidP="003646AA">
      <w:pPr>
        <w:pStyle w:val="Brdtekst"/>
        <w:tabs>
          <w:tab w:val="right" w:pos="14040"/>
        </w:tabs>
        <w:ind w:right="-36"/>
        <w:jc w:val="both"/>
        <w:rPr>
          <w:sz w:val="24"/>
          <w:szCs w:val="24"/>
        </w:rPr>
      </w:pPr>
    </w:p>
    <w:p w14:paraId="0220F45D" w14:textId="77777777" w:rsidR="00E803A4" w:rsidRPr="00634A56" w:rsidRDefault="00E803A4" w:rsidP="003646AA">
      <w:pPr>
        <w:pStyle w:val="Brdtekst"/>
        <w:numPr>
          <w:ilvl w:val="0"/>
          <w:numId w:val="2"/>
        </w:numPr>
        <w:ind w:right="-36"/>
        <w:jc w:val="both"/>
        <w:rPr>
          <w:b/>
          <w:bCs/>
          <w:sz w:val="24"/>
          <w:szCs w:val="24"/>
        </w:rPr>
      </w:pPr>
      <w:r w:rsidRPr="00634A56">
        <w:rPr>
          <w:b/>
          <w:bCs/>
          <w:sz w:val="24"/>
          <w:szCs w:val="24"/>
        </w:rPr>
        <w:t>Proposed mode of use in animal nutrition</w:t>
      </w:r>
    </w:p>
    <w:p w14:paraId="454B56B2" w14:textId="77777777" w:rsidR="00E803A4" w:rsidRPr="00634A56" w:rsidRDefault="00E803A4" w:rsidP="003646AA">
      <w:pPr>
        <w:pStyle w:val="Brdtekst"/>
        <w:ind w:right="-36"/>
        <w:jc w:val="both"/>
        <w:rPr>
          <w:sz w:val="24"/>
          <w:szCs w:val="24"/>
        </w:rPr>
      </w:pPr>
    </w:p>
    <w:p w14:paraId="7649CC5F" w14:textId="0D1C54E5"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 xml:space="preserve">Use in </w:t>
      </w:r>
      <w:r w:rsidR="005E66D6" w:rsidRPr="00634A56">
        <w:rPr>
          <w:sz w:val="24"/>
          <w:szCs w:val="24"/>
        </w:rPr>
        <w:t>feed</w:t>
      </w:r>
    </w:p>
    <w:p w14:paraId="1F6C9009" w14:textId="77777777" w:rsidR="00E803A4" w:rsidRPr="00634A56" w:rsidRDefault="00E803A4" w:rsidP="003646AA">
      <w:pPr>
        <w:pStyle w:val="Listeafsnit"/>
        <w:tabs>
          <w:tab w:val="left" w:pos="480"/>
        </w:tabs>
        <w:ind w:left="480" w:right="-36" w:firstLine="0"/>
        <w:jc w:val="both"/>
        <w:rPr>
          <w:sz w:val="24"/>
          <w:szCs w:val="24"/>
        </w:rPr>
      </w:pPr>
    </w:p>
    <w:p w14:paraId="083243F6" w14:textId="77777777"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Use in water for drinking</w:t>
      </w:r>
    </w:p>
    <w:p w14:paraId="48B85020" w14:textId="77777777" w:rsidR="00E803A4" w:rsidRPr="00634A56" w:rsidRDefault="00E803A4" w:rsidP="003646AA">
      <w:pPr>
        <w:pStyle w:val="Listeafsnit"/>
        <w:tabs>
          <w:tab w:val="left" w:pos="480"/>
        </w:tabs>
        <w:ind w:left="480" w:right="-36" w:firstLine="0"/>
        <w:jc w:val="both"/>
        <w:rPr>
          <w:sz w:val="24"/>
          <w:szCs w:val="24"/>
        </w:rPr>
      </w:pPr>
    </w:p>
    <w:p w14:paraId="0B65FA21" w14:textId="58BD8A67" w:rsidR="00E803A4" w:rsidRPr="00634A56" w:rsidRDefault="00E803A4" w:rsidP="003646AA">
      <w:pPr>
        <w:pStyle w:val="Listeafsnit"/>
        <w:numPr>
          <w:ilvl w:val="0"/>
          <w:numId w:val="1"/>
        </w:numPr>
        <w:tabs>
          <w:tab w:val="left" w:pos="480"/>
        </w:tabs>
        <w:ind w:left="480" w:right="-36" w:hanging="480"/>
        <w:jc w:val="both"/>
        <w:rPr>
          <w:sz w:val="24"/>
          <w:szCs w:val="24"/>
        </w:rPr>
      </w:pPr>
      <w:r w:rsidRPr="00634A56">
        <w:rPr>
          <w:sz w:val="24"/>
          <w:szCs w:val="24"/>
        </w:rPr>
        <w:t>Special condition</w:t>
      </w:r>
      <w:r w:rsidR="00E10FD0" w:rsidRPr="00634A56">
        <w:rPr>
          <w:sz w:val="24"/>
          <w:szCs w:val="24"/>
        </w:rPr>
        <w:t>s</w:t>
      </w:r>
      <w:r w:rsidRPr="00634A56">
        <w:rPr>
          <w:sz w:val="24"/>
          <w:szCs w:val="24"/>
        </w:rPr>
        <w:t xml:space="preserve"> of use</w:t>
      </w:r>
    </w:p>
    <w:p w14:paraId="62397B95" w14:textId="77777777" w:rsidR="00E803A4" w:rsidRPr="00634A56" w:rsidRDefault="00E803A4" w:rsidP="003646AA">
      <w:pPr>
        <w:pStyle w:val="Brdtekst"/>
        <w:ind w:right="-36"/>
        <w:jc w:val="both"/>
        <w:rPr>
          <w:sz w:val="24"/>
          <w:szCs w:val="24"/>
        </w:rPr>
      </w:pPr>
    </w:p>
    <w:p w14:paraId="5246FACA" w14:textId="5579CC49" w:rsidR="00E803A4" w:rsidRPr="00634A56" w:rsidRDefault="00E803A4" w:rsidP="003646AA">
      <w:pPr>
        <w:pStyle w:val="Brdtekst"/>
        <w:numPr>
          <w:ilvl w:val="0"/>
          <w:numId w:val="2"/>
        </w:numPr>
        <w:ind w:right="-36"/>
        <w:jc w:val="both"/>
        <w:rPr>
          <w:b/>
          <w:bCs/>
          <w:sz w:val="24"/>
          <w:szCs w:val="24"/>
        </w:rPr>
      </w:pPr>
      <w:bookmarkStart w:id="9" w:name="_Hlk191564681"/>
      <w:r w:rsidRPr="00634A56">
        <w:rPr>
          <w:b/>
          <w:bCs/>
          <w:sz w:val="24"/>
          <w:szCs w:val="24"/>
        </w:rPr>
        <w:t xml:space="preserve">Existing </w:t>
      </w:r>
      <w:proofErr w:type="spellStart"/>
      <w:r w:rsidRPr="00634A56">
        <w:rPr>
          <w:b/>
          <w:bCs/>
          <w:sz w:val="24"/>
          <w:szCs w:val="24"/>
        </w:rPr>
        <w:t>authorisation</w:t>
      </w:r>
      <w:r w:rsidR="005E66D6" w:rsidRPr="00634A56">
        <w:rPr>
          <w:b/>
          <w:bCs/>
          <w:sz w:val="24"/>
          <w:szCs w:val="24"/>
        </w:rPr>
        <w:t>s</w:t>
      </w:r>
      <w:proofErr w:type="spellEnd"/>
      <w:r w:rsidRPr="00634A56">
        <w:rPr>
          <w:b/>
          <w:bCs/>
          <w:sz w:val="24"/>
          <w:szCs w:val="24"/>
        </w:rPr>
        <w:t>, if applicable</w:t>
      </w:r>
      <w:bookmarkEnd w:id="9"/>
    </w:p>
    <w:p w14:paraId="315DCF5B" w14:textId="77777777" w:rsidR="00F51E35" w:rsidRPr="00634A56" w:rsidRDefault="00F51E35" w:rsidP="003646AA">
      <w:pPr>
        <w:pStyle w:val="Brdtekst"/>
        <w:ind w:right="-36"/>
        <w:jc w:val="both"/>
        <w:rPr>
          <w:sz w:val="24"/>
          <w:szCs w:val="24"/>
        </w:rPr>
      </w:pPr>
    </w:p>
    <w:p w14:paraId="38D461F8" w14:textId="0C26F502" w:rsidR="005E66D6" w:rsidRPr="00634A56" w:rsidRDefault="005E66D6" w:rsidP="003646AA">
      <w:pPr>
        <w:pStyle w:val="Brdtekst"/>
        <w:ind w:right="-36"/>
        <w:jc w:val="both"/>
        <w:rPr>
          <w:i/>
          <w:iCs/>
          <w:sz w:val="24"/>
          <w:szCs w:val="24"/>
          <w:u w:val="single"/>
        </w:rPr>
      </w:pPr>
      <w:r w:rsidRPr="00634A56">
        <w:rPr>
          <w:i/>
          <w:iCs/>
          <w:sz w:val="24"/>
          <w:szCs w:val="24"/>
          <w:u w:val="single"/>
        </w:rPr>
        <w:t xml:space="preserve">Existing </w:t>
      </w:r>
      <w:proofErr w:type="spellStart"/>
      <w:r w:rsidRPr="00634A56">
        <w:rPr>
          <w:i/>
          <w:iCs/>
          <w:sz w:val="24"/>
          <w:szCs w:val="24"/>
          <w:u w:val="single"/>
        </w:rPr>
        <w:t>authorisation</w:t>
      </w:r>
      <w:proofErr w:type="spellEnd"/>
      <w:r w:rsidRPr="00634A56">
        <w:rPr>
          <w:i/>
          <w:iCs/>
          <w:sz w:val="24"/>
          <w:szCs w:val="24"/>
          <w:u w:val="single"/>
        </w:rPr>
        <w:t xml:space="preserve"> </w:t>
      </w:r>
      <w:bookmarkStart w:id="10" w:name="_Hlk202773011"/>
      <w:r w:rsidRPr="00634A56">
        <w:rPr>
          <w:i/>
          <w:iCs/>
          <w:sz w:val="24"/>
          <w:szCs w:val="24"/>
          <w:u w:val="single"/>
        </w:rPr>
        <w:t xml:space="preserve">in </w:t>
      </w:r>
      <w:r w:rsidR="003F21AB" w:rsidRPr="00634A56">
        <w:rPr>
          <w:i/>
          <w:iCs/>
          <w:sz w:val="24"/>
          <w:szCs w:val="24"/>
          <w:u w:val="single"/>
        </w:rPr>
        <w:t xml:space="preserve">the </w:t>
      </w:r>
      <w:r w:rsidRPr="00634A56">
        <w:rPr>
          <w:i/>
          <w:iCs/>
          <w:sz w:val="24"/>
          <w:szCs w:val="24"/>
          <w:u w:val="single"/>
        </w:rPr>
        <w:t>EU feed legislation</w:t>
      </w:r>
      <w:bookmarkEnd w:id="10"/>
      <w:r w:rsidRPr="00634A56">
        <w:rPr>
          <w:i/>
          <w:iCs/>
          <w:sz w:val="24"/>
          <w:szCs w:val="24"/>
          <w:u w:val="single"/>
        </w:rPr>
        <w:t>:</w:t>
      </w:r>
    </w:p>
    <w:p w14:paraId="4DD95D46" w14:textId="77777777" w:rsidR="005E66D6" w:rsidRPr="00634A56" w:rsidRDefault="005E66D6" w:rsidP="003646AA">
      <w:pPr>
        <w:pStyle w:val="Brdtekst"/>
        <w:ind w:right="-36"/>
        <w:jc w:val="both"/>
        <w:rPr>
          <w:sz w:val="24"/>
          <w:szCs w:val="24"/>
        </w:rPr>
      </w:pPr>
    </w:p>
    <w:p w14:paraId="080FF44C" w14:textId="0AA81CC6" w:rsidR="00E803A4" w:rsidRPr="00634A56" w:rsidRDefault="00E803A4" w:rsidP="003646AA">
      <w:pPr>
        <w:pStyle w:val="Brdtekst"/>
        <w:tabs>
          <w:tab w:val="right" w:leader="dot" w:pos="9000"/>
        </w:tabs>
        <w:ind w:right="-36"/>
        <w:jc w:val="both"/>
        <w:rPr>
          <w:sz w:val="24"/>
          <w:szCs w:val="24"/>
        </w:rPr>
      </w:pPr>
      <w:proofErr w:type="spellStart"/>
      <w:r w:rsidRPr="00634A56">
        <w:rPr>
          <w:sz w:val="24"/>
          <w:szCs w:val="24"/>
        </w:rPr>
        <w:t>Eur</w:t>
      </w:r>
      <w:proofErr w:type="spellEnd"/>
      <w:r w:rsidRPr="00634A56">
        <w:rPr>
          <w:sz w:val="24"/>
          <w:szCs w:val="24"/>
        </w:rPr>
        <w:t xml:space="preserve">-Lex link: </w:t>
      </w:r>
      <w:r w:rsidR="0037539D" w:rsidRPr="00634A56">
        <w:rPr>
          <w:sz w:val="24"/>
          <w:szCs w:val="24"/>
        </w:rPr>
        <w:tab/>
      </w:r>
    </w:p>
    <w:p w14:paraId="671BC413" w14:textId="77777777" w:rsidR="00E803A4" w:rsidRPr="00634A56" w:rsidRDefault="00E803A4" w:rsidP="003646AA">
      <w:pPr>
        <w:pStyle w:val="Brdtekst"/>
        <w:tabs>
          <w:tab w:val="right" w:leader="dot" w:pos="9000"/>
        </w:tabs>
        <w:ind w:right="-36"/>
        <w:jc w:val="both"/>
        <w:rPr>
          <w:sz w:val="24"/>
          <w:szCs w:val="24"/>
        </w:rPr>
      </w:pPr>
    </w:p>
    <w:p w14:paraId="2F3DFD25" w14:textId="0E4C8B95" w:rsidR="00E803A4" w:rsidRPr="00634A56" w:rsidRDefault="003F21AB" w:rsidP="003646AA">
      <w:pPr>
        <w:pStyle w:val="Brdtekst"/>
        <w:tabs>
          <w:tab w:val="right" w:leader="dot" w:pos="9000"/>
        </w:tabs>
        <w:ind w:right="-36"/>
        <w:jc w:val="both"/>
        <w:rPr>
          <w:sz w:val="24"/>
          <w:szCs w:val="24"/>
        </w:rPr>
      </w:pPr>
      <w:r w:rsidRPr="00634A56">
        <w:rPr>
          <w:sz w:val="24"/>
          <w:szCs w:val="24"/>
        </w:rPr>
        <w:t xml:space="preserve">Functional group in which the feed additive is currently </w:t>
      </w:r>
      <w:proofErr w:type="spellStart"/>
      <w:r w:rsidRPr="00634A56">
        <w:rPr>
          <w:sz w:val="24"/>
          <w:szCs w:val="24"/>
        </w:rPr>
        <w:t>authorised</w:t>
      </w:r>
      <w:proofErr w:type="spellEnd"/>
      <w:r w:rsidR="00E803A4" w:rsidRPr="00634A56">
        <w:rPr>
          <w:sz w:val="24"/>
          <w:szCs w:val="24"/>
        </w:rPr>
        <w:t xml:space="preserve">: </w:t>
      </w:r>
      <w:r w:rsidR="0037539D" w:rsidRPr="00634A56">
        <w:rPr>
          <w:sz w:val="24"/>
          <w:szCs w:val="24"/>
        </w:rPr>
        <w:tab/>
      </w:r>
    </w:p>
    <w:p w14:paraId="6002DA85" w14:textId="77777777" w:rsidR="003F21AB" w:rsidRPr="00634A56" w:rsidRDefault="003F21AB" w:rsidP="003646AA">
      <w:pPr>
        <w:pStyle w:val="Brdtekst"/>
        <w:tabs>
          <w:tab w:val="right" w:leader="dot" w:pos="9000"/>
        </w:tabs>
        <w:ind w:right="-36"/>
        <w:jc w:val="both"/>
        <w:rPr>
          <w:sz w:val="24"/>
          <w:szCs w:val="24"/>
        </w:rPr>
      </w:pPr>
    </w:p>
    <w:p w14:paraId="36205142" w14:textId="71C11755" w:rsidR="003F21AB" w:rsidRPr="00634A56" w:rsidRDefault="003F21AB" w:rsidP="003646AA">
      <w:pPr>
        <w:pStyle w:val="Brdtekst"/>
        <w:tabs>
          <w:tab w:val="right" w:leader="dot" w:pos="9000"/>
        </w:tabs>
        <w:ind w:right="-36"/>
        <w:jc w:val="both"/>
        <w:rPr>
          <w:sz w:val="24"/>
          <w:szCs w:val="24"/>
        </w:rPr>
      </w:pPr>
      <w:r w:rsidRPr="00634A56">
        <w:rPr>
          <w:sz w:val="24"/>
          <w:szCs w:val="24"/>
        </w:rPr>
        <w:t xml:space="preserve">Identification number of the feed additive as currently </w:t>
      </w:r>
      <w:proofErr w:type="spellStart"/>
      <w:r w:rsidRPr="00634A56">
        <w:rPr>
          <w:sz w:val="24"/>
          <w:szCs w:val="24"/>
        </w:rPr>
        <w:t>authorised</w:t>
      </w:r>
      <w:proofErr w:type="spellEnd"/>
      <w:r w:rsidRPr="00634A56">
        <w:rPr>
          <w:sz w:val="24"/>
          <w:szCs w:val="24"/>
        </w:rPr>
        <w:t xml:space="preserve">: </w:t>
      </w:r>
      <w:r w:rsidRPr="00634A56">
        <w:rPr>
          <w:sz w:val="24"/>
          <w:szCs w:val="24"/>
        </w:rPr>
        <w:tab/>
      </w:r>
    </w:p>
    <w:p w14:paraId="78255206" w14:textId="77777777" w:rsidR="00E803A4" w:rsidRPr="00634A56" w:rsidRDefault="00E803A4" w:rsidP="003646AA">
      <w:pPr>
        <w:pStyle w:val="Brdtekst"/>
        <w:ind w:right="-36"/>
        <w:jc w:val="both"/>
        <w:rPr>
          <w:sz w:val="24"/>
          <w:szCs w:val="24"/>
        </w:rPr>
      </w:pPr>
    </w:p>
    <w:p w14:paraId="0D379778" w14:textId="0961432A" w:rsidR="00E803A4" w:rsidRPr="00634A56" w:rsidRDefault="00E803A4" w:rsidP="003646AA">
      <w:pPr>
        <w:pStyle w:val="Brdtekst"/>
        <w:ind w:right="-36"/>
        <w:jc w:val="both"/>
        <w:rPr>
          <w:i/>
          <w:iCs/>
          <w:sz w:val="24"/>
          <w:szCs w:val="24"/>
          <w:u w:val="single"/>
        </w:rPr>
      </w:pPr>
      <w:r w:rsidRPr="00634A56">
        <w:rPr>
          <w:i/>
          <w:iCs/>
          <w:sz w:val="24"/>
          <w:szCs w:val="24"/>
          <w:u w:val="single"/>
        </w:rPr>
        <w:t xml:space="preserve">Existing </w:t>
      </w:r>
      <w:proofErr w:type="spellStart"/>
      <w:r w:rsidRPr="00634A56">
        <w:rPr>
          <w:i/>
          <w:iCs/>
          <w:sz w:val="24"/>
          <w:szCs w:val="24"/>
          <w:u w:val="single"/>
        </w:rPr>
        <w:t>authorisation</w:t>
      </w:r>
      <w:proofErr w:type="spellEnd"/>
      <w:r w:rsidRPr="00634A56">
        <w:rPr>
          <w:i/>
          <w:iCs/>
          <w:sz w:val="24"/>
          <w:szCs w:val="24"/>
          <w:u w:val="single"/>
        </w:rPr>
        <w:t xml:space="preserve"> under </w:t>
      </w:r>
      <w:r w:rsidR="003F21AB" w:rsidRPr="00634A56">
        <w:rPr>
          <w:i/>
          <w:iCs/>
          <w:sz w:val="24"/>
          <w:szCs w:val="24"/>
          <w:u w:val="single"/>
        </w:rPr>
        <w:t xml:space="preserve">the </w:t>
      </w:r>
      <w:r w:rsidRPr="00634A56">
        <w:rPr>
          <w:i/>
          <w:iCs/>
          <w:sz w:val="24"/>
          <w:szCs w:val="24"/>
          <w:u w:val="single"/>
        </w:rPr>
        <w:t>GMO legislation</w:t>
      </w:r>
    </w:p>
    <w:p w14:paraId="28BAA199" w14:textId="77777777" w:rsidR="00E803A4" w:rsidRPr="00634A56" w:rsidRDefault="00E803A4" w:rsidP="003646AA">
      <w:pPr>
        <w:pStyle w:val="Brdtekst"/>
        <w:ind w:right="-36"/>
        <w:jc w:val="both"/>
        <w:rPr>
          <w:b/>
          <w:bCs/>
          <w:sz w:val="24"/>
          <w:szCs w:val="24"/>
        </w:rPr>
      </w:pPr>
    </w:p>
    <w:p w14:paraId="14717820" w14:textId="77777777" w:rsidR="006B3A98" w:rsidRPr="00634A56" w:rsidRDefault="00E803A4" w:rsidP="003646AA">
      <w:pPr>
        <w:pStyle w:val="Brdtekst"/>
        <w:tabs>
          <w:tab w:val="right" w:leader="dot" w:pos="9000"/>
        </w:tabs>
        <w:ind w:right="-36"/>
        <w:jc w:val="both"/>
        <w:rPr>
          <w:sz w:val="24"/>
          <w:szCs w:val="24"/>
        </w:rPr>
      </w:pPr>
      <w:bookmarkStart w:id="11" w:name="_bookmark3"/>
      <w:bookmarkEnd w:id="11"/>
      <w:r w:rsidRPr="00634A56">
        <w:rPr>
          <w:sz w:val="24"/>
          <w:szCs w:val="24"/>
        </w:rPr>
        <w:t>Unique identifier (Commission Regulation (EC) No 65/2004 (</w:t>
      </w:r>
      <w:r w:rsidRPr="00634A56">
        <w:rPr>
          <w:sz w:val="24"/>
          <w:szCs w:val="24"/>
          <w:vertAlign w:val="superscript"/>
        </w:rPr>
        <w:t>2</w:t>
      </w:r>
      <w:hyperlink w:anchor="_bookmark6" w:history="1">
        <w:r w:rsidRPr="00634A56">
          <w:rPr>
            <w:sz w:val="24"/>
            <w:szCs w:val="24"/>
          </w:rPr>
          <w:t>)</w:t>
        </w:r>
      </w:hyperlink>
      <w:r w:rsidRPr="00634A56">
        <w:rPr>
          <w:sz w:val="24"/>
          <w:szCs w:val="24"/>
        </w:rPr>
        <w:t xml:space="preserve"> (where appropriate): </w:t>
      </w:r>
      <w:r w:rsidR="0037539D" w:rsidRPr="00634A56">
        <w:rPr>
          <w:sz w:val="24"/>
          <w:szCs w:val="24"/>
        </w:rPr>
        <w:tab/>
      </w:r>
    </w:p>
    <w:p w14:paraId="62D59F0C" w14:textId="77777777" w:rsidR="006B3A98" w:rsidRPr="00634A56" w:rsidRDefault="006B3A98" w:rsidP="003646AA">
      <w:pPr>
        <w:pStyle w:val="Brdtekst"/>
        <w:tabs>
          <w:tab w:val="right" w:leader="dot" w:pos="9000"/>
        </w:tabs>
        <w:ind w:right="-36"/>
        <w:jc w:val="both"/>
        <w:rPr>
          <w:sz w:val="24"/>
          <w:szCs w:val="24"/>
        </w:rPr>
      </w:pPr>
    </w:p>
    <w:p w14:paraId="06DB0897" w14:textId="36D3218A" w:rsidR="005E66D6" w:rsidRPr="00634A56" w:rsidRDefault="005E66D6" w:rsidP="003646AA">
      <w:pPr>
        <w:tabs>
          <w:tab w:val="left" w:pos="1726"/>
        </w:tabs>
        <w:ind w:right="-36"/>
        <w:jc w:val="both"/>
        <w:rPr>
          <w:rFonts w:ascii="Times New Roman" w:hAnsi="Times New Roman"/>
          <w:sz w:val="24"/>
          <w:szCs w:val="24"/>
        </w:rPr>
      </w:pPr>
      <w:r w:rsidRPr="00634A56">
        <w:rPr>
          <w:rFonts w:ascii="Times New Roman" w:hAnsi="Times New Roman"/>
          <w:sz w:val="24"/>
          <w:szCs w:val="24"/>
        </w:rPr>
        <w:t>Has any authorisation been granted in accordance with Regulation (EC) No 1829/2003 of the European Parliament and of the Council?</w:t>
      </w:r>
    </w:p>
    <w:p w14:paraId="1BE5433A" w14:textId="712F0A98" w:rsidR="005E66D6" w:rsidRPr="00634A56" w:rsidRDefault="005E66D6" w:rsidP="003646AA">
      <w:pPr>
        <w:pStyle w:val="Listeafsnit"/>
        <w:numPr>
          <w:ilvl w:val="0"/>
          <w:numId w:val="1"/>
        </w:numPr>
        <w:tabs>
          <w:tab w:val="left" w:pos="480"/>
        </w:tabs>
        <w:ind w:left="480" w:right="-36" w:hanging="480"/>
        <w:jc w:val="both"/>
        <w:rPr>
          <w:sz w:val="24"/>
          <w:szCs w:val="24"/>
        </w:rPr>
      </w:pPr>
      <w:r w:rsidRPr="00634A56">
        <w:rPr>
          <w:sz w:val="24"/>
          <w:szCs w:val="24"/>
        </w:rPr>
        <w:t>Yes</w:t>
      </w:r>
    </w:p>
    <w:p w14:paraId="55EB7AEA" w14:textId="77777777" w:rsidR="005E66D6" w:rsidRPr="00634A56" w:rsidRDefault="005E66D6" w:rsidP="003646AA">
      <w:pPr>
        <w:pStyle w:val="Listeafsnit"/>
        <w:tabs>
          <w:tab w:val="left" w:pos="480"/>
        </w:tabs>
        <w:ind w:left="480" w:right="-36" w:firstLine="0"/>
        <w:jc w:val="both"/>
        <w:rPr>
          <w:sz w:val="24"/>
          <w:szCs w:val="24"/>
        </w:rPr>
      </w:pPr>
    </w:p>
    <w:p w14:paraId="4550CEA7" w14:textId="6C744BF1" w:rsidR="005E66D6" w:rsidRPr="00634A56" w:rsidRDefault="005E66D6" w:rsidP="003646AA">
      <w:pPr>
        <w:pStyle w:val="Listeafsnit"/>
        <w:numPr>
          <w:ilvl w:val="0"/>
          <w:numId w:val="1"/>
        </w:numPr>
        <w:tabs>
          <w:tab w:val="left" w:pos="480"/>
        </w:tabs>
        <w:ind w:left="480" w:right="-36" w:hanging="480"/>
        <w:jc w:val="both"/>
        <w:rPr>
          <w:sz w:val="24"/>
          <w:szCs w:val="24"/>
        </w:rPr>
      </w:pPr>
      <w:r w:rsidRPr="00634A56">
        <w:rPr>
          <w:sz w:val="24"/>
          <w:szCs w:val="24"/>
        </w:rPr>
        <w:t>No</w:t>
      </w:r>
    </w:p>
    <w:p w14:paraId="7E541344" w14:textId="77777777" w:rsidR="0037539D" w:rsidRPr="00634A56" w:rsidRDefault="0037539D" w:rsidP="003646AA">
      <w:pPr>
        <w:pStyle w:val="Listeafsnit"/>
        <w:tabs>
          <w:tab w:val="left" w:pos="480"/>
        </w:tabs>
        <w:ind w:left="0" w:right="-36" w:firstLine="0"/>
        <w:jc w:val="both"/>
        <w:rPr>
          <w:sz w:val="24"/>
          <w:szCs w:val="24"/>
        </w:rPr>
      </w:pPr>
    </w:p>
    <w:p w14:paraId="5E45A3EA" w14:textId="77777777" w:rsidR="005E66D6" w:rsidRPr="00634A56" w:rsidRDefault="005E66D6" w:rsidP="003646AA">
      <w:pPr>
        <w:tabs>
          <w:tab w:val="left" w:pos="1726"/>
        </w:tabs>
        <w:ind w:right="-36"/>
        <w:jc w:val="both"/>
        <w:rPr>
          <w:rFonts w:ascii="Times New Roman" w:hAnsi="Times New Roman"/>
          <w:sz w:val="24"/>
          <w:szCs w:val="24"/>
        </w:rPr>
      </w:pPr>
      <w:r w:rsidRPr="00634A56">
        <w:rPr>
          <w:rFonts w:ascii="Times New Roman" w:hAnsi="Times New Roman"/>
          <w:sz w:val="24"/>
          <w:szCs w:val="24"/>
        </w:rPr>
        <w:t>Is there any pending application for authorisation under Regulation (EC) No 1829/2003 of the European Parliament and of the Council?</w:t>
      </w:r>
    </w:p>
    <w:p w14:paraId="30AE290B" w14:textId="620CCCAC" w:rsidR="005E66D6" w:rsidRPr="00634A56" w:rsidRDefault="005E66D6" w:rsidP="003646AA">
      <w:pPr>
        <w:pStyle w:val="Listeafsnit"/>
        <w:numPr>
          <w:ilvl w:val="0"/>
          <w:numId w:val="1"/>
        </w:numPr>
        <w:tabs>
          <w:tab w:val="left" w:pos="480"/>
        </w:tabs>
        <w:ind w:left="480" w:right="-36" w:hanging="480"/>
        <w:jc w:val="both"/>
        <w:rPr>
          <w:sz w:val="24"/>
          <w:szCs w:val="24"/>
        </w:rPr>
      </w:pPr>
      <w:r w:rsidRPr="00634A56">
        <w:rPr>
          <w:sz w:val="24"/>
          <w:szCs w:val="24"/>
        </w:rPr>
        <w:t>Yes</w:t>
      </w:r>
    </w:p>
    <w:p w14:paraId="6DFC4A3C" w14:textId="77777777" w:rsidR="005E66D6" w:rsidRPr="00634A56" w:rsidRDefault="005E66D6" w:rsidP="003646AA">
      <w:pPr>
        <w:pStyle w:val="Listeafsnit"/>
        <w:tabs>
          <w:tab w:val="left" w:pos="480"/>
        </w:tabs>
        <w:ind w:left="480" w:right="-36" w:firstLine="0"/>
        <w:jc w:val="both"/>
        <w:rPr>
          <w:sz w:val="24"/>
          <w:szCs w:val="24"/>
        </w:rPr>
      </w:pPr>
    </w:p>
    <w:p w14:paraId="709AB55B" w14:textId="10D2470C" w:rsidR="005E66D6" w:rsidRPr="00634A56" w:rsidRDefault="005E66D6" w:rsidP="003646AA">
      <w:pPr>
        <w:pStyle w:val="Listeafsnit"/>
        <w:numPr>
          <w:ilvl w:val="0"/>
          <w:numId w:val="1"/>
        </w:numPr>
        <w:tabs>
          <w:tab w:val="left" w:pos="480"/>
        </w:tabs>
        <w:ind w:left="480" w:right="-36" w:hanging="480"/>
        <w:jc w:val="both"/>
        <w:rPr>
          <w:sz w:val="24"/>
          <w:szCs w:val="24"/>
        </w:rPr>
      </w:pPr>
      <w:r w:rsidRPr="00634A56">
        <w:rPr>
          <w:sz w:val="24"/>
          <w:szCs w:val="24"/>
        </w:rPr>
        <w:t>No</w:t>
      </w:r>
    </w:p>
    <w:p w14:paraId="05A1FDED" w14:textId="77777777" w:rsidR="005E66D6" w:rsidRPr="00634A56" w:rsidRDefault="005E66D6" w:rsidP="00634A56">
      <w:pPr>
        <w:pStyle w:val="Listeafsnit"/>
        <w:pBdr>
          <w:bottom w:val="single" w:sz="4" w:space="1" w:color="auto"/>
        </w:pBdr>
        <w:tabs>
          <w:tab w:val="left" w:pos="480"/>
        </w:tabs>
        <w:ind w:left="0" w:right="-36" w:firstLine="0"/>
        <w:jc w:val="both"/>
        <w:rPr>
          <w:sz w:val="24"/>
          <w:szCs w:val="24"/>
        </w:rPr>
      </w:pPr>
    </w:p>
    <w:p w14:paraId="0E205DA0" w14:textId="33ABC294" w:rsidR="00E803A4" w:rsidRPr="00634A56" w:rsidRDefault="00E803A4" w:rsidP="003646AA">
      <w:pPr>
        <w:pStyle w:val="Brdtekst"/>
        <w:ind w:right="-36"/>
        <w:jc w:val="both"/>
        <w:rPr>
          <w:sz w:val="24"/>
          <w:szCs w:val="24"/>
        </w:rPr>
      </w:pPr>
      <w:r w:rsidRPr="00634A56">
        <w:rPr>
          <w:sz w:val="24"/>
          <w:szCs w:val="24"/>
        </w:rPr>
        <w:t>(</w:t>
      </w:r>
      <w:r w:rsidRPr="00634A56">
        <w:rPr>
          <w:sz w:val="24"/>
          <w:szCs w:val="24"/>
          <w:vertAlign w:val="superscript"/>
        </w:rPr>
        <w:t>2</w:t>
      </w:r>
      <w:r w:rsidRPr="00634A56">
        <w:rPr>
          <w:sz w:val="24"/>
          <w:szCs w:val="24"/>
        </w:rPr>
        <w:t xml:space="preserve">) </w:t>
      </w:r>
      <w:r w:rsidR="007B35C5" w:rsidRPr="00634A56">
        <w:rPr>
          <w:sz w:val="22"/>
          <w:szCs w:val="22"/>
        </w:rPr>
        <w:t>Commission Regulation (EC) No 65/2004</w:t>
      </w:r>
      <w:r w:rsidR="00DD4A5C" w:rsidRPr="00634A56">
        <w:rPr>
          <w:sz w:val="22"/>
          <w:szCs w:val="22"/>
        </w:rPr>
        <w:t xml:space="preserve"> of 14 January 2004 establishing a system for the development and assignment of unique identifiers for genetically modified organisms</w:t>
      </w:r>
      <w:r w:rsidR="007B35C5" w:rsidRPr="00634A56">
        <w:rPr>
          <w:sz w:val="22"/>
          <w:szCs w:val="22"/>
        </w:rPr>
        <w:t xml:space="preserve"> </w:t>
      </w:r>
      <w:r w:rsidR="00DD4A5C" w:rsidRPr="00634A56">
        <w:rPr>
          <w:sz w:val="22"/>
          <w:szCs w:val="22"/>
        </w:rPr>
        <w:t>(</w:t>
      </w:r>
      <w:r w:rsidRPr="00634A56">
        <w:rPr>
          <w:sz w:val="22"/>
          <w:szCs w:val="22"/>
        </w:rPr>
        <w:t>OJ L 10, 16.1.2004, p. 5</w:t>
      </w:r>
      <w:r w:rsidR="007B35C5" w:rsidRPr="00634A56">
        <w:rPr>
          <w:sz w:val="22"/>
          <w:szCs w:val="22"/>
        </w:rPr>
        <w:t xml:space="preserve">, ELI: </w:t>
      </w:r>
      <w:r w:rsidR="00B24AC1" w:rsidRPr="00634A56">
        <w:rPr>
          <w:sz w:val="22"/>
          <w:szCs w:val="22"/>
        </w:rPr>
        <w:t>http://data.europa.eu/eli/reg/2004/65/oj).</w:t>
      </w:r>
    </w:p>
    <w:p w14:paraId="0AB46F43" w14:textId="77777777" w:rsidR="00E803A4" w:rsidRPr="00634A56" w:rsidRDefault="00E803A4" w:rsidP="003646AA">
      <w:pPr>
        <w:pStyle w:val="Brdtekst"/>
        <w:ind w:right="-36"/>
        <w:jc w:val="both"/>
        <w:rPr>
          <w:sz w:val="24"/>
          <w:szCs w:val="24"/>
        </w:rPr>
      </w:pPr>
    </w:p>
    <w:p w14:paraId="471D104A" w14:textId="77777777" w:rsidR="00E803A4" w:rsidRPr="00634A56" w:rsidRDefault="00E803A4" w:rsidP="003646AA">
      <w:pPr>
        <w:pStyle w:val="Brdtekst"/>
        <w:ind w:right="-36"/>
        <w:jc w:val="both"/>
        <w:rPr>
          <w:sz w:val="24"/>
          <w:szCs w:val="24"/>
        </w:rPr>
      </w:pPr>
      <w:bookmarkStart w:id="12" w:name="_bookmark5"/>
      <w:bookmarkStart w:id="13" w:name="_bookmark6"/>
      <w:bookmarkStart w:id="14" w:name="_bookmark7"/>
      <w:bookmarkStart w:id="15" w:name="_bookmark8"/>
      <w:bookmarkStart w:id="16" w:name="_bookmark9"/>
      <w:bookmarkEnd w:id="12"/>
      <w:bookmarkEnd w:id="13"/>
      <w:bookmarkEnd w:id="14"/>
      <w:bookmarkEnd w:id="15"/>
      <w:bookmarkEnd w:id="16"/>
    </w:p>
    <w:p w14:paraId="4106D481" w14:textId="01277BB2" w:rsidR="00E803A4" w:rsidRPr="00634A56" w:rsidRDefault="00F51E35" w:rsidP="003646AA">
      <w:pPr>
        <w:pStyle w:val="Brdtekst"/>
        <w:ind w:right="-36"/>
        <w:jc w:val="both"/>
        <w:rPr>
          <w:sz w:val="24"/>
          <w:szCs w:val="24"/>
        </w:rPr>
      </w:pPr>
      <w:r w:rsidRPr="00634A56">
        <w:rPr>
          <w:b/>
          <w:bCs/>
          <w:sz w:val="24"/>
          <w:szCs w:val="24"/>
        </w:rPr>
        <w:t xml:space="preserve">III. </w:t>
      </w:r>
      <w:r w:rsidR="00E803A4" w:rsidRPr="00634A56">
        <w:rPr>
          <w:b/>
          <w:bCs/>
          <w:sz w:val="24"/>
          <w:szCs w:val="24"/>
        </w:rPr>
        <w:t>REFERENCE SAMPLES</w:t>
      </w:r>
    </w:p>
    <w:p w14:paraId="3E1328BD" w14:textId="77777777" w:rsidR="00E803A4" w:rsidRPr="00634A56" w:rsidRDefault="00E803A4" w:rsidP="003646AA">
      <w:pPr>
        <w:pStyle w:val="Brdtekst"/>
        <w:ind w:right="-36"/>
        <w:jc w:val="both"/>
        <w:rPr>
          <w:sz w:val="24"/>
          <w:szCs w:val="24"/>
        </w:rPr>
      </w:pPr>
    </w:p>
    <w:p w14:paraId="000EA644" w14:textId="7D251186" w:rsidR="00E803A4" w:rsidRPr="00634A56" w:rsidRDefault="00E803A4" w:rsidP="003646AA">
      <w:pPr>
        <w:pStyle w:val="Brdtekst"/>
        <w:tabs>
          <w:tab w:val="right" w:leader="dot" w:pos="9000"/>
        </w:tabs>
        <w:ind w:right="-36"/>
        <w:jc w:val="both"/>
        <w:rPr>
          <w:sz w:val="24"/>
          <w:szCs w:val="24"/>
        </w:rPr>
      </w:pPr>
      <w:r w:rsidRPr="00634A56">
        <w:rPr>
          <w:sz w:val="24"/>
          <w:szCs w:val="24"/>
        </w:rPr>
        <w:t xml:space="preserve">Community Reference Laboratory (CRL) sample number (if applicable): </w:t>
      </w:r>
      <w:r w:rsidR="0037539D" w:rsidRPr="00634A56">
        <w:rPr>
          <w:sz w:val="24"/>
          <w:szCs w:val="24"/>
        </w:rPr>
        <w:tab/>
      </w:r>
    </w:p>
    <w:p w14:paraId="4D0D3CBE" w14:textId="77777777" w:rsidR="00E803A4" w:rsidRPr="00634A56" w:rsidRDefault="00E803A4" w:rsidP="003646AA">
      <w:pPr>
        <w:pStyle w:val="Brdtekst"/>
        <w:ind w:right="-36"/>
        <w:jc w:val="both"/>
        <w:rPr>
          <w:sz w:val="24"/>
          <w:szCs w:val="24"/>
        </w:rPr>
      </w:pPr>
    </w:p>
    <w:p w14:paraId="0FE02E27" w14:textId="77777777" w:rsidR="00E803A4" w:rsidRPr="00634A56" w:rsidRDefault="00E803A4" w:rsidP="003646AA">
      <w:pPr>
        <w:pStyle w:val="Brdtekst"/>
        <w:ind w:right="-36"/>
        <w:jc w:val="both"/>
        <w:rPr>
          <w:sz w:val="24"/>
          <w:szCs w:val="24"/>
        </w:rPr>
      </w:pPr>
    </w:p>
    <w:p w14:paraId="26574937" w14:textId="77777777" w:rsidR="00E803A4" w:rsidRPr="00634A56" w:rsidRDefault="00E803A4" w:rsidP="003646AA">
      <w:pPr>
        <w:pStyle w:val="Brdtekst"/>
        <w:ind w:right="-36"/>
        <w:jc w:val="both"/>
        <w:rPr>
          <w:sz w:val="24"/>
          <w:szCs w:val="24"/>
        </w:rPr>
      </w:pPr>
    </w:p>
    <w:p w14:paraId="7DA07B8C" w14:textId="082DF408" w:rsidR="00E803A4" w:rsidRPr="00634A56" w:rsidRDefault="00F51E35" w:rsidP="003646AA">
      <w:pPr>
        <w:pStyle w:val="Brdtekst"/>
        <w:ind w:right="-36"/>
        <w:jc w:val="both"/>
        <w:rPr>
          <w:b/>
          <w:bCs/>
          <w:sz w:val="24"/>
          <w:szCs w:val="24"/>
        </w:rPr>
      </w:pPr>
      <w:bookmarkStart w:id="17" w:name="_bookmark10"/>
      <w:bookmarkEnd w:id="17"/>
      <w:r w:rsidRPr="00634A56">
        <w:rPr>
          <w:b/>
          <w:bCs/>
          <w:sz w:val="24"/>
          <w:szCs w:val="24"/>
        </w:rPr>
        <w:t xml:space="preserve">IV. </w:t>
      </w:r>
      <w:r w:rsidR="00E803A4" w:rsidRPr="00634A56">
        <w:rPr>
          <w:b/>
          <w:bCs/>
          <w:sz w:val="24"/>
          <w:szCs w:val="24"/>
        </w:rPr>
        <w:t xml:space="preserve">ADMINISTRATIVE DATA </w:t>
      </w:r>
    </w:p>
    <w:p w14:paraId="10B0AF63" w14:textId="77777777" w:rsidR="00E803A4" w:rsidRPr="00634A56" w:rsidRDefault="00E803A4" w:rsidP="003646AA">
      <w:pPr>
        <w:pStyle w:val="Brdtekst"/>
        <w:ind w:right="-36"/>
        <w:jc w:val="both"/>
        <w:rPr>
          <w:b/>
          <w:bCs/>
          <w:sz w:val="24"/>
          <w:szCs w:val="24"/>
        </w:rPr>
      </w:pPr>
    </w:p>
    <w:p w14:paraId="65451073" w14:textId="77777777" w:rsidR="00E803A4" w:rsidRPr="00634A56" w:rsidRDefault="00E803A4" w:rsidP="003646AA">
      <w:pPr>
        <w:pStyle w:val="Brdtekst"/>
        <w:numPr>
          <w:ilvl w:val="0"/>
          <w:numId w:val="3"/>
        </w:numPr>
        <w:ind w:right="-36"/>
        <w:jc w:val="both"/>
        <w:rPr>
          <w:b/>
          <w:bCs/>
          <w:sz w:val="24"/>
          <w:szCs w:val="24"/>
        </w:rPr>
      </w:pPr>
      <w:r w:rsidRPr="00634A56">
        <w:rPr>
          <w:b/>
          <w:bCs/>
          <w:sz w:val="24"/>
          <w:szCs w:val="24"/>
        </w:rPr>
        <w:t>Applicant's administrative data</w:t>
      </w:r>
    </w:p>
    <w:p w14:paraId="2595016B" w14:textId="170AC0A3"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lastRenderedPageBreak/>
        <w:t xml:space="preserve">Applicant name (to be retained as the name of the </w:t>
      </w:r>
      <w:proofErr w:type="spellStart"/>
      <w:r w:rsidRPr="00634A56">
        <w:rPr>
          <w:sz w:val="24"/>
          <w:szCs w:val="24"/>
        </w:rPr>
        <w:t>authorisation</w:t>
      </w:r>
      <w:proofErr w:type="spellEnd"/>
      <w:r w:rsidRPr="00634A56">
        <w:rPr>
          <w:sz w:val="24"/>
          <w:szCs w:val="24"/>
        </w:rPr>
        <w:t xml:space="preserve"> holder</w:t>
      </w:r>
      <w:r w:rsidR="00335C24" w:rsidRPr="00634A56">
        <w:rPr>
          <w:sz w:val="24"/>
          <w:szCs w:val="24"/>
        </w:rPr>
        <w:t>,</w:t>
      </w:r>
      <w:r w:rsidRPr="00634A56">
        <w:rPr>
          <w:sz w:val="24"/>
          <w:szCs w:val="24"/>
        </w:rPr>
        <w:t xml:space="preserve"> if applicable): </w:t>
      </w:r>
      <w:r w:rsidR="0037539D" w:rsidRPr="00634A56">
        <w:rPr>
          <w:sz w:val="24"/>
          <w:szCs w:val="24"/>
        </w:rPr>
        <w:tab/>
      </w:r>
    </w:p>
    <w:p w14:paraId="60642017" w14:textId="3E6AB114"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Email: </w:t>
      </w:r>
      <w:r w:rsidR="0037539D" w:rsidRPr="00634A56">
        <w:rPr>
          <w:sz w:val="24"/>
          <w:szCs w:val="24"/>
        </w:rPr>
        <w:tab/>
      </w:r>
    </w:p>
    <w:p w14:paraId="7C2FF15C" w14:textId="21B6B1BF"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Phone number: </w:t>
      </w:r>
      <w:r w:rsidR="0037539D" w:rsidRPr="00634A56">
        <w:rPr>
          <w:sz w:val="24"/>
          <w:szCs w:val="24"/>
        </w:rPr>
        <w:tab/>
      </w:r>
    </w:p>
    <w:p w14:paraId="564B62E9" w14:textId="06FE6A7B"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Website: </w:t>
      </w:r>
      <w:r w:rsidR="0037539D" w:rsidRPr="00634A56">
        <w:rPr>
          <w:sz w:val="24"/>
          <w:szCs w:val="24"/>
        </w:rPr>
        <w:tab/>
      </w:r>
    </w:p>
    <w:p w14:paraId="251E74AA" w14:textId="7E8DF240"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Address: </w:t>
      </w:r>
      <w:r w:rsidR="0037539D" w:rsidRPr="00634A56">
        <w:rPr>
          <w:sz w:val="24"/>
          <w:szCs w:val="24"/>
        </w:rPr>
        <w:tab/>
      </w:r>
    </w:p>
    <w:p w14:paraId="1C6E6671" w14:textId="02A95E9A"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Post code: </w:t>
      </w:r>
      <w:r w:rsidR="0037539D" w:rsidRPr="00634A56">
        <w:rPr>
          <w:sz w:val="24"/>
          <w:szCs w:val="24"/>
        </w:rPr>
        <w:tab/>
      </w:r>
    </w:p>
    <w:p w14:paraId="525CB7DE" w14:textId="077A9745"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Country: </w:t>
      </w:r>
      <w:r w:rsidR="0037539D" w:rsidRPr="00634A56">
        <w:rPr>
          <w:sz w:val="24"/>
          <w:szCs w:val="24"/>
        </w:rPr>
        <w:tab/>
      </w:r>
    </w:p>
    <w:p w14:paraId="4A06B00A" w14:textId="77777777" w:rsidR="00E803A4" w:rsidRPr="00634A56" w:rsidRDefault="00E803A4" w:rsidP="003646AA">
      <w:pPr>
        <w:pStyle w:val="Brdtekst"/>
        <w:ind w:right="-36"/>
        <w:jc w:val="both"/>
        <w:rPr>
          <w:sz w:val="24"/>
          <w:szCs w:val="24"/>
        </w:rPr>
      </w:pPr>
    </w:p>
    <w:p w14:paraId="7D9C5B27" w14:textId="77777777" w:rsidR="00E803A4" w:rsidRPr="00634A56" w:rsidRDefault="00E803A4" w:rsidP="003646AA">
      <w:pPr>
        <w:pStyle w:val="Brdtekst"/>
        <w:numPr>
          <w:ilvl w:val="0"/>
          <w:numId w:val="3"/>
        </w:numPr>
        <w:ind w:right="-36"/>
        <w:jc w:val="both"/>
        <w:rPr>
          <w:b/>
          <w:bCs/>
          <w:sz w:val="24"/>
          <w:szCs w:val="24"/>
        </w:rPr>
      </w:pPr>
      <w:r w:rsidRPr="00634A56">
        <w:rPr>
          <w:b/>
          <w:bCs/>
          <w:sz w:val="24"/>
          <w:szCs w:val="24"/>
        </w:rPr>
        <w:t>Applicant's EU representative contact details (as necessary)</w:t>
      </w:r>
    </w:p>
    <w:p w14:paraId="7261DA1B" w14:textId="678F98FA"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EU Representative name: </w:t>
      </w:r>
      <w:r w:rsidR="0037539D" w:rsidRPr="00634A56">
        <w:rPr>
          <w:sz w:val="24"/>
          <w:szCs w:val="24"/>
        </w:rPr>
        <w:tab/>
      </w:r>
    </w:p>
    <w:p w14:paraId="2EF9303A" w14:textId="3217EC7A"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Email: </w:t>
      </w:r>
      <w:r w:rsidR="0037539D" w:rsidRPr="00634A56">
        <w:rPr>
          <w:sz w:val="24"/>
          <w:szCs w:val="24"/>
        </w:rPr>
        <w:tab/>
      </w:r>
    </w:p>
    <w:p w14:paraId="28BBE2A2" w14:textId="25F9E200"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Phone number: </w:t>
      </w:r>
      <w:r w:rsidR="0037539D" w:rsidRPr="00634A56">
        <w:rPr>
          <w:sz w:val="24"/>
          <w:szCs w:val="24"/>
        </w:rPr>
        <w:tab/>
      </w:r>
    </w:p>
    <w:p w14:paraId="4AF23838" w14:textId="3F3A71E3"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Website: </w:t>
      </w:r>
      <w:r w:rsidR="0037539D" w:rsidRPr="00634A56">
        <w:rPr>
          <w:sz w:val="24"/>
          <w:szCs w:val="24"/>
        </w:rPr>
        <w:tab/>
      </w:r>
    </w:p>
    <w:p w14:paraId="49638E3D" w14:textId="067782A3"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Address: </w:t>
      </w:r>
      <w:r w:rsidR="0037539D" w:rsidRPr="00634A56">
        <w:rPr>
          <w:sz w:val="24"/>
          <w:szCs w:val="24"/>
        </w:rPr>
        <w:tab/>
      </w:r>
    </w:p>
    <w:p w14:paraId="0B54A875" w14:textId="46BA4F67"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Post code: </w:t>
      </w:r>
      <w:r w:rsidR="0037539D" w:rsidRPr="00634A56">
        <w:rPr>
          <w:sz w:val="24"/>
          <w:szCs w:val="24"/>
        </w:rPr>
        <w:tab/>
      </w:r>
    </w:p>
    <w:p w14:paraId="49CF525E" w14:textId="2FAE208B"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Country: </w:t>
      </w:r>
      <w:r w:rsidR="0037539D" w:rsidRPr="00634A56">
        <w:rPr>
          <w:sz w:val="24"/>
          <w:szCs w:val="24"/>
        </w:rPr>
        <w:tab/>
      </w:r>
    </w:p>
    <w:p w14:paraId="3197AD07" w14:textId="77777777" w:rsidR="00E803A4" w:rsidRPr="00634A56" w:rsidRDefault="00E803A4" w:rsidP="003646AA">
      <w:pPr>
        <w:pStyle w:val="Brdtekst"/>
        <w:ind w:right="-36"/>
        <w:jc w:val="both"/>
        <w:rPr>
          <w:sz w:val="24"/>
          <w:szCs w:val="24"/>
        </w:rPr>
      </w:pPr>
    </w:p>
    <w:p w14:paraId="22D5A6F5" w14:textId="77777777" w:rsidR="00E803A4" w:rsidRPr="00634A56" w:rsidRDefault="00E803A4" w:rsidP="003646AA">
      <w:pPr>
        <w:pStyle w:val="Brdtekst"/>
        <w:numPr>
          <w:ilvl w:val="0"/>
          <w:numId w:val="3"/>
        </w:numPr>
        <w:ind w:right="-36"/>
        <w:jc w:val="both"/>
        <w:rPr>
          <w:b/>
          <w:bCs/>
          <w:sz w:val="24"/>
          <w:szCs w:val="24"/>
        </w:rPr>
      </w:pPr>
      <w:r w:rsidRPr="00634A56">
        <w:rPr>
          <w:b/>
          <w:bCs/>
          <w:sz w:val="24"/>
          <w:szCs w:val="24"/>
        </w:rPr>
        <w:t>Contact person/Person responsible for the dossier contact details</w:t>
      </w:r>
    </w:p>
    <w:p w14:paraId="7972CE6E" w14:textId="5095AC8A"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Name of contact person / person responsible: </w:t>
      </w:r>
      <w:r w:rsidR="0037539D" w:rsidRPr="00634A56">
        <w:rPr>
          <w:sz w:val="24"/>
          <w:szCs w:val="24"/>
        </w:rPr>
        <w:tab/>
      </w:r>
    </w:p>
    <w:p w14:paraId="44665277" w14:textId="09717E90"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Name of the entity/organization: </w:t>
      </w:r>
      <w:r w:rsidR="0037539D" w:rsidRPr="00634A56">
        <w:rPr>
          <w:sz w:val="24"/>
          <w:szCs w:val="24"/>
        </w:rPr>
        <w:tab/>
      </w:r>
    </w:p>
    <w:p w14:paraId="2476667D" w14:textId="462AAEF2"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Email: </w:t>
      </w:r>
      <w:r w:rsidR="0037539D" w:rsidRPr="00634A56">
        <w:rPr>
          <w:sz w:val="24"/>
          <w:szCs w:val="24"/>
        </w:rPr>
        <w:tab/>
      </w:r>
    </w:p>
    <w:p w14:paraId="6D469948" w14:textId="35168474"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Phone number: </w:t>
      </w:r>
      <w:r w:rsidR="0037539D" w:rsidRPr="00634A56">
        <w:rPr>
          <w:sz w:val="24"/>
          <w:szCs w:val="24"/>
        </w:rPr>
        <w:tab/>
      </w:r>
    </w:p>
    <w:p w14:paraId="4873511F" w14:textId="3CD4F910"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Website: </w:t>
      </w:r>
      <w:r w:rsidR="0037539D" w:rsidRPr="00634A56">
        <w:rPr>
          <w:sz w:val="24"/>
          <w:szCs w:val="24"/>
        </w:rPr>
        <w:tab/>
      </w:r>
    </w:p>
    <w:p w14:paraId="0AFBF6BE" w14:textId="7744914A"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Address: </w:t>
      </w:r>
      <w:r w:rsidR="0037539D" w:rsidRPr="00634A56">
        <w:rPr>
          <w:sz w:val="24"/>
          <w:szCs w:val="24"/>
        </w:rPr>
        <w:tab/>
      </w:r>
    </w:p>
    <w:p w14:paraId="7F35A0C0" w14:textId="759C7A16" w:rsidR="00E803A4" w:rsidRPr="00634A56" w:rsidRDefault="00E803A4" w:rsidP="003646AA">
      <w:pPr>
        <w:pStyle w:val="Brdtekst"/>
        <w:tabs>
          <w:tab w:val="right" w:leader="dot" w:pos="9000"/>
        </w:tabs>
        <w:spacing w:before="240"/>
        <w:ind w:right="-36"/>
        <w:jc w:val="both"/>
        <w:rPr>
          <w:sz w:val="24"/>
          <w:szCs w:val="24"/>
        </w:rPr>
      </w:pPr>
      <w:r w:rsidRPr="00634A56">
        <w:rPr>
          <w:sz w:val="24"/>
          <w:szCs w:val="24"/>
        </w:rPr>
        <w:t xml:space="preserve">Post code: </w:t>
      </w:r>
      <w:r w:rsidR="0037539D" w:rsidRPr="00634A56">
        <w:rPr>
          <w:sz w:val="24"/>
          <w:szCs w:val="24"/>
        </w:rPr>
        <w:tab/>
      </w:r>
    </w:p>
    <w:p w14:paraId="78A1CC41" w14:textId="67626142" w:rsidR="00E43F49" w:rsidRPr="00634A56" w:rsidRDefault="00E803A4" w:rsidP="003646AA">
      <w:pPr>
        <w:pStyle w:val="Brdtekst"/>
        <w:tabs>
          <w:tab w:val="right" w:leader="dot" w:pos="9000"/>
        </w:tabs>
        <w:spacing w:before="240"/>
        <w:ind w:right="-36"/>
        <w:jc w:val="both"/>
        <w:rPr>
          <w:sz w:val="24"/>
          <w:szCs w:val="24"/>
        </w:rPr>
      </w:pPr>
      <w:r w:rsidRPr="00634A56">
        <w:rPr>
          <w:sz w:val="24"/>
          <w:szCs w:val="24"/>
        </w:rPr>
        <w:t>Country:</w:t>
      </w:r>
      <w:r w:rsidR="0037539D" w:rsidRPr="00634A56">
        <w:rPr>
          <w:sz w:val="24"/>
          <w:szCs w:val="24"/>
        </w:rPr>
        <w:tab/>
        <w:t>’</w:t>
      </w:r>
    </w:p>
    <w:p w14:paraId="00C55776" w14:textId="77777777" w:rsidR="0057473E" w:rsidRPr="00634A56" w:rsidRDefault="0057473E" w:rsidP="003646AA">
      <w:pPr>
        <w:pStyle w:val="Brdtekst"/>
        <w:tabs>
          <w:tab w:val="right" w:leader="dot" w:pos="9000"/>
        </w:tabs>
        <w:spacing w:before="240"/>
        <w:ind w:right="-36"/>
        <w:jc w:val="both"/>
        <w:rPr>
          <w:sz w:val="24"/>
          <w:szCs w:val="24"/>
        </w:rPr>
      </w:pPr>
    </w:p>
    <w:p w14:paraId="3717B967" w14:textId="77777777" w:rsidR="0057473E" w:rsidRPr="00634A56" w:rsidRDefault="0057473E" w:rsidP="00B015EC">
      <w:pPr>
        <w:numPr>
          <w:ilvl w:val="0"/>
          <w:numId w:val="18"/>
        </w:numPr>
        <w:spacing w:before="120" w:after="120"/>
        <w:jc w:val="both"/>
        <w:rPr>
          <w:rFonts w:ascii="Times New Roman" w:hAnsi="Times New Roman"/>
          <w:sz w:val="24"/>
          <w:szCs w:val="24"/>
        </w:rPr>
      </w:pPr>
      <w:r w:rsidRPr="00634A56">
        <w:rPr>
          <w:rFonts w:ascii="Times New Roman" w:hAnsi="Times New Roman"/>
          <w:sz w:val="24"/>
          <w:szCs w:val="24"/>
        </w:rPr>
        <w:t>Annex II is amended as follows:</w:t>
      </w:r>
    </w:p>
    <w:p w14:paraId="4D1B0139" w14:textId="66D3DCCF" w:rsidR="0057473E" w:rsidRPr="00634A56" w:rsidRDefault="00717A95" w:rsidP="00B015EC">
      <w:pPr>
        <w:pStyle w:val="Point1number"/>
        <w:tabs>
          <w:tab w:val="clear" w:pos="1417"/>
          <w:tab w:val="num" w:pos="849"/>
        </w:tabs>
        <w:ind w:left="849"/>
        <w:rPr>
          <w:szCs w:val="24"/>
        </w:rPr>
      </w:pPr>
      <w:bookmarkStart w:id="18" w:name="_Hlk204282952"/>
      <w:r w:rsidRPr="00634A56">
        <w:rPr>
          <w:szCs w:val="24"/>
        </w:rPr>
        <w:t>i</w:t>
      </w:r>
      <w:r w:rsidR="0057473E" w:rsidRPr="00634A56">
        <w:rPr>
          <w:szCs w:val="24"/>
        </w:rPr>
        <w:t>n point 3.1.1.2., Table 2, Table 5 and Table 7 are replaced by the following:</w:t>
      </w:r>
    </w:p>
    <w:p w14:paraId="200AD70E" w14:textId="77777777" w:rsidR="0057473E" w:rsidRPr="00634A56" w:rsidRDefault="0057473E" w:rsidP="00634A56">
      <w:pPr>
        <w:pStyle w:val="Listeafsnit"/>
        <w:ind w:left="877"/>
        <w:jc w:val="center"/>
        <w:rPr>
          <w:sz w:val="24"/>
          <w:szCs w:val="24"/>
        </w:rPr>
      </w:pPr>
      <w:r w:rsidRPr="00634A56">
        <w:rPr>
          <w:sz w:val="24"/>
          <w:szCs w:val="24"/>
        </w:rPr>
        <w:lastRenderedPageBreak/>
        <w:t>‘</w:t>
      </w:r>
      <w:r w:rsidRPr="00634A56">
        <w:rPr>
          <w:i/>
          <w:iCs/>
          <w:sz w:val="24"/>
          <w:szCs w:val="24"/>
        </w:rPr>
        <w:t>Table 2</w:t>
      </w:r>
    </w:p>
    <w:p w14:paraId="5AE8E46A" w14:textId="77777777" w:rsidR="0057473E" w:rsidRPr="00634A56" w:rsidRDefault="0057473E" w:rsidP="00634A56">
      <w:pPr>
        <w:pStyle w:val="Listeafsnit"/>
        <w:spacing w:after="120"/>
        <w:ind w:left="835"/>
        <w:jc w:val="center"/>
        <w:rPr>
          <w:b/>
          <w:bCs/>
          <w:sz w:val="24"/>
          <w:szCs w:val="24"/>
        </w:rPr>
      </w:pPr>
      <w:r w:rsidRPr="00634A56">
        <w:rPr>
          <w:b/>
          <w:bCs/>
          <w:sz w:val="24"/>
          <w:szCs w:val="24"/>
        </w:rPr>
        <w:t>Duration of tolerance trials: Poultry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37"/>
        <w:gridCol w:w="1493"/>
        <w:gridCol w:w="3940"/>
      </w:tblGrid>
      <w:tr w:rsidR="0057473E" w:rsidRPr="00634A56" w14:paraId="24211B40" w14:textId="77777777" w:rsidTr="00DD72F2">
        <w:trPr>
          <w:trHeight w:val="382"/>
        </w:trPr>
        <w:tc>
          <w:tcPr>
            <w:tcW w:w="2137" w:type="dxa"/>
            <w:tcBorders>
              <w:left w:val="nil"/>
            </w:tcBorders>
          </w:tcPr>
          <w:p w14:paraId="268A4D88" w14:textId="77777777" w:rsidR="0057473E" w:rsidRPr="00634A56" w:rsidRDefault="0057473E" w:rsidP="0057473E">
            <w:pPr>
              <w:pStyle w:val="TableParagraph"/>
              <w:spacing w:before="120" w:after="120"/>
              <w:jc w:val="center"/>
              <w:rPr>
                <w:sz w:val="24"/>
                <w:szCs w:val="24"/>
              </w:rPr>
            </w:pPr>
            <w:r w:rsidRPr="00634A56">
              <w:rPr>
                <w:sz w:val="24"/>
                <w:szCs w:val="24"/>
              </w:rPr>
              <w:t>Target animals</w:t>
            </w:r>
          </w:p>
        </w:tc>
        <w:tc>
          <w:tcPr>
            <w:tcW w:w="1493" w:type="dxa"/>
          </w:tcPr>
          <w:p w14:paraId="22CD18E6" w14:textId="77777777" w:rsidR="0057473E" w:rsidRPr="00634A56" w:rsidRDefault="0057473E" w:rsidP="0057473E">
            <w:pPr>
              <w:pStyle w:val="TableParagraph"/>
              <w:spacing w:before="120" w:after="120"/>
              <w:ind w:left="41"/>
              <w:jc w:val="center"/>
              <w:rPr>
                <w:sz w:val="24"/>
                <w:szCs w:val="24"/>
              </w:rPr>
            </w:pPr>
            <w:r w:rsidRPr="00634A56">
              <w:rPr>
                <w:sz w:val="24"/>
                <w:szCs w:val="24"/>
              </w:rPr>
              <w:t>Duration of the studies</w:t>
            </w:r>
          </w:p>
        </w:tc>
        <w:tc>
          <w:tcPr>
            <w:tcW w:w="3940" w:type="dxa"/>
            <w:tcBorders>
              <w:right w:val="nil"/>
            </w:tcBorders>
          </w:tcPr>
          <w:p w14:paraId="3140F5C4" w14:textId="77777777" w:rsidR="0057473E" w:rsidRPr="00634A56" w:rsidRDefault="0057473E" w:rsidP="0057473E">
            <w:pPr>
              <w:pStyle w:val="TableParagraph"/>
              <w:spacing w:before="120" w:after="120"/>
              <w:jc w:val="center"/>
              <w:rPr>
                <w:sz w:val="24"/>
                <w:szCs w:val="24"/>
              </w:rPr>
            </w:pPr>
            <w:r w:rsidRPr="00634A56">
              <w:rPr>
                <w:sz w:val="24"/>
                <w:szCs w:val="24"/>
              </w:rPr>
              <w:t>Characteristic of the target animals</w:t>
            </w:r>
          </w:p>
        </w:tc>
      </w:tr>
      <w:tr w:rsidR="0057473E" w:rsidRPr="00634A56" w14:paraId="28755A06" w14:textId="77777777" w:rsidTr="00DD72F2">
        <w:trPr>
          <w:trHeight w:val="595"/>
        </w:trPr>
        <w:tc>
          <w:tcPr>
            <w:tcW w:w="2137" w:type="dxa"/>
            <w:tcBorders>
              <w:left w:val="nil"/>
            </w:tcBorders>
          </w:tcPr>
          <w:p w14:paraId="251F1ED3" w14:textId="77777777" w:rsidR="0057473E" w:rsidRPr="00634A56" w:rsidRDefault="0057473E" w:rsidP="0057473E">
            <w:pPr>
              <w:pStyle w:val="TableParagraph"/>
              <w:spacing w:before="120" w:after="120"/>
              <w:rPr>
                <w:sz w:val="24"/>
                <w:szCs w:val="24"/>
              </w:rPr>
            </w:pPr>
            <w:r w:rsidRPr="00634A56">
              <w:rPr>
                <w:sz w:val="24"/>
                <w:szCs w:val="24"/>
              </w:rPr>
              <w:t>Chickens for fattening/reared for laying</w:t>
            </w:r>
          </w:p>
        </w:tc>
        <w:tc>
          <w:tcPr>
            <w:tcW w:w="1493" w:type="dxa"/>
          </w:tcPr>
          <w:p w14:paraId="35EE3D73" w14:textId="77777777" w:rsidR="0057473E" w:rsidRPr="00634A56" w:rsidRDefault="0057473E" w:rsidP="0057473E">
            <w:pPr>
              <w:pStyle w:val="TableParagraph"/>
              <w:spacing w:before="120" w:after="120"/>
              <w:ind w:left="84"/>
              <w:rPr>
                <w:sz w:val="24"/>
                <w:szCs w:val="24"/>
              </w:rPr>
            </w:pPr>
            <w:r w:rsidRPr="00634A56">
              <w:rPr>
                <w:sz w:val="24"/>
                <w:szCs w:val="24"/>
              </w:rPr>
              <w:t>35 days</w:t>
            </w:r>
          </w:p>
        </w:tc>
        <w:tc>
          <w:tcPr>
            <w:tcW w:w="3940" w:type="dxa"/>
            <w:tcBorders>
              <w:right w:val="nil"/>
            </w:tcBorders>
          </w:tcPr>
          <w:p w14:paraId="0FB8327B" w14:textId="77777777" w:rsidR="0057473E" w:rsidRPr="00634A56" w:rsidRDefault="0057473E" w:rsidP="0057473E">
            <w:pPr>
              <w:pStyle w:val="TableParagraph"/>
              <w:spacing w:before="120" w:after="120"/>
              <w:ind w:left="84"/>
              <w:rPr>
                <w:sz w:val="24"/>
                <w:szCs w:val="24"/>
              </w:rPr>
            </w:pPr>
            <w:r w:rsidRPr="00634A56">
              <w:rPr>
                <w:sz w:val="24"/>
                <w:szCs w:val="24"/>
              </w:rPr>
              <w:t>From hatching</w:t>
            </w:r>
          </w:p>
        </w:tc>
      </w:tr>
      <w:tr w:rsidR="0057473E" w:rsidRPr="00634A56" w14:paraId="15979E70" w14:textId="77777777" w:rsidTr="00DD72F2">
        <w:trPr>
          <w:trHeight w:val="403"/>
        </w:trPr>
        <w:tc>
          <w:tcPr>
            <w:tcW w:w="2137" w:type="dxa"/>
            <w:tcBorders>
              <w:left w:val="nil"/>
            </w:tcBorders>
          </w:tcPr>
          <w:p w14:paraId="390B5AA4" w14:textId="77777777" w:rsidR="0057473E" w:rsidRPr="00634A56" w:rsidRDefault="0057473E" w:rsidP="0057473E">
            <w:pPr>
              <w:pStyle w:val="TableParagraph"/>
              <w:spacing w:before="120" w:after="120"/>
              <w:rPr>
                <w:sz w:val="24"/>
                <w:szCs w:val="24"/>
              </w:rPr>
            </w:pPr>
            <w:r w:rsidRPr="00634A56">
              <w:rPr>
                <w:sz w:val="24"/>
                <w:szCs w:val="24"/>
              </w:rPr>
              <w:t>Laying hens</w:t>
            </w:r>
          </w:p>
        </w:tc>
        <w:tc>
          <w:tcPr>
            <w:tcW w:w="1493" w:type="dxa"/>
          </w:tcPr>
          <w:p w14:paraId="03A123D8" w14:textId="77777777" w:rsidR="0057473E" w:rsidRPr="00634A56" w:rsidRDefault="0057473E" w:rsidP="0057473E">
            <w:pPr>
              <w:pStyle w:val="TableParagraph"/>
              <w:spacing w:before="120" w:after="120"/>
              <w:ind w:left="84"/>
              <w:rPr>
                <w:sz w:val="24"/>
                <w:szCs w:val="24"/>
              </w:rPr>
            </w:pPr>
            <w:r w:rsidRPr="00634A56">
              <w:rPr>
                <w:sz w:val="24"/>
                <w:szCs w:val="24"/>
              </w:rPr>
              <w:t>56 days</w:t>
            </w:r>
          </w:p>
        </w:tc>
        <w:tc>
          <w:tcPr>
            <w:tcW w:w="3940" w:type="dxa"/>
            <w:tcBorders>
              <w:right w:val="nil"/>
            </w:tcBorders>
          </w:tcPr>
          <w:p w14:paraId="57E8B5E9" w14:textId="77777777" w:rsidR="0057473E" w:rsidRPr="00634A56" w:rsidRDefault="0057473E" w:rsidP="0057473E">
            <w:pPr>
              <w:pStyle w:val="TableParagraph"/>
              <w:spacing w:before="120" w:after="120"/>
              <w:ind w:left="84"/>
              <w:rPr>
                <w:sz w:val="24"/>
                <w:szCs w:val="24"/>
              </w:rPr>
            </w:pPr>
            <w:r w:rsidRPr="00634A56">
              <w:rPr>
                <w:sz w:val="24"/>
                <w:szCs w:val="24"/>
              </w:rPr>
              <w:t>Preferably during the first third of the laying period</w:t>
            </w:r>
          </w:p>
        </w:tc>
      </w:tr>
      <w:tr w:rsidR="0057473E" w:rsidRPr="00634A56" w14:paraId="647B128C" w14:textId="77777777" w:rsidTr="00DD72F2">
        <w:trPr>
          <w:trHeight w:val="403"/>
        </w:trPr>
        <w:tc>
          <w:tcPr>
            <w:tcW w:w="2137" w:type="dxa"/>
            <w:tcBorders>
              <w:left w:val="nil"/>
            </w:tcBorders>
          </w:tcPr>
          <w:p w14:paraId="74A5ECA6" w14:textId="77777777" w:rsidR="0057473E" w:rsidRPr="00634A56" w:rsidRDefault="0057473E" w:rsidP="0057473E">
            <w:pPr>
              <w:pStyle w:val="TableParagraph"/>
              <w:spacing w:before="120" w:after="120"/>
              <w:rPr>
                <w:sz w:val="24"/>
                <w:szCs w:val="24"/>
              </w:rPr>
            </w:pPr>
            <w:r w:rsidRPr="00634A56">
              <w:rPr>
                <w:sz w:val="24"/>
                <w:szCs w:val="24"/>
              </w:rPr>
              <w:t>Turkeys for fattening</w:t>
            </w:r>
          </w:p>
        </w:tc>
        <w:tc>
          <w:tcPr>
            <w:tcW w:w="1493" w:type="dxa"/>
          </w:tcPr>
          <w:p w14:paraId="1C74A4D4" w14:textId="77777777" w:rsidR="0057473E" w:rsidRPr="00634A56" w:rsidRDefault="0057473E" w:rsidP="0057473E">
            <w:pPr>
              <w:pStyle w:val="TableParagraph"/>
              <w:spacing w:before="120" w:after="120"/>
              <w:ind w:left="84"/>
              <w:rPr>
                <w:sz w:val="24"/>
                <w:szCs w:val="24"/>
              </w:rPr>
            </w:pPr>
            <w:r w:rsidRPr="00634A56">
              <w:rPr>
                <w:sz w:val="24"/>
                <w:szCs w:val="24"/>
              </w:rPr>
              <w:t>42 days</w:t>
            </w:r>
          </w:p>
        </w:tc>
        <w:tc>
          <w:tcPr>
            <w:tcW w:w="3940" w:type="dxa"/>
            <w:tcBorders>
              <w:right w:val="nil"/>
            </w:tcBorders>
          </w:tcPr>
          <w:p w14:paraId="41E40AB1" w14:textId="77777777" w:rsidR="0057473E" w:rsidRPr="00634A56" w:rsidRDefault="0057473E" w:rsidP="0057473E">
            <w:pPr>
              <w:pStyle w:val="TableParagraph"/>
              <w:spacing w:before="120" w:after="120"/>
              <w:ind w:left="84"/>
              <w:rPr>
                <w:sz w:val="24"/>
                <w:szCs w:val="24"/>
              </w:rPr>
            </w:pPr>
            <w:r w:rsidRPr="00634A56">
              <w:rPr>
                <w:sz w:val="24"/>
                <w:szCs w:val="24"/>
              </w:rPr>
              <w:t>From hatching</w:t>
            </w:r>
          </w:p>
        </w:tc>
      </w:tr>
    </w:tbl>
    <w:p w14:paraId="6083746D" w14:textId="2998C9D9" w:rsidR="0057473E" w:rsidRPr="00634A56" w:rsidRDefault="0057473E" w:rsidP="00DD72F2">
      <w:pPr>
        <w:pStyle w:val="Listeafsnit"/>
        <w:tabs>
          <w:tab w:val="left" w:pos="240"/>
        </w:tabs>
        <w:spacing w:before="120" w:after="120"/>
        <w:ind w:left="240" w:firstLine="0"/>
        <w:jc w:val="both"/>
        <w:rPr>
          <w:sz w:val="24"/>
          <w:szCs w:val="24"/>
        </w:rPr>
      </w:pPr>
      <w:r w:rsidRPr="00634A56">
        <w:rPr>
          <w:sz w:val="24"/>
          <w:szCs w:val="24"/>
        </w:rPr>
        <w:t>Tolerance data from chickens for fattening or turkeys for fattening can be used to demonstrate tolerance for chickens or turkeys reared for laying/reproduction respectively.’</w:t>
      </w:r>
      <w:r w:rsidR="00F96E59" w:rsidRPr="00634A56">
        <w:rPr>
          <w:sz w:val="24"/>
          <w:szCs w:val="24"/>
        </w:rPr>
        <w:t>;</w:t>
      </w:r>
    </w:p>
    <w:p w14:paraId="52CA97BD" w14:textId="77777777" w:rsidR="009A2177" w:rsidRPr="00634A56" w:rsidRDefault="009A2177" w:rsidP="00DD72F2">
      <w:pPr>
        <w:pStyle w:val="Listeafsnit"/>
        <w:spacing w:before="120"/>
        <w:ind w:left="835"/>
        <w:jc w:val="both"/>
        <w:rPr>
          <w:sz w:val="24"/>
          <w:szCs w:val="24"/>
        </w:rPr>
      </w:pPr>
    </w:p>
    <w:p w14:paraId="2C3502B6" w14:textId="03A457D7" w:rsidR="0057473E" w:rsidRPr="00634A56" w:rsidRDefault="0057473E" w:rsidP="00634A56">
      <w:pPr>
        <w:pStyle w:val="Listeafsnit"/>
        <w:spacing w:before="120"/>
        <w:ind w:left="835"/>
        <w:jc w:val="center"/>
        <w:rPr>
          <w:sz w:val="24"/>
          <w:szCs w:val="24"/>
        </w:rPr>
      </w:pPr>
      <w:r w:rsidRPr="00634A56">
        <w:rPr>
          <w:sz w:val="24"/>
          <w:szCs w:val="24"/>
        </w:rPr>
        <w:t>‘</w:t>
      </w:r>
      <w:r w:rsidRPr="00634A56">
        <w:rPr>
          <w:i/>
          <w:iCs/>
          <w:sz w:val="24"/>
          <w:szCs w:val="24"/>
        </w:rPr>
        <w:t>Table 5</w:t>
      </w:r>
    </w:p>
    <w:p w14:paraId="08B5C7E7" w14:textId="11E39931" w:rsidR="0057473E" w:rsidRPr="00634A56" w:rsidRDefault="0057473E" w:rsidP="00634A56">
      <w:pPr>
        <w:pStyle w:val="Listeafsnit"/>
        <w:spacing w:after="120"/>
        <w:ind w:left="835"/>
        <w:jc w:val="center"/>
        <w:rPr>
          <w:b/>
          <w:bCs/>
          <w:sz w:val="24"/>
          <w:szCs w:val="24"/>
        </w:rPr>
      </w:pPr>
      <w:r w:rsidRPr="00634A56">
        <w:rPr>
          <w:b/>
          <w:bCs/>
          <w:sz w:val="24"/>
          <w:szCs w:val="24"/>
        </w:rPr>
        <w:t>Duration of tolerance trials: Salmonids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37"/>
        <w:gridCol w:w="1493"/>
        <w:gridCol w:w="3940"/>
      </w:tblGrid>
      <w:tr w:rsidR="00DD72F2" w:rsidRPr="00634A56" w14:paraId="1E4B9D1F" w14:textId="77777777" w:rsidTr="00CC3B32">
        <w:trPr>
          <w:trHeight w:val="382"/>
        </w:trPr>
        <w:tc>
          <w:tcPr>
            <w:tcW w:w="2137" w:type="dxa"/>
            <w:tcBorders>
              <w:left w:val="nil"/>
            </w:tcBorders>
          </w:tcPr>
          <w:p w14:paraId="2A03054B" w14:textId="77777777" w:rsidR="00DD72F2" w:rsidRPr="00634A56" w:rsidRDefault="00DD72F2" w:rsidP="00CC3B32">
            <w:pPr>
              <w:pStyle w:val="TableParagraph"/>
              <w:spacing w:before="120" w:after="120"/>
              <w:jc w:val="center"/>
              <w:rPr>
                <w:sz w:val="24"/>
                <w:szCs w:val="24"/>
              </w:rPr>
            </w:pPr>
            <w:r w:rsidRPr="00634A56">
              <w:rPr>
                <w:sz w:val="24"/>
                <w:szCs w:val="24"/>
              </w:rPr>
              <w:t>Target animals</w:t>
            </w:r>
          </w:p>
        </w:tc>
        <w:tc>
          <w:tcPr>
            <w:tcW w:w="1493" w:type="dxa"/>
          </w:tcPr>
          <w:p w14:paraId="50EECC37" w14:textId="77777777" w:rsidR="00DD72F2" w:rsidRPr="00634A56" w:rsidRDefault="00DD72F2" w:rsidP="00CC3B32">
            <w:pPr>
              <w:pStyle w:val="TableParagraph"/>
              <w:spacing w:before="120" w:after="120"/>
              <w:ind w:left="41"/>
              <w:jc w:val="center"/>
              <w:rPr>
                <w:sz w:val="24"/>
                <w:szCs w:val="24"/>
              </w:rPr>
            </w:pPr>
            <w:r w:rsidRPr="00634A56">
              <w:rPr>
                <w:sz w:val="24"/>
                <w:szCs w:val="24"/>
              </w:rPr>
              <w:t>Duration of the studies</w:t>
            </w:r>
          </w:p>
        </w:tc>
        <w:tc>
          <w:tcPr>
            <w:tcW w:w="3940" w:type="dxa"/>
            <w:tcBorders>
              <w:right w:val="nil"/>
            </w:tcBorders>
          </w:tcPr>
          <w:p w14:paraId="741D2CC6" w14:textId="77777777" w:rsidR="00DD72F2" w:rsidRPr="00634A56" w:rsidRDefault="00DD72F2" w:rsidP="00CC3B32">
            <w:pPr>
              <w:pStyle w:val="TableParagraph"/>
              <w:spacing w:before="120" w:after="120"/>
              <w:jc w:val="center"/>
              <w:rPr>
                <w:sz w:val="24"/>
                <w:szCs w:val="24"/>
              </w:rPr>
            </w:pPr>
            <w:r w:rsidRPr="00634A56">
              <w:rPr>
                <w:sz w:val="24"/>
                <w:szCs w:val="24"/>
              </w:rPr>
              <w:t>Characteristic of the target animals</w:t>
            </w:r>
          </w:p>
        </w:tc>
      </w:tr>
      <w:tr w:rsidR="0057473E" w:rsidRPr="00634A56" w14:paraId="08AEBABC" w14:textId="77777777" w:rsidTr="00DD72F2">
        <w:trPr>
          <w:trHeight w:val="402"/>
        </w:trPr>
        <w:tc>
          <w:tcPr>
            <w:tcW w:w="2137" w:type="dxa"/>
            <w:tcBorders>
              <w:left w:val="nil"/>
            </w:tcBorders>
          </w:tcPr>
          <w:p w14:paraId="606C7BF2" w14:textId="77777777" w:rsidR="0057473E" w:rsidRPr="00634A56" w:rsidRDefault="0057473E" w:rsidP="0057473E">
            <w:pPr>
              <w:pStyle w:val="TableParagraph"/>
              <w:spacing w:before="120" w:after="120"/>
              <w:rPr>
                <w:sz w:val="24"/>
                <w:szCs w:val="24"/>
              </w:rPr>
            </w:pPr>
            <w:r w:rsidRPr="00634A56">
              <w:rPr>
                <w:sz w:val="24"/>
                <w:szCs w:val="24"/>
              </w:rPr>
              <w:t>Salmon and trout</w:t>
            </w:r>
          </w:p>
        </w:tc>
        <w:tc>
          <w:tcPr>
            <w:tcW w:w="1493" w:type="dxa"/>
          </w:tcPr>
          <w:p w14:paraId="3CDBDF09" w14:textId="77777777" w:rsidR="0057473E" w:rsidRPr="00634A56" w:rsidRDefault="0057473E" w:rsidP="0057473E">
            <w:pPr>
              <w:pStyle w:val="TableParagraph"/>
              <w:spacing w:before="120" w:after="120"/>
              <w:ind w:left="84"/>
              <w:rPr>
                <w:sz w:val="24"/>
                <w:szCs w:val="24"/>
              </w:rPr>
            </w:pPr>
            <w:r w:rsidRPr="00634A56">
              <w:rPr>
                <w:sz w:val="24"/>
                <w:szCs w:val="24"/>
              </w:rPr>
              <w:t>90 days</w:t>
            </w:r>
          </w:p>
        </w:tc>
        <w:tc>
          <w:tcPr>
            <w:tcW w:w="3940" w:type="dxa"/>
            <w:tcBorders>
              <w:right w:val="nil"/>
            </w:tcBorders>
          </w:tcPr>
          <w:p w14:paraId="5A083A3A" w14:textId="77777777" w:rsidR="0057473E" w:rsidRPr="00634A56" w:rsidRDefault="0057473E" w:rsidP="0057473E">
            <w:pPr>
              <w:pStyle w:val="TableParagraph"/>
              <w:spacing w:before="120" w:after="120"/>
              <w:rPr>
                <w:sz w:val="24"/>
                <w:szCs w:val="24"/>
              </w:rPr>
            </w:pPr>
          </w:p>
        </w:tc>
      </w:tr>
    </w:tbl>
    <w:p w14:paraId="323E74D9" w14:textId="77777777" w:rsidR="0057473E" w:rsidRPr="00634A56" w:rsidRDefault="0057473E" w:rsidP="00DD72F2">
      <w:pPr>
        <w:pStyle w:val="Listeafsnit"/>
        <w:tabs>
          <w:tab w:val="left" w:pos="240"/>
        </w:tabs>
        <w:spacing w:before="120" w:after="120"/>
        <w:ind w:left="240" w:firstLine="0"/>
        <w:jc w:val="both"/>
        <w:rPr>
          <w:sz w:val="24"/>
          <w:szCs w:val="24"/>
        </w:rPr>
      </w:pPr>
      <w:r w:rsidRPr="00634A56">
        <w:rPr>
          <w:sz w:val="24"/>
          <w:szCs w:val="24"/>
        </w:rPr>
        <w:t>As an alternative to a 90-day duration, a study could be performed where the finfish increase their initial body weight at the start of the trial by least a factor of two.</w:t>
      </w:r>
    </w:p>
    <w:p w14:paraId="2115654D" w14:textId="62E6DD03" w:rsidR="0057473E" w:rsidRPr="00634A56" w:rsidRDefault="0057473E" w:rsidP="00DD72F2">
      <w:pPr>
        <w:pStyle w:val="Listeafsnit"/>
        <w:tabs>
          <w:tab w:val="left" w:pos="240"/>
        </w:tabs>
        <w:spacing w:before="120" w:after="120"/>
        <w:ind w:left="240" w:firstLine="0"/>
        <w:jc w:val="both"/>
        <w:rPr>
          <w:sz w:val="24"/>
          <w:szCs w:val="24"/>
        </w:rPr>
      </w:pPr>
      <w:r w:rsidRPr="00634A56">
        <w:rPr>
          <w:sz w:val="24"/>
          <w:szCs w:val="24"/>
        </w:rPr>
        <w:t>If the additive is intended to be used for brood stock only, the tolerance tests shall be carried out as close to the spawning period as possible. The tolerance tests shall last for 90 days and attention shall be paid to the egg quality and survival of the eggs.’</w:t>
      </w:r>
      <w:r w:rsidR="00F96E59" w:rsidRPr="00634A56">
        <w:rPr>
          <w:sz w:val="24"/>
          <w:szCs w:val="24"/>
        </w:rPr>
        <w:t>;</w:t>
      </w:r>
    </w:p>
    <w:p w14:paraId="234BC8E4" w14:textId="77777777" w:rsidR="009A2177" w:rsidRPr="00634A56" w:rsidRDefault="009A2177" w:rsidP="00DD72F2">
      <w:pPr>
        <w:pStyle w:val="Listeafsnit"/>
        <w:ind w:left="835"/>
        <w:jc w:val="both"/>
        <w:rPr>
          <w:sz w:val="24"/>
          <w:szCs w:val="24"/>
        </w:rPr>
      </w:pPr>
    </w:p>
    <w:p w14:paraId="2FB2FCC8" w14:textId="4B3A6489" w:rsidR="0057473E" w:rsidRPr="00634A56" w:rsidRDefault="0057473E" w:rsidP="00634A56">
      <w:pPr>
        <w:pStyle w:val="Listeafsnit"/>
        <w:ind w:left="835"/>
        <w:jc w:val="center"/>
        <w:rPr>
          <w:sz w:val="24"/>
          <w:szCs w:val="24"/>
        </w:rPr>
      </w:pPr>
      <w:r w:rsidRPr="00634A56">
        <w:rPr>
          <w:sz w:val="24"/>
          <w:szCs w:val="24"/>
        </w:rPr>
        <w:t>‘</w:t>
      </w:r>
      <w:r w:rsidRPr="00634A56">
        <w:rPr>
          <w:i/>
          <w:iCs/>
          <w:sz w:val="24"/>
          <w:szCs w:val="24"/>
        </w:rPr>
        <w:t>Table 7</w:t>
      </w:r>
    </w:p>
    <w:p w14:paraId="0098597B" w14:textId="77777777" w:rsidR="0057473E" w:rsidRPr="00634A56" w:rsidRDefault="0057473E" w:rsidP="00634A56">
      <w:pPr>
        <w:pStyle w:val="Listeafsnit"/>
        <w:spacing w:after="120"/>
        <w:ind w:left="835"/>
        <w:jc w:val="center"/>
        <w:rPr>
          <w:b/>
          <w:bCs/>
          <w:sz w:val="24"/>
          <w:szCs w:val="24"/>
        </w:rPr>
      </w:pPr>
      <w:r w:rsidRPr="00634A56">
        <w:rPr>
          <w:b/>
          <w:bCs/>
          <w:sz w:val="24"/>
          <w:szCs w:val="24"/>
        </w:rPr>
        <w:t>Duration of tolerance trials: Rabbits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37"/>
        <w:gridCol w:w="1493"/>
        <w:gridCol w:w="3940"/>
      </w:tblGrid>
      <w:tr w:rsidR="00DD72F2" w:rsidRPr="00634A56" w14:paraId="1E7FF165" w14:textId="77777777" w:rsidTr="00CC3B32">
        <w:trPr>
          <w:trHeight w:val="382"/>
        </w:trPr>
        <w:tc>
          <w:tcPr>
            <w:tcW w:w="2137" w:type="dxa"/>
            <w:tcBorders>
              <w:left w:val="nil"/>
            </w:tcBorders>
          </w:tcPr>
          <w:p w14:paraId="496706A2" w14:textId="77777777" w:rsidR="00DD72F2" w:rsidRPr="00634A56" w:rsidRDefault="00DD72F2" w:rsidP="00CC3B32">
            <w:pPr>
              <w:pStyle w:val="TableParagraph"/>
              <w:spacing w:before="120" w:after="120"/>
              <w:jc w:val="center"/>
              <w:rPr>
                <w:sz w:val="24"/>
                <w:szCs w:val="24"/>
              </w:rPr>
            </w:pPr>
            <w:r w:rsidRPr="00634A56">
              <w:rPr>
                <w:sz w:val="24"/>
                <w:szCs w:val="24"/>
              </w:rPr>
              <w:t>Target animals</w:t>
            </w:r>
          </w:p>
        </w:tc>
        <w:tc>
          <w:tcPr>
            <w:tcW w:w="1493" w:type="dxa"/>
          </w:tcPr>
          <w:p w14:paraId="10764E52" w14:textId="77777777" w:rsidR="00DD72F2" w:rsidRPr="00634A56" w:rsidRDefault="00DD72F2" w:rsidP="00CC3B32">
            <w:pPr>
              <w:pStyle w:val="TableParagraph"/>
              <w:spacing w:before="120" w:after="120"/>
              <w:ind w:left="41"/>
              <w:jc w:val="center"/>
              <w:rPr>
                <w:sz w:val="24"/>
                <w:szCs w:val="24"/>
              </w:rPr>
            </w:pPr>
            <w:r w:rsidRPr="00634A56">
              <w:rPr>
                <w:sz w:val="24"/>
                <w:szCs w:val="24"/>
              </w:rPr>
              <w:t>Duration of the studies</w:t>
            </w:r>
          </w:p>
        </w:tc>
        <w:tc>
          <w:tcPr>
            <w:tcW w:w="3940" w:type="dxa"/>
            <w:tcBorders>
              <w:right w:val="nil"/>
            </w:tcBorders>
          </w:tcPr>
          <w:p w14:paraId="25A74E9F" w14:textId="77777777" w:rsidR="00DD72F2" w:rsidRPr="00634A56" w:rsidRDefault="00DD72F2" w:rsidP="00CC3B32">
            <w:pPr>
              <w:pStyle w:val="TableParagraph"/>
              <w:spacing w:before="120" w:after="120"/>
              <w:jc w:val="center"/>
              <w:rPr>
                <w:sz w:val="24"/>
                <w:szCs w:val="24"/>
              </w:rPr>
            </w:pPr>
            <w:r w:rsidRPr="00634A56">
              <w:rPr>
                <w:sz w:val="24"/>
                <w:szCs w:val="24"/>
              </w:rPr>
              <w:t>Characteristic of the target animals</w:t>
            </w:r>
          </w:p>
        </w:tc>
      </w:tr>
      <w:tr w:rsidR="0057473E" w:rsidRPr="00634A56" w14:paraId="4E49F49F" w14:textId="77777777" w:rsidTr="00DD72F2">
        <w:trPr>
          <w:trHeight w:val="416"/>
        </w:trPr>
        <w:tc>
          <w:tcPr>
            <w:tcW w:w="2137" w:type="dxa"/>
            <w:tcBorders>
              <w:left w:val="nil"/>
            </w:tcBorders>
          </w:tcPr>
          <w:p w14:paraId="18F06787" w14:textId="77777777" w:rsidR="0057473E" w:rsidRPr="00634A56" w:rsidRDefault="0057473E" w:rsidP="0057473E">
            <w:pPr>
              <w:pStyle w:val="TableParagraph"/>
              <w:spacing w:before="120" w:after="120"/>
              <w:jc w:val="both"/>
              <w:rPr>
                <w:sz w:val="24"/>
                <w:szCs w:val="24"/>
              </w:rPr>
            </w:pPr>
            <w:r w:rsidRPr="00634A56">
              <w:rPr>
                <w:sz w:val="24"/>
                <w:szCs w:val="24"/>
              </w:rPr>
              <w:t>Rabbits for fattening</w:t>
            </w:r>
          </w:p>
        </w:tc>
        <w:tc>
          <w:tcPr>
            <w:tcW w:w="1493" w:type="dxa"/>
          </w:tcPr>
          <w:p w14:paraId="59C06BCD" w14:textId="77777777" w:rsidR="0057473E" w:rsidRPr="00634A56" w:rsidRDefault="0057473E" w:rsidP="0057473E">
            <w:pPr>
              <w:pStyle w:val="TableParagraph"/>
              <w:spacing w:before="120" w:after="120"/>
              <w:ind w:left="84"/>
              <w:jc w:val="both"/>
              <w:rPr>
                <w:sz w:val="24"/>
                <w:szCs w:val="24"/>
              </w:rPr>
            </w:pPr>
            <w:r w:rsidRPr="00634A56">
              <w:rPr>
                <w:sz w:val="24"/>
                <w:szCs w:val="24"/>
              </w:rPr>
              <w:t>28 days</w:t>
            </w:r>
          </w:p>
        </w:tc>
        <w:tc>
          <w:tcPr>
            <w:tcW w:w="3940" w:type="dxa"/>
            <w:tcBorders>
              <w:right w:val="nil"/>
            </w:tcBorders>
          </w:tcPr>
          <w:p w14:paraId="45F4756F" w14:textId="77777777" w:rsidR="0057473E" w:rsidRPr="00634A56" w:rsidRDefault="0057473E" w:rsidP="0057473E">
            <w:pPr>
              <w:pStyle w:val="TableParagraph"/>
              <w:spacing w:before="120" w:after="120"/>
              <w:ind w:left="84"/>
              <w:jc w:val="both"/>
              <w:rPr>
                <w:sz w:val="24"/>
                <w:szCs w:val="24"/>
              </w:rPr>
            </w:pPr>
          </w:p>
        </w:tc>
      </w:tr>
      <w:tr w:rsidR="0057473E" w:rsidRPr="00634A56" w14:paraId="0637FBED" w14:textId="77777777" w:rsidTr="00DD72F2">
        <w:trPr>
          <w:trHeight w:val="403"/>
        </w:trPr>
        <w:tc>
          <w:tcPr>
            <w:tcW w:w="2137" w:type="dxa"/>
            <w:tcBorders>
              <w:left w:val="nil"/>
            </w:tcBorders>
          </w:tcPr>
          <w:p w14:paraId="063A54AD" w14:textId="77777777" w:rsidR="0057473E" w:rsidRPr="00634A56" w:rsidRDefault="0057473E" w:rsidP="0057473E">
            <w:pPr>
              <w:pStyle w:val="TableParagraph"/>
              <w:spacing w:before="120" w:after="120"/>
              <w:jc w:val="both"/>
              <w:rPr>
                <w:sz w:val="24"/>
                <w:szCs w:val="24"/>
              </w:rPr>
            </w:pPr>
            <w:r w:rsidRPr="00634A56">
              <w:rPr>
                <w:sz w:val="24"/>
                <w:szCs w:val="24"/>
              </w:rPr>
              <w:t>Rabbit does</w:t>
            </w:r>
          </w:p>
        </w:tc>
        <w:tc>
          <w:tcPr>
            <w:tcW w:w="1493" w:type="dxa"/>
          </w:tcPr>
          <w:p w14:paraId="06CF2D52" w14:textId="77777777" w:rsidR="0057473E" w:rsidRPr="00634A56" w:rsidRDefault="0057473E" w:rsidP="0057473E">
            <w:pPr>
              <w:pStyle w:val="TableParagraph"/>
              <w:spacing w:before="120" w:after="120"/>
              <w:ind w:left="84"/>
              <w:jc w:val="both"/>
              <w:rPr>
                <w:sz w:val="24"/>
                <w:szCs w:val="24"/>
              </w:rPr>
            </w:pPr>
            <w:r w:rsidRPr="00634A56">
              <w:rPr>
                <w:sz w:val="24"/>
                <w:szCs w:val="24"/>
              </w:rPr>
              <w:t>1 cycle</w:t>
            </w:r>
          </w:p>
        </w:tc>
        <w:tc>
          <w:tcPr>
            <w:tcW w:w="3940" w:type="dxa"/>
            <w:tcBorders>
              <w:right w:val="nil"/>
            </w:tcBorders>
          </w:tcPr>
          <w:p w14:paraId="550A464E" w14:textId="77777777" w:rsidR="0057473E" w:rsidRPr="00634A56" w:rsidRDefault="0057473E" w:rsidP="0057473E">
            <w:pPr>
              <w:pStyle w:val="TableParagraph"/>
              <w:spacing w:before="120" w:after="120"/>
              <w:ind w:left="84"/>
              <w:jc w:val="both"/>
              <w:rPr>
                <w:sz w:val="24"/>
                <w:szCs w:val="24"/>
              </w:rPr>
            </w:pPr>
            <w:r w:rsidRPr="00634A56">
              <w:rPr>
                <w:sz w:val="24"/>
                <w:szCs w:val="24"/>
              </w:rPr>
              <w:t>From insemination to the end of the weaning period</w:t>
            </w:r>
          </w:p>
        </w:tc>
      </w:tr>
    </w:tbl>
    <w:p w14:paraId="7BDFAE95" w14:textId="0B68F16E" w:rsidR="00391045" w:rsidRPr="00634A56" w:rsidRDefault="0057473E" w:rsidP="00DD72F2">
      <w:pPr>
        <w:pStyle w:val="Listeafsnit"/>
        <w:tabs>
          <w:tab w:val="left" w:pos="240"/>
        </w:tabs>
        <w:spacing w:before="120" w:after="120"/>
        <w:ind w:left="240" w:firstLine="0"/>
        <w:jc w:val="both"/>
        <w:rPr>
          <w:sz w:val="24"/>
          <w:szCs w:val="24"/>
        </w:rPr>
      </w:pPr>
      <w:r w:rsidRPr="00634A56">
        <w:rPr>
          <w:sz w:val="24"/>
          <w:szCs w:val="24"/>
        </w:rPr>
        <w:t>If rabbits suckling and weaned are applied for, a period of 49 days (beginning one week after birth) would be considered sufficient and must include the does until weaning.</w:t>
      </w:r>
      <w:r w:rsidR="0076725E">
        <w:rPr>
          <w:sz w:val="24"/>
          <w:szCs w:val="24"/>
        </w:rPr>
        <w:t>’</w:t>
      </w:r>
    </w:p>
    <w:p w14:paraId="1C9D966E" w14:textId="77777777" w:rsidR="008D463F" w:rsidRPr="00634A56" w:rsidRDefault="008D463F" w:rsidP="00DD72F2">
      <w:pPr>
        <w:pStyle w:val="Listeafsnit"/>
        <w:tabs>
          <w:tab w:val="left" w:pos="240"/>
        </w:tabs>
        <w:spacing w:before="120" w:after="120"/>
        <w:ind w:left="240" w:firstLine="0"/>
        <w:jc w:val="both"/>
        <w:rPr>
          <w:sz w:val="24"/>
          <w:szCs w:val="24"/>
        </w:rPr>
      </w:pPr>
    </w:p>
    <w:p w14:paraId="1E534FBE" w14:textId="64E24DF0" w:rsidR="0057473E" w:rsidRPr="00634A56" w:rsidRDefault="00131CAB" w:rsidP="00DD72F2">
      <w:pPr>
        <w:pStyle w:val="Point1number"/>
        <w:tabs>
          <w:tab w:val="clear" w:pos="1417"/>
          <w:tab w:val="num" w:pos="849"/>
        </w:tabs>
        <w:ind w:left="849"/>
        <w:rPr>
          <w:szCs w:val="24"/>
        </w:rPr>
      </w:pPr>
      <w:bookmarkStart w:id="19" w:name="_Hlk198918259"/>
      <w:r w:rsidRPr="00634A56">
        <w:rPr>
          <w:szCs w:val="24"/>
        </w:rPr>
        <w:t>i</w:t>
      </w:r>
      <w:r w:rsidR="0057473E" w:rsidRPr="00634A56">
        <w:rPr>
          <w:szCs w:val="24"/>
        </w:rPr>
        <w:t>n point 3.2.1.2., the fifth subparagraph is replaced by the following:</w:t>
      </w:r>
    </w:p>
    <w:p w14:paraId="7D26E69D" w14:textId="77777777" w:rsidR="0057473E" w:rsidRPr="00634A56" w:rsidRDefault="0057473E" w:rsidP="00DD72F2">
      <w:pPr>
        <w:pStyle w:val="Listeafsnit"/>
        <w:ind w:left="877"/>
        <w:jc w:val="both"/>
        <w:rPr>
          <w:sz w:val="24"/>
          <w:szCs w:val="24"/>
        </w:rPr>
      </w:pPr>
      <w:r w:rsidRPr="00634A56">
        <w:rPr>
          <w:sz w:val="24"/>
          <w:szCs w:val="24"/>
        </w:rPr>
        <w:t xml:space="preserve">‘For the determination of a withdrawal period, the suggested minimum number of animals </w:t>
      </w:r>
      <w:r w:rsidRPr="00634A56">
        <w:rPr>
          <w:sz w:val="24"/>
          <w:szCs w:val="24"/>
        </w:rPr>
        <w:lastRenderedPageBreak/>
        <w:t>sampled and/or products at each time point are the following:</w:t>
      </w:r>
    </w:p>
    <w:bookmarkEnd w:id="19"/>
    <w:p w14:paraId="586A16E2" w14:textId="77777777" w:rsidR="0057473E" w:rsidRPr="00634A56" w:rsidRDefault="0057473E" w:rsidP="00DD72F2">
      <w:pPr>
        <w:pStyle w:val="Listeafsnit"/>
        <w:ind w:left="877"/>
        <w:jc w:val="both"/>
        <w:rPr>
          <w:sz w:val="24"/>
          <w:szCs w:val="24"/>
        </w:rPr>
      </w:pPr>
      <w:r w:rsidRPr="00634A56">
        <w:rPr>
          <w:sz w:val="24"/>
          <w:szCs w:val="24"/>
        </w:rPr>
        <w:t>—</w:t>
      </w:r>
      <w:r w:rsidRPr="00634A56">
        <w:rPr>
          <w:sz w:val="24"/>
          <w:szCs w:val="24"/>
        </w:rPr>
        <w:tab/>
        <w:t>edible tissues:</w:t>
      </w:r>
    </w:p>
    <w:p w14:paraId="78FCD40F" w14:textId="77777777"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bovines, sheep, pigs and minor species: 4;</w:t>
      </w:r>
    </w:p>
    <w:p w14:paraId="16603C3D" w14:textId="77777777"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poultry: 6;</w:t>
      </w:r>
    </w:p>
    <w:p w14:paraId="04F39C26" w14:textId="77777777"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salmonids and other food-producing finfish: 10.</w:t>
      </w:r>
    </w:p>
    <w:p w14:paraId="10BA02D3" w14:textId="77777777" w:rsidR="0057473E" w:rsidRPr="00634A56" w:rsidRDefault="0057473E" w:rsidP="00DD72F2">
      <w:pPr>
        <w:pStyle w:val="Listeafsnit"/>
        <w:ind w:left="877"/>
        <w:jc w:val="both"/>
        <w:rPr>
          <w:sz w:val="24"/>
          <w:szCs w:val="24"/>
        </w:rPr>
      </w:pPr>
      <w:r w:rsidRPr="00634A56">
        <w:rPr>
          <w:sz w:val="24"/>
          <w:szCs w:val="24"/>
        </w:rPr>
        <w:t>—</w:t>
      </w:r>
      <w:r w:rsidRPr="00634A56">
        <w:rPr>
          <w:sz w:val="24"/>
          <w:szCs w:val="24"/>
        </w:rPr>
        <w:tab/>
        <w:t>products:</w:t>
      </w:r>
    </w:p>
    <w:p w14:paraId="4B0B01CA" w14:textId="77777777"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milk: 8 samples per time point;</w:t>
      </w:r>
    </w:p>
    <w:p w14:paraId="00507183" w14:textId="77777777"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eggs: 10 eggs per time point;</w:t>
      </w:r>
    </w:p>
    <w:p w14:paraId="291F5AE0" w14:textId="6160F4FD" w:rsidR="0057473E" w:rsidRPr="00634A56" w:rsidRDefault="0057473E" w:rsidP="00DD72F2">
      <w:pPr>
        <w:pStyle w:val="Listeafsnit"/>
        <w:widowControl/>
        <w:numPr>
          <w:ilvl w:val="0"/>
          <w:numId w:val="20"/>
        </w:numPr>
        <w:autoSpaceDE/>
        <w:autoSpaceDN/>
        <w:spacing w:before="120" w:after="120"/>
        <w:ind w:left="1320" w:hanging="480"/>
        <w:contextualSpacing/>
        <w:jc w:val="both"/>
        <w:rPr>
          <w:sz w:val="24"/>
          <w:szCs w:val="24"/>
        </w:rPr>
      </w:pPr>
      <w:r w:rsidRPr="00634A56">
        <w:rPr>
          <w:sz w:val="24"/>
          <w:szCs w:val="24"/>
        </w:rPr>
        <w:t>honey: 8 samples per time point.’</w:t>
      </w:r>
      <w:r w:rsidR="00131CAB" w:rsidRPr="00634A56">
        <w:rPr>
          <w:sz w:val="24"/>
          <w:szCs w:val="24"/>
        </w:rPr>
        <w:t>;</w:t>
      </w:r>
    </w:p>
    <w:p w14:paraId="303F3950" w14:textId="77777777" w:rsidR="00DD72F2" w:rsidRPr="00634A56" w:rsidRDefault="00DD72F2" w:rsidP="00B015EC">
      <w:pPr>
        <w:pStyle w:val="Listeafsnit"/>
        <w:widowControl/>
        <w:autoSpaceDE/>
        <w:autoSpaceDN/>
        <w:spacing w:before="120" w:after="120"/>
        <w:ind w:left="1320" w:firstLine="0"/>
        <w:contextualSpacing/>
        <w:jc w:val="both"/>
        <w:rPr>
          <w:sz w:val="24"/>
          <w:szCs w:val="24"/>
        </w:rPr>
      </w:pPr>
    </w:p>
    <w:p w14:paraId="32EE0444" w14:textId="58D4E753" w:rsidR="0057473E" w:rsidRPr="00634A56" w:rsidRDefault="0074781E" w:rsidP="00B015EC">
      <w:pPr>
        <w:pStyle w:val="Point1number"/>
        <w:tabs>
          <w:tab w:val="clear" w:pos="1417"/>
          <w:tab w:val="num" w:pos="849"/>
        </w:tabs>
        <w:ind w:left="849"/>
        <w:rPr>
          <w:szCs w:val="24"/>
        </w:rPr>
      </w:pPr>
      <w:r w:rsidRPr="00634A56">
        <w:rPr>
          <w:szCs w:val="24"/>
        </w:rPr>
        <w:t>i</w:t>
      </w:r>
      <w:r w:rsidR="0057473E" w:rsidRPr="00634A56">
        <w:rPr>
          <w:szCs w:val="24"/>
        </w:rPr>
        <w:t>n point 3.2.3.3., the third subparagraph is replaced by the following:</w:t>
      </w:r>
    </w:p>
    <w:p w14:paraId="7026721A" w14:textId="40A2A550" w:rsidR="0057473E" w:rsidRPr="00634A56" w:rsidRDefault="0057473E" w:rsidP="00B015EC">
      <w:pPr>
        <w:pStyle w:val="Listeafsnit"/>
        <w:spacing w:before="120" w:after="120"/>
        <w:ind w:left="282" w:firstLine="0"/>
        <w:jc w:val="both"/>
        <w:rPr>
          <w:sz w:val="24"/>
          <w:szCs w:val="24"/>
        </w:rPr>
      </w:pPr>
      <w:bookmarkStart w:id="20" w:name="_Hlk198918613"/>
      <w:r w:rsidRPr="00634A56">
        <w:rPr>
          <w:sz w:val="24"/>
          <w:szCs w:val="24"/>
        </w:rPr>
        <w:t>‘For additives intended for multi-species, the exposure from tissues shall be independently calculated for mammals, birds and food-producing finfish and the highest value taken. Where appropriate, exposure from milk and eggs shall be added to this figure. For example, where an additive is applied for lactating mammals and laying birds, the respective highest edible tissue values are added to those for milk and egg consumption. Where the additive is applied for food-producing finfish and laying birds and lactating mammals, the respective highest edible tissue values are added to those for egg and milk consumption. Other combinations shall be envisaged in the same way.’</w:t>
      </w:r>
      <w:r w:rsidR="0074781E" w:rsidRPr="00634A56">
        <w:rPr>
          <w:sz w:val="24"/>
          <w:szCs w:val="24"/>
        </w:rPr>
        <w:t>;</w:t>
      </w:r>
    </w:p>
    <w:p w14:paraId="40BECD85" w14:textId="77777777" w:rsidR="00DD72F2" w:rsidRPr="00634A56" w:rsidRDefault="00DD72F2" w:rsidP="00B015EC">
      <w:pPr>
        <w:pStyle w:val="Listeafsnit"/>
        <w:spacing w:before="120" w:after="120"/>
        <w:ind w:left="282" w:firstLine="0"/>
        <w:jc w:val="both"/>
        <w:rPr>
          <w:sz w:val="24"/>
          <w:szCs w:val="24"/>
        </w:rPr>
      </w:pPr>
    </w:p>
    <w:bookmarkEnd w:id="20"/>
    <w:p w14:paraId="0DF441A4" w14:textId="317E2505" w:rsidR="0057473E" w:rsidRPr="00634A56" w:rsidRDefault="0074781E" w:rsidP="00B015EC">
      <w:pPr>
        <w:pStyle w:val="Point1number"/>
        <w:tabs>
          <w:tab w:val="clear" w:pos="1417"/>
          <w:tab w:val="num" w:pos="849"/>
        </w:tabs>
        <w:ind w:left="849"/>
        <w:rPr>
          <w:szCs w:val="24"/>
        </w:rPr>
      </w:pPr>
      <w:r w:rsidRPr="00634A56">
        <w:rPr>
          <w:szCs w:val="24"/>
        </w:rPr>
        <w:t>i</w:t>
      </w:r>
      <w:r w:rsidR="0057473E" w:rsidRPr="00634A56">
        <w:rPr>
          <w:szCs w:val="24"/>
        </w:rPr>
        <w:t xml:space="preserve">n point 3.2.3.3., the </w:t>
      </w:r>
      <w:r w:rsidR="00372876" w:rsidRPr="00634A56">
        <w:rPr>
          <w:szCs w:val="24"/>
        </w:rPr>
        <w:t xml:space="preserve">title </w:t>
      </w:r>
      <w:r w:rsidR="0057473E" w:rsidRPr="00634A56">
        <w:rPr>
          <w:szCs w:val="24"/>
        </w:rPr>
        <w:t>of the fourth column of Table 1 is replaced by ‘Food-producing finfish’</w:t>
      </w:r>
      <w:r w:rsidRPr="00634A56">
        <w:rPr>
          <w:szCs w:val="24"/>
        </w:rPr>
        <w:t>;</w:t>
      </w:r>
    </w:p>
    <w:p w14:paraId="57788F5C" w14:textId="77777777" w:rsidR="00DD72F2" w:rsidRPr="00634A56" w:rsidRDefault="00DD72F2" w:rsidP="00B015EC">
      <w:pPr>
        <w:pStyle w:val="Point1number"/>
        <w:numPr>
          <w:ilvl w:val="0"/>
          <w:numId w:val="0"/>
        </w:numPr>
        <w:ind w:left="282"/>
        <w:rPr>
          <w:szCs w:val="24"/>
        </w:rPr>
      </w:pPr>
    </w:p>
    <w:p w14:paraId="6E86DD28" w14:textId="4F5F00C4" w:rsidR="0057473E" w:rsidRPr="00634A56" w:rsidRDefault="0074781E" w:rsidP="00B015EC">
      <w:pPr>
        <w:pStyle w:val="Point1number"/>
        <w:tabs>
          <w:tab w:val="clear" w:pos="1417"/>
          <w:tab w:val="num" w:pos="849"/>
        </w:tabs>
        <w:ind w:left="849"/>
        <w:rPr>
          <w:szCs w:val="24"/>
        </w:rPr>
      </w:pPr>
      <w:r w:rsidRPr="00634A56">
        <w:rPr>
          <w:szCs w:val="24"/>
        </w:rPr>
        <w:t>i</w:t>
      </w:r>
      <w:r w:rsidR="0057473E" w:rsidRPr="00634A56">
        <w:rPr>
          <w:szCs w:val="24"/>
        </w:rPr>
        <w:t>n point 3.4.1.2., the first subparagraph is replaced by the following:</w:t>
      </w:r>
    </w:p>
    <w:p w14:paraId="46DF4AA8" w14:textId="608FEF8F" w:rsidR="0057473E" w:rsidRPr="00634A56" w:rsidRDefault="0057473E" w:rsidP="00B015EC">
      <w:pPr>
        <w:pStyle w:val="Listeafsnit"/>
        <w:spacing w:before="120" w:after="120"/>
        <w:ind w:left="282" w:firstLine="0"/>
        <w:jc w:val="both"/>
        <w:rPr>
          <w:sz w:val="24"/>
          <w:szCs w:val="24"/>
        </w:rPr>
      </w:pPr>
      <w:r w:rsidRPr="00634A56">
        <w:rPr>
          <w:sz w:val="24"/>
          <w:szCs w:val="24"/>
        </w:rPr>
        <w:t>‘Feed additives used in aquaculture can result in contamination of sediment and water. The compartment of concern for the environmental risk assessment for food-producing finfish farmed in cages is assumed to be the sediment. For food-producing finfish farmed in land-based systems the effluent flowing to surface water is considered to pose the major environmental risk.’</w:t>
      </w:r>
      <w:r w:rsidR="0074781E" w:rsidRPr="00634A56">
        <w:rPr>
          <w:sz w:val="24"/>
          <w:szCs w:val="24"/>
        </w:rPr>
        <w:t>;</w:t>
      </w:r>
    </w:p>
    <w:p w14:paraId="4E3CF935" w14:textId="77777777" w:rsidR="00DD72F2" w:rsidRPr="00634A56" w:rsidRDefault="00DD72F2" w:rsidP="00B015EC">
      <w:pPr>
        <w:pStyle w:val="Listeafsnit"/>
        <w:spacing w:before="120" w:after="120"/>
        <w:ind w:left="1159"/>
        <w:jc w:val="both"/>
        <w:rPr>
          <w:sz w:val="24"/>
          <w:szCs w:val="24"/>
        </w:rPr>
      </w:pPr>
    </w:p>
    <w:p w14:paraId="7F3FE412" w14:textId="064FBAC5" w:rsidR="0057473E" w:rsidRPr="00634A56" w:rsidRDefault="0057473E" w:rsidP="00B015EC">
      <w:pPr>
        <w:pStyle w:val="Point1number"/>
        <w:tabs>
          <w:tab w:val="clear" w:pos="1417"/>
          <w:tab w:val="num" w:pos="849"/>
        </w:tabs>
        <w:ind w:left="849"/>
        <w:rPr>
          <w:szCs w:val="24"/>
        </w:rPr>
      </w:pPr>
      <w:r w:rsidRPr="00634A56">
        <w:rPr>
          <w:szCs w:val="24"/>
        </w:rPr>
        <w:t>point 3.4.2.1.</w:t>
      </w:r>
      <w:r w:rsidR="004333B5" w:rsidRPr="00634A56">
        <w:rPr>
          <w:szCs w:val="24"/>
        </w:rPr>
        <w:t xml:space="preserve">is </w:t>
      </w:r>
      <w:r w:rsidRPr="00634A56">
        <w:rPr>
          <w:szCs w:val="24"/>
        </w:rPr>
        <w:t>replaced by the following:</w:t>
      </w:r>
    </w:p>
    <w:p w14:paraId="64861258" w14:textId="77777777" w:rsidR="004D144F" w:rsidRPr="004D46F5" w:rsidRDefault="0057473E" w:rsidP="00B015EC">
      <w:pPr>
        <w:pStyle w:val="Listeafsnit"/>
        <w:spacing w:before="120" w:after="120"/>
        <w:ind w:left="877"/>
        <w:jc w:val="both"/>
      </w:pPr>
      <w:r w:rsidRPr="00634A56">
        <w:rPr>
          <w:sz w:val="24"/>
          <w:szCs w:val="24"/>
        </w:rPr>
        <w:t>‘</w:t>
      </w:r>
      <w:r w:rsidR="004D144F" w:rsidRPr="004D46F5">
        <w:t xml:space="preserve">Phase II A </w:t>
      </w:r>
    </w:p>
    <w:p w14:paraId="4FCA097D" w14:textId="4CAD0074" w:rsidR="004D144F" w:rsidRPr="004D46F5" w:rsidRDefault="004D144F" w:rsidP="00B34F12">
      <w:pPr>
        <w:pStyle w:val="Listeafsnit"/>
        <w:spacing w:before="120" w:after="120"/>
        <w:ind w:left="282" w:firstLine="0"/>
        <w:jc w:val="both"/>
      </w:pPr>
      <w:r w:rsidRPr="004D46F5">
        <w:t>In addition to the compartments considered in Phase I, the PEC for surface water has to be calculated considering runoff and drainage.</w:t>
      </w:r>
    </w:p>
    <w:p w14:paraId="4EE26C67" w14:textId="6CD9CE7A" w:rsidR="009B410C" w:rsidRPr="00634A56" w:rsidRDefault="004D144F" w:rsidP="00B34F12">
      <w:pPr>
        <w:pStyle w:val="Listeafsnit"/>
        <w:spacing w:before="120" w:after="120"/>
        <w:ind w:left="282" w:firstLine="0"/>
        <w:jc w:val="both"/>
        <w:rPr>
          <w:sz w:val="24"/>
          <w:szCs w:val="24"/>
        </w:rPr>
      </w:pPr>
      <w:r w:rsidRPr="004D46F5">
        <w:t>Based on data not considered in Phase I, a more refined PEC can be calculated for each environmental compartment of concern. In ascer</w:t>
      </w:r>
      <w:r w:rsidR="009B410C" w:rsidRPr="004D46F5">
        <w:t>taining</w:t>
      </w:r>
      <w:r w:rsidR="00D9493A" w:rsidRPr="004D46F5">
        <w:t xml:space="preserve"> the refined PEC, account shall be taken of:</w:t>
      </w:r>
      <w:r w:rsidRPr="00634A56">
        <w:rPr>
          <w:sz w:val="24"/>
          <w:szCs w:val="24"/>
        </w:rPr>
        <w:t xml:space="preserve"> </w:t>
      </w:r>
    </w:p>
    <w:p w14:paraId="05B75C26" w14:textId="2F46EC42" w:rsidR="00A57410" w:rsidRPr="00634A56" w:rsidRDefault="0057473E" w:rsidP="00B34F12">
      <w:pPr>
        <w:pStyle w:val="Listeafsnit"/>
        <w:spacing w:before="120" w:after="120"/>
        <w:ind w:left="877"/>
        <w:jc w:val="both"/>
        <w:rPr>
          <w:sz w:val="24"/>
          <w:szCs w:val="24"/>
        </w:rPr>
      </w:pPr>
      <w:r w:rsidRPr="00634A56">
        <w:rPr>
          <w:sz w:val="24"/>
          <w:szCs w:val="24"/>
        </w:rPr>
        <w:t>(a)</w:t>
      </w:r>
      <w:r w:rsidRPr="00634A56">
        <w:rPr>
          <w:sz w:val="24"/>
          <w:szCs w:val="24"/>
        </w:rPr>
        <w:tab/>
        <w:t xml:space="preserve">the concentration of active substance(s)/metabolites of concern in manure/finfish </w:t>
      </w:r>
      <w:proofErr w:type="spellStart"/>
      <w:r w:rsidRPr="00634A56">
        <w:rPr>
          <w:sz w:val="24"/>
          <w:szCs w:val="24"/>
        </w:rPr>
        <w:t>faeces</w:t>
      </w:r>
      <w:proofErr w:type="spellEnd"/>
      <w:r w:rsidRPr="00634A56">
        <w:rPr>
          <w:sz w:val="24"/>
          <w:szCs w:val="24"/>
        </w:rPr>
        <w:t xml:space="preserve"> following administration of the additive to animals at the proposed dose level. This calculation shall include consideration of dosage rates and amount of excreta produced;</w:t>
      </w:r>
    </w:p>
    <w:p w14:paraId="2401DCCA" w14:textId="5BDD5B2A" w:rsidR="000B7438" w:rsidRPr="004D46F5" w:rsidRDefault="000B7438" w:rsidP="00B34F12">
      <w:pPr>
        <w:pStyle w:val="Listeafsnit"/>
        <w:spacing w:before="120" w:after="120"/>
        <w:ind w:left="877"/>
        <w:jc w:val="both"/>
      </w:pPr>
      <w:r w:rsidRPr="004D46F5">
        <w:t xml:space="preserve">(b) </w:t>
      </w:r>
      <w:r w:rsidR="008D463F" w:rsidRPr="004D46F5">
        <w:tab/>
      </w:r>
      <w:r w:rsidRPr="004D46F5">
        <w:t>the potential degradation of the excreted active substance(s)/metabolites of concern during normal manure processing practice and storage prior to its application to land;</w:t>
      </w:r>
    </w:p>
    <w:p w14:paraId="6C7A0667" w14:textId="72F7666A" w:rsidR="000B7438" w:rsidRPr="004D46F5" w:rsidRDefault="000B7438" w:rsidP="00B34F12">
      <w:pPr>
        <w:pStyle w:val="Listeafsnit"/>
        <w:spacing w:before="120" w:after="120"/>
        <w:ind w:left="877"/>
        <w:jc w:val="both"/>
      </w:pPr>
      <w:r w:rsidRPr="004D46F5">
        <w:t xml:space="preserve">(c) </w:t>
      </w:r>
      <w:r w:rsidR="008D463F" w:rsidRPr="004D46F5">
        <w:tab/>
      </w:r>
      <w:r w:rsidRPr="004D46F5">
        <w:t xml:space="preserve">the adsorption/desorption of the active substance(s)/metabolites of concern onto soil or sediment for aquaculture, preferentially determined by studies in soil/sediment (OECD 106); </w:t>
      </w:r>
    </w:p>
    <w:p w14:paraId="78B7C605" w14:textId="42B3B55C" w:rsidR="000B7438" w:rsidRPr="004D46F5" w:rsidRDefault="000B7438" w:rsidP="00B34F12">
      <w:pPr>
        <w:pStyle w:val="Listeafsnit"/>
        <w:spacing w:before="120" w:after="120"/>
        <w:ind w:left="877"/>
        <w:jc w:val="both"/>
      </w:pPr>
      <w:r w:rsidRPr="004D46F5">
        <w:lastRenderedPageBreak/>
        <w:t xml:space="preserve">(d) </w:t>
      </w:r>
      <w:r w:rsidR="008D463F" w:rsidRPr="004D46F5">
        <w:tab/>
      </w:r>
      <w:r w:rsidRPr="004D46F5">
        <w:t xml:space="preserve">degradation in soil and water/sediment systems (OECD 307 and 308, respectively); and </w:t>
      </w:r>
    </w:p>
    <w:p w14:paraId="5BF35D79" w14:textId="1C09ADBC" w:rsidR="000B7438" w:rsidRPr="004D46F5" w:rsidRDefault="000B7438" w:rsidP="00B34F12">
      <w:pPr>
        <w:pStyle w:val="Listeafsnit"/>
        <w:spacing w:before="120" w:after="120"/>
        <w:ind w:left="877"/>
        <w:jc w:val="both"/>
      </w:pPr>
      <w:r w:rsidRPr="004D46F5">
        <w:t xml:space="preserve">(e) </w:t>
      </w:r>
      <w:r w:rsidR="008D463F" w:rsidRPr="004D46F5">
        <w:tab/>
      </w:r>
      <w:r w:rsidRPr="004D46F5">
        <w:t xml:space="preserve">other factors such as hydrolysis, photolysis, evaporation, dilution through ploughing. </w:t>
      </w:r>
    </w:p>
    <w:p w14:paraId="0C00830C" w14:textId="77777777" w:rsidR="000B7438" w:rsidRPr="004D46F5" w:rsidRDefault="000B7438" w:rsidP="00B34F12">
      <w:pPr>
        <w:pStyle w:val="Listeafsnit"/>
        <w:spacing w:before="120" w:after="120"/>
        <w:ind w:left="0" w:firstLine="0"/>
        <w:jc w:val="both"/>
      </w:pPr>
    </w:p>
    <w:p w14:paraId="4315B301" w14:textId="77777777" w:rsidR="000B7438" w:rsidRPr="004D46F5" w:rsidRDefault="000B7438" w:rsidP="00B34F12">
      <w:pPr>
        <w:pStyle w:val="Listeafsnit"/>
        <w:spacing w:before="120" w:after="120"/>
        <w:ind w:left="282" w:firstLine="0"/>
        <w:jc w:val="both"/>
      </w:pPr>
      <w:r w:rsidRPr="004D46F5">
        <w:t xml:space="preserve">The highest value for the PEC obtained from these calculations for each environmental compartment of concern shall be adopted for Phase II risk assessment purposes. </w:t>
      </w:r>
    </w:p>
    <w:p w14:paraId="511D8CF6" w14:textId="3BBCD9F4" w:rsidR="0057473E" w:rsidRPr="004D46F5" w:rsidRDefault="000B7438" w:rsidP="00B34F12">
      <w:pPr>
        <w:pStyle w:val="Listeafsnit"/>
        <w:spacing w:before="120" w:after="120"/>
        <w:ind w:left="282" w:firstLine="0"/>
        <w:jc w:val="both"/>
      </w:pPr>
      <w:r w:rsidRPr="004D46F5">
        <w:t>If a high persistence in soil/sediment is anticipated (time to degradation of 90 % of original concentration of the compound: DT</w:t>
      </w:r>
      <w:r w:rsidRPr="004D46F5">
        <w:rPr>
          <w:vertAlign w:val="subscript"/>
        </w:rPr>
        <w:t>90</w:t>
      </w:r>
      <w:r w:rsidRPr="004D46F5">
        <w:t xml:space="preserve"> &gt; 1 year), the potential for accumulation shall be considered.</w:t>
      </w:r>
    </w:p>
    <w:p w14:paraId="5119B2B8" w14:textId="57023CEE" w:rsidR="0057473E" w:rsidRPr="00634A56" w:rsidRDefault="0057473E" w:rsidP="00B015EC">
      <w:pPr>
        <w:pStyle w:val="Listeafsnit"/>
        <w:spacing w:before="120" w:after="120"/>
        <w:ind w:left="282" w:firstLine="0"/>
        <w:jc w:val="both"/>
        <w:rPr>
          <w:sz w:val="24"/>
          <w:szCs w:val="24"/>
        </w:rPr>
      </w:pPr>
      <w:r w:rsidRPr="00634A56">
        <w:rPr>
          <w:sz w:val="24"/>
          <w:szCs w:val="24"/>
        </w:rPr>
        <w:t>The concentrations of additives (or metabolites) producing serious adverse effects for various trophic levels in the environmental compartments of concern shall be determined. These tests are mostly acute tests and should follow OECD or similar well-established guidelines. Studies for the terrestrial environment shall include: toxicity to earthworms; three terrestrial plants; and soil micro-organisms (e.g. effects on nitrogen fixation). Studies for the fresh water environment shall include: toxicity to finfish; Daphnia magna; algae; and a sediment dwelling organism. In case of sea cages, three species of different taxa of sediment dwelling organisms shall be studied.’</w:t>
      </w:r>
    </w:p>
    <w:p w14:paraId="3AFB116F" w14:textId="77777777" w:rsidR="00DD72F2" w:rsidRPr="00634A56" w:rsidRDefault="00DD72F2" w:rsidP="00B015EC">
      <w:pPr>
        <w:pStyle w:val="Listeafsnit"/>
        <w:spacing w:before="120" w:after="120"/>
        <w:ind w:left="1159"/>
        <w:jc w:val="both"/>
        <w:rPr>
          <w:sz w:val="24"/>
          <w:szCs w:val="24"/>
        </w:rPr>
      </w:pPr>
    </w:p>
    <w:p w14:paraId="61EA2212" w14:textId="710EEA1B" w:rsidR="0057473E" w:rsidRPr="00634A56" w:rsidRDefault="0057473E" w:rsidP="00B015EC">
      <w:pPr>
        <w:pStyle w:val="Point1number"/>
        <w:tabs>
          <w:tab w:val="clear" w:pos="1417"/>
          <w:tab w:val="num" w:pos="281"/>
        </w:tabs>
        <w:ind w:left="849"/>
        <w:rPr>
          <w:szCs w:val="24"/>
        </w:rPr>
      </w:pPr>
      <w:r w:rsidRPr="00634A56">
        <w:rPr>
          <w:szCs w:val="24"/>
        </w:rPr>
        <w:t>point 4.4. is replaced by the following:</w:t>
      </w:r>
    </w:p>
    <w:p w14:paraId="1B07B072" w14:textId="386C357C" w:rsidR="004C2B3F" w:rsidRPr="00634A56" w:rsidRDefault="0057473E" w:rsidP="004C2B3F">
      <w:pPr>
        <w:pStyle w:val="Listeafsnit"/>
        <w:spacing w:before="120" w:after="120"/>
        <w:ind w:left="877"/>
        <w:jc w:val="both"/>
        <w:rPr>
          <w:sz w:val="24"/>
          <w:szCs w:val="24"/>
        </w:rPr>
      </w:pPr>
      <w:r w:rsidRPr="00634A56">
        <w:rPr>
          <w:sz w:val="24"/>
          <w:szCs w:val="24"/>
        </w:rPr>
        <w:t>‘</w:t>
      </w:r>
      <w:r w:rsidR="004C2B3F" w:rsidRPr="00634A56">
        <w:rPr>
          <w:sz w:val="24"/>
          <w:szCs w:val="24"/>
        </w:rPr>
        <w:t>4.4.</w:t>
      </w:r>
      <w:r w:rsidR="004C2B3F" w:rsidRPr="00634A56">
        <w:rPr>
          <w:sz w:val="24"/>
          <w:szCs w:val="24"/>
        </w:rPr>
        <w:tab/>
      </w:r>
      <w:r w:rsidR="004C2B3F" w:rsidRPr="00634A56">
        <w:rPr>
          <w:b/>
          <w:bCs/>
          <w:sz w:val="24"/>
          <w:szCs w:val="24"/>
        </w:rPr>
        <w:t xml:space="preserve">Duration of </w:t>
      </w:r>
      <w:proofErr w:type="gramStart"/>
      <w:r w:rsidR="004C2B3F" w:rsidRPr="00634A56">
        <w:rPr>
          <w:b/>
          <w:bCs/>
          <w:sz w:val="24"/>
          <w:szCs w:val="24"/>
        </w:rPr>
        <w:t>long term</w:t>
      </w:r>
      <w:proofErr w:type="gramEnd"/>
      <w:r w:rsidR="004C2B3F" w:rsidRPr="00634A56">
        <w:rPr>
          <w:b/>
          <w:bCs/>
          <w:sz w:val="24"/>
          <w:szCs w:val="24"/>
        </w:rPr>
        <w:t xml:space="preserve"> efficacy studies with target animals</w:t>
      </w:r>
    </w:p>
    <w:p w14:paraId="1108BAB1" w14:textId="51D6CBAC" w:rsidR="004C2B3F" w:rsidRPr="00634A56" w:rsidRDefault="002D5A43" w:rsidP="004C2B3F">
      <w:pPr>
        <w:pStyle w:val="Listeafsnit"/>
        <w:spacing w:before="120" w:after="120"/>
        <w:ind w:left="877" w:firstLine="0"/>
        <w:jc w:val="both"/>
        <w:rPr>
          <w:sz w:val="24"/>
          <w:szCs w:val="24"/>
        </w:rPr>
      </w:pPr>
      <w:r w:rsidRPr="00634A56">
        <w:rPr>
          <w:sz w:val="24"/>
          <w:szCs w:val="24"/>
        </w:rPr>
        <w:t>In principle</w:t>
      </w:r>
      <w:r w:rsidR="004C2B3F" w:rsidRPr="00634A56">
        <w:rPr>
          <w:sz w:val="24"/>
          <w:szCs w:val="24"/>
        </w:rPr>
        <w:t xml:space="preserve">, the </w:t>
      </w:r>
      <w:r w:rsidR="004C2B3F" w:rsidRPr="00634A56">
        <w:rPr>
          <w:sz w:val="24"/>
          <w:szCs w:val="24"/>
        </w:rPr>
        <w:t>duration of efficacy trials shall correspond to the application period claimed.</w:t>
      </w:r>
    </w:p>
    <w:p w14:paraId="16EED166" w14:textId="374FF504" w:rsidR="004C2B3F" w:rsidRPr="00634A56" w:rsidRDefault="004C2B3F" w:rsidP="004C2B3F">
      <w:pPr>
        <w:pStyle w:val="Listeafsnit"/>
        <w:spacing w:before="120" w:after="120"/>
        <w:ind w:left="877" w:firstLine="0"/>
        <w:jc w:val="both"/>
        <w:rPr>
          <w:sz w:val="24"/>
          <w:szCs w:val="24"/>
        </w:rPr>
      </w:pPr>
      <w:r w:rsidRPr="00634A56">
        <w:rPr>
          <w:sz w:val="24"/>
          <w:szCs w:val="24"/>
        </w:rPr>
        <w:t>Efficacy trials shall be carried out according to farming practices in the Union and be of the minimum duration as stated by Annex IV.</w:t>
      </w:r>
    </w:p>
    <w:p w14:paraId="381F132F" w14:textId="015459A9" w:rsidR="004C2B3F" w:rsidRPr="00634A56" w:rsidRDefault="004C2B3F" w:rsidP="004C2B3F">
      <w:pPr>
        <w:pStyle w:val="Listeafsnit"/>
        <w:spacing w:before="120" w:after="120"/>
        <w:ind w:left="877" w:firstLine="0"/>
        <w:jc w:val="both"/>
        <w:rPr>
          <w:sz w:val="24"/>
          <w:szCs w:val="24"/>
        </w:rPr>
      </w:pPr>
      <w:r w:rsidRPr="00634A56">
        <w:rPr>
          <w:sz w:val="24"/>
          <w:szCs w:val="24"/>
        </w:rPr>
        <w:t>For minor animal species for which a minimum duration period of studies is not established in Annex IV, the minimum duration shall correspond to that of the physiologically related major species, as applicable. For other animal species</w:t>
      </w:r>
      <w:r w:rsidR="00A449FB" w:rsidRPr="00634A56">
        <w:rPr>
          <w:sz w:val="24"/>
          <w:szCs w:val="24"/>
        </w:rPr>
        <w:t xml:space="preserve"> and categories for which a minimum duration period of studies is not established in Annex IV</w:t>
      </w:r>
      <w:r w:rsidRPr="00634A56">
        <w:rPr>
          <w:sz w:val="24"/>
          <w:szCs w:val="24"/>
        </w:rPr>
        <w:t>, the minimum duration shall be 42 days for growing animals (from birth to slaughter or to entry in the reproduction period) and 56 days for adult animals (from entry in the reproduction period).</w:t>
      </w:r>
    </w:p>
    <w:p w14:paraId="6E29F596" w14:textId="0DAD9C42" w:rsidR="0057473E" w:rsidRPr="00634A56" w:rsidRDefault="004C2B3F" w:rsidP="00E935D0">
      <w:pPr>
        <w:pStyle w:val="Listeafsnit"/>
        <w:spacing w:before="120" w:after="120"/>
        <w:ind w:left="877" w:firstLine="0"/>
        <w:jc w:val="both"/>
        <w:rPr>
          <w:sz w:val="24"/>
          <w:szCs w:val="24"/>
        </w:rPr>
      </w:pPr>
      <w:r w:rsidRPr="00634A56">
        <w:rPr>
          <w:sz w:val="24"/>
          <w:szCs w:val="24"/>
        </w:rPr>
        <w:t xml:space="preserve">If an additive is applied for a specific and shorter period than </w:t>
      </w:r>
      <w:r w:rsidR="00D24F12" w:rsidRPr="00634A56">
        <w:rPr>
          <w:sz w:val="24"/>
          <w:szCs w:val="24"/>
        </w:rPr>
        <w:t xml:space="preserve">normally applicable for </w:t>
      </w:r>
      <w:r w:rsidRPr="00634A56">
        <w:rPr>
          <w:sz w:val="24"/>
          <w:szCs w:val="24"/>
        </w:rPr>
        <w:t xml:space="preserve">the animal </w:t>
      </w:r>
      <w:r w:rsidR="00D24F12" w:rsidRPr="00634A56">
        <w:rPr>
          <w:sz w:val="24"/>
          <w:szCs w:val="24"/>
        </w:rPr>
        <w:t xml:space="preserve">species or </w:t>
      </w:r>
      <w:r w:rsidRPr="00634A56">
        <w:rPr>
          <w:sz w:val="24"/>
          <w:szCs w:val="24"/>
        </w:rPr>
        <w:t>category, it shall be administered according to the proposed conditions of use. However, the observation period shall not be shorter than 28 days and shall involve the relevant end-points (e.g., for sows for reproduction</w:t>
      </w:r>
      <w:ins w:id="21" w:author="SCHNEEGANS Fabien (SANTE)" w:date="2025-10-28T12:01:00Z">
        <w:r w:rsidRPr="00634A56">
          <w:rPr>
            <w:sz w:val="24"/>
            <w:szCs w:val="24"/>
          </w:rPr>
          <w:t xml:space="preserve"> </w:t>
        </w:r>
        <w:r w:rsidR="00070C2A" w:rsidRPr="00634A56">
          <w:rPr>
            <w:sz w:val="24"/>
            <w:szCs w:val="24"/>
          </w:rPr>
          <w:t>the</w:t>
        </w:r>
      </w:ins>
      <w:r w:rsidR="00070C2A" w:rsidRPr="00634A56">
        <w:rPr>
          <w:sz w:val="24"/>
          <w:szCs w:val="24"/>
        </w:rPr>
        <w:t xml:space="preserve"> </w:t>
      </w:r>
      <w:r w:rsidRPr="00634A56">
        <w:rPr>
          <w:sz w:val="24"/>
          <w:szCs w:val="24"/>
        </w:rPr>
        <w:t>number of piglets born alive when considering the gestation period, or the number and weight of weaned piglets when considering the lactation period).</w:t>
      </w:r>
      <w:r w:rsidR="0057473E" w:rsidRPr="00634A56">
        <w:rPr>
          <w:sz w:val="24"/>
          <w:szCs w:val="24"/>
        </w:rPr>
        <w:t>’</w:t>
      </w:r>
      <w:r w:rsidR="00757EA0" w:rsidRPr="00634A56">
        <w:rPr>
          <w:sz w:val="24"/>
          <w:szCs w:val="24"/>
        </w:rPr>
        <w:t>;</w:t>
      </w:r>
    </w:p>
    <w:p w14:paraId="39A9D7AA" w14:textId="77777777" w:rsidR="000C06DE" w:rsidRPr="00634A56" w:rsidRDefault="000C06DE" w:rsidP="00B015EC">
      <w:pPr>
        <w:pStyle w:val="Listeafsnit"/>
        <w:spacing w:before="120" w:after="120"/>
        <w:ind w:left="282" w:firstLine="0"/>
        <w:jc w:val="both"/>
        <w:rPr>
          <w:sz w:val="24"/>
          <w:szCs w:val="24"/>
        </w:rPr>
      </w:pPr>
    </w:p>
    <w:p w14:paraId="4F51C28C" w14:textId="77777777" w:rsidR="0057473E" w:rsidRPr="00634A56" w:rsidRDefault="000C06DE" w:rsidP="00B015EC">
      <w:pPr>
        <w:numPr>
          <w:ilvl w:val="0"/>
          <w:numId w:val="18"/>
        </w:numPr>
        <w:spacing w:before="120" w:after="120"/>
        <w:jc w:val="both"/>
        <w:rPr>
          <w:rFonts w:ascii="Times New Roman" w:hAnsi="Times New Roman"/>
          <w:sz w:val="24"/>
          <w:szCs w:val="24"/>
        </w:rPr>
      </w:pPr>
      <w:r w:rsidRPr="00634A56">
        <w:rPr>
          <w:rFonts w:ascii="Times New Roman" w:hAnsi="Times New Roman"/>
          <w:sz w:val="24"/>
          <w:szCs w:val="24"/>
        </w:rPr>
        <w:t>Annex III is amended as follows:</w:t>
      </w:r>
      <w:bookmarkEnd w:id="18"/>
    </w:p>
    <w:p w14:paraId="3DD72580" w14:textId="222D1A3B" w:rsidR="000C06DE" w:rsidRPr="00634A56" w:rsidRDefault="00757EA0" w:rsidP="00B015EC">
      <w:pPr>
        <w:pStyle w:val="Point1number"/>
        <w:numPr>
          <w:ilvl w:val="2"/>
          <w:numId w:val="28"/>
        </w:numPr>
        <w:tabs>
          <w:tab w:val="clear" w:pos="1417"/>
          <w:tab w:val="num" w:pos="281"/>
        </w:tabs>
        <w:ind w:hanging="1177"/>
        <w:rPr>
          <w:szCs w:val="24"/>
        </w:rPr>
      </w:pPr>
      <w:r w:rsidRPr="00634A56">
        <w:rPr>
          <w:szCs w:val="24"/>
        </w:rPr>
        <w:t>i</w:t>
      </w:r>
      <w:r w:rsidR="000C06DE" w:rsidRPr="00634A56">
        <w:rPr>
          <w:szCs w:val="24"/>
        </w:rPr>
        <w:t>n point 2.1.3., subparagraph (3) is replaced by the following:</w:t>
      </w:r>
    </w:p>
    <w:p w14:paraId="01C67320" w14:textId="54AAC76A" w:rsidR="000C06DE" w:rsidRPr="00634A56" w:rsidRDefault="000C06DE" w:rsidP="00B015EC">
      <w:pPr>
        <w:pStyle w:val="Listeafsnit"/>
        <w:spacing w:before="120" w:after="120"/>
        <w:ind w:left="282" w:firstLine="0"/>
        <w:jc w:val="both"/>
        <w:rPr>
          <w:sz w:val="24"/>
          <w:szCs w:val="24"/>
        </w:rPr>
      </w:pPr>
      <w:r w:rsidRPr="00634A56">
        <w:rPr>
          <w:sz w:val="24"/>
          <w:szCs w:val="24"/>
        </w:rPr>
        <w:t>‘(3)</w:t>
      </w:r>
      <w:r w:rsidRPr="00634A56">
        <w:rPr>
          <w:sz w:val="24"/>
          <w:szCs w:val="24"/>
        </w:rPr>
        <w:tab/>
        <w:t xml:space="preserve">For substances which </w:t>
      </w:r>
      <w:proofErr w:type="spellStart"/>
      <w:r w:rsidRPr="00634A56">
        <w:rPr>
          <w:sz w:val="24"/>
          <w:szCs w:val="24"/>
        </w:rPr>
        <w:t>favourably</w:t>
      </w:r>
      <w:proofErr w:type="spellEnd"/>
      <w:r w:rsidRPr="00634A56">
        <w:rPr>
          <w:sz w:val="24"/>
          <w:szCs w:val="24"/>
        </w:rPr>
        <w:t xml:space="preserve"> affect the </w:t>
      </w:r>
      <w:proofErr w:type="spellStart"/>
      <w:r w:rsidRPr="00634A56">
        <w:rPr>
          <w:sz w:val="24"/>
          <w:szCs w:val="24"/>
        </w:rPr>
        <w:t>colour</w:t>
      </w:r>
      <w:proofErr w:type="spellEnd"/>
      <w:r w:rsidRPr="00634A56">
        <w:rPr>
          <w:sz w:val="24"/>
          <w:szCs w:val="24"/>
        </w:rPr>
        <w:t xml:space="preserve"> of ornamental aquatic species or ornamental birds, studies concerning Section III subsection 3.1 of Annex II are required and shall be performed on animals receiving the additive at the recommended dose. Evidence can also be provided by reference to existing scientific literature. However, subsections 3.2 and 3.4 are not required.’</w:t>
      </w:r>
      <w:r w:rsidR="00757EA0" w:rsidRPr="00634A56">
        <w:rPr>
          <w:sz w:val="24"/>
          <w:szCs w:val="24"/>
        </w:rPr>
        <w:t>;</w:t>
      </w:r>
    </w:p>
    <w:p w14:paraId="6A859169" w14:textId="77777777" w:rsidR="000C06DE" w:rsidRPr="00634A56" w:rsidRDefault="000C06DE" w:rsidP="00B015EC">
      <w:pPr>
        <w:pStyle w:val="Listeafsnit"/>
        <w:spacing w:before="120" w:after="120"/>
        <w:ind w:left="282" w:firstLine="0"/>
        <w:jc w:val="both"/>
        <w:rPr>
          <w:sz w:val="24"/>
          <w:szCs w:val="24"/>
        </w:rPr>
      </w:pPr>
    </w:p>
    <w:p w14:paraId="353B3B03" w14:textId="30DD117C" w:rsidR="000C06DE" w:rsidRPr="00634A56" w:rsidRDefault="00757EA0" w:rsidP="00B015EC">
      <w:pPr>
        <w:pStyle w:val="Point1number"/>
        <w:numPr>
          <w:ilvl w:val="2"/>
          <w:numId w:val="28"/>
        </w:numPr>
        <w:tabs>
          <w:tab w:val="clear" w:pos="1417"/>
          <w:tab w:val="num" w:pos="281"/>
        </w:tabs>
        <w:ind w:hanging="1177"/>
        <w:rPr>
          <w:szCs w:val="24"/>
        </w:rPr>
      </w:pPr>
      <w:r w:rsidRPr="00634A56">
        <w:rPr>
          <w:szCs w:val="24"/>
        </w:rPr>
        <w:t>i</w:t>
      </w:r>
      <w:r w:rsidR="000C06DE" w:rsidRPr="00634A56">
        <w:rPr>
          <w:szCs w:val="24"/>
        </w:rPr>
        <w:t>n point 2.1.4., subparagraph (c) is replaced by the following:</w:t>
      </w:r>
    </w:p>
    <w:p w14:paraId="3C53B843" w14:textId="77777777" w:rsidR="000C06DE" w:rsidRPr="00634A56" w:rsidRDefault="000C06DE" w:rsidP="00B015EC">
      <w:pPr>
        <w:pStyle w:val="Listeafsnit"/>
        <w:spacing w:before="120" w:after="120"/>
        <w:ind w:left="282" w:firstLine="0"/>
        <w:jc w:val="both"/>
        <w:rPr>
          <w:sz w:val="24"/>
          <w:szCs w:val="24"/>
        </w:rPr>
      </w:pPr>
      <w:r w:rsidRPr="00634A56">
        <w:rPr>
          <w:sz w:val="24"/>
          <w:szCs w:val="24"/>
        </w:rPr>
        <w:t>‘(c)</w:t>
      </w:r>
      <w:r w:rsidRPr="00634A56">
        <w:rPr>
          <w:sz w:val="24"/>
          <w:szCs w:val="24"/>
        </w:rPr>
        <w:tab/>
        <w:t xml:space="preserve">For substances which </w:t>
      </w:r>
      <w:proofErr w:type="spellStart"/>
      <w:r w:rsidRPr="00634A56">
        <w:rPr>
          <w:sz w:val="24"/>
          <w:szCs w:val="24"/>
        </w:rPr>
        <w:t>favourably</w:t>
      </w:r>
      <w:proofErr w:type="spellEnd"/>
      <w:r w:rsidRPr="00634A56">
        <w:rPr>
          <w:sz w:val="24"/>
          <w:szCs w:val="24"/>
        </w:rPr>
        <w:t xml:space="preserve"> affect the </w:t>
      </w:r>
      <w:proofErr w:type="spellStart"/>
      <w:r w:rsidRPr="00634A56">
        <w:rPr>
          <w:sz w:val="24"/>
          <w:szCs w:val="24"/>
        </w:rPr>
        <w:t>colour</w:t>
      </w:r>
      <w:proofErr w:type="spellEnd"/>
      <w:r w:rsidRPr="00634A56">
        <w:rPr>
          <w:sz w:val="24"/>
          <w:szCs w:val="24"/>
        </w:rPr>
        <w:t xml:space="preserve"> of ornamental aquatic species and birds:</w:t>
      </w:r>
    </w:p>
    <w:p w14:paraId="0DC67D22" w14:textId="3177F856" w:rsidR="009A2177" w:rsidRPr="00634A56" w:rsidRDefault="000C06DE" w:rsidP="00B015EC">
      <w:pPr>
        <w:spacing w:before="120" w:after="120"/>
        <w:ind w:left="282"/>
        <w:jc w:val="both"/>
        <w:rPr>
          <w:rFonts w:ascii="Times New Roman" w:hAnsi="Times New Roman"/>
          <w:sz w:val="24"/>
          <w:szCs w:val="24"/>
        </w:rPr>
      </w:pPr>
      <w:r w:rsidRPr="00634A56">
        <w:rPr>
          <w:rFonts w:ascii="Times New Roman" w:hAnsi="Times New Roman"/>
          <w:sz w:val="24"/>
          <w:szCs w:val="24"/>
        </w:rPr>
        <w:t>studies demonstrating the effect(s) shall be performed on animals receiving the additive at the recommended levels of use. Colour changes shall be measured using the appropriate methodology. Evidence of efficacy may also be provided by other experimental studies (e.g. bioavailability) or by reference to scientific literature.’</w:t>
      </w:r>
      <w:r w:rsidR="00757EA0" w:rsidRPr="00634A56">
        <w:rPr>
          <w:rFonts w:ascii="Times New Roman" w:hAnsi="Times New Roman"/>
          <w:sz w:val="24"/>
          <w:szCs w:val="24"/>
        </w:rPr>
        <w:t>;</w:t>
      </w:r>
    </w:p>
    <w:p w14:paraId="60F0FAB2" w14:textId="77777777" w:rsidR="009A2177" w:rsidRPr="00634A56" w:rsidRDefault="009A2177" w:rsidP="00B015EC">
      <w:pPr>
        <w:spacing w:before="120" w:after="120"/>
        <w:ind w:left="282"/>
        <w:jc w:val="both"/>
        <w:rPr>
          <w:rFonts w:ascii="Times New Roman" w:hAnsi="Times New Roman"/>
          <w:sz w:val="24"/>
          <w:szCs w:val="24"/>
        </w:rPr>
      </w:pPr>
    </w:p>
    <w:p w14:paraId="18A179D3" w14:textId="2BF48675" w:rsidR="000C06DE" w:rsidRPr="00634A56" w:rsidRDefault="00757EA0" w:rsidP="00B015EC">
      <w:pPr>
        <w:pStyle w:val="Point1number"/>
        <w:numPr>
          <w:ilvl w:val="2"/>
          <w:numId w:val="28"/>
        </w:numPr>
        <w:tabs>
          <w:tab w:val="clear" w:pos="1417"/>
          <w:tab w:val="num" w:pos="281"/>
        </w:tabs>
        <w:ind w:hanging="1177"/>
        <w:rPr>
          <w:szCs w:val="24"/>
        </w:rPr>
      </w:pPr>
      <w:r w:rsidRPr="00634A56">
        <w:rPr>
          <w:szCs w:val="24"/>
        </w:rPr>
        <w:t>i</w:t>
      </w:r>
      <w:r w:rsidR="000C06DE" w:rsidRPr="00634A56">
        <w:rPr>
          <w:szCs w:val="24"/>
        </w:rPr>
        <w:t>n point 5.4., the first subparagraph is replaced by the following:</w:t>
      </w:r>
    </w:p>
    <w:p w14:paraId="31AC313E" w14:textId="4DB4C4C6" w:rsidR="009A2177" w:rsidRPr="00634A56" w:rsidRDefault="000C06DE" w:rsidP="00B015EC">
      <w:pPr>
        <w:spacing w:before="120" w:after="120"/>
        <w:ind w:left="240"/>
        <w:jc w:val="both"/>
        <w:rPr>
          <w:rFonts w:ascii="Times New Roman" w:hAnsi="Times New Roman"/>
          <w:sz w:val="24"/>
          <w:szCs w:val="24"/>
        </w:rPr>
      </w:pPr>
      <w:r w:rsidRPr="00634A56">
        <w:rPr>
          <w:rFonts w:ascii="Times New Roman" w:hAnsi="Times New Roman"/>
          <w:sz w:val="24"/>
          <w:szCs w:val="24"/>
        </w:rPr>
        <w:t xml:space="preserve">‘These additives protect the animals from the results of an invasion of </w:t>
      </w:r>
      <w:r w:rsidRPr="00634A56">
        <w:rPr>
          <w:rFonts w:ascii="Times New Roman" w:hAnsi="Times New Roman"/>
          <w:i/>
          <w:iCs/>
          <w:sz w:val="24"/>
          <w:szCs w:val="24"/>
        </w:rPr>
        <w:t>Eimeria</w:t>
      </w:r>
      <w:r w:rsidRPr="00634A56">
        <w:rPr>
          <w:rFonts w:ascii="Times New Roman" w:hAnsi="Times New Roman"/>
          <w:sz w:val="24"/>
          <w:szCs w:val="24"/>
        </w:rPr>
        <w:t xml:space="preserve"> spp. or </w:t>
      </w:r>
      <w:proofErr w:type="spellStart"/>
      <w:r w:rsidRPr="00634A56">
        <w:rPr>
          <w:rFonts w:ascii="Times New Roman" w:hAnsi="Times New Roman"/>
          <w:i/>
          <w:iCs/>
          <w:sz w:val="24"/>
          <w:szCs w:val="24"/>
        </w:rPr>
        <w:t>Histomonas</w:t>
      </w:r>
      <w:proofErr w:type="spellEnd"/>
      <w:r w:rsidRPr="00634A56">
        <w:rPr>
          <w:rFonts w:ascii="Times New Roman" w:hAnsi="Times New Roman"/>
          <w:i/>
          <w:iCs/>
          <w:sz w:val="24"/>
          <w:szCs w:val="24"/>
        </w:rPr>
        <w:t xml:space="preserve"> </w:t>
      </w:r>
      <w:proofErr w:type="spellStart"/>
      <w:r w:rsidRPr="00634A56">
        <w:rPr>
          <w:rFonts w:ascii="Times New Roman" w:hAnsi="Times New Roman"/>
          <w:i/>
          <w:iCs/>
          <w:sz w:val="24"/>
          <w:szCs w:val="24"/>
        </w:rPr>
        <w:t>meleagridis</w:t>
      </w:r>
      <w:proofErr w:type="spellEnd"/>
      <w:r w:rsidRPr="00634A56">
        <w:rPr>
          <w:rFonts w:ascii="Times New Roman" w:hAnsi="Times New Roman"/>
          <w:sz w:val="24"/>
          <w:szCs w:val="24"/>
        </w:rPr>
        <w:t>. Importance shall be attached to evidence of the specific effects of the additive (e.g. species controlled) and its prophylactic properties (e.g. reduction in morbidity, mortality, oocyst count and lesion score). Information on the effect on growth and feed conversion (fattening birds, replacement layers and rabbits), effects on hatchability (birds for reproduction) shall be provided, as appropriate.’</w:t>
      </w:r>
      <w:r w:rsidR="00757EA0" w:rsidRPr="00634A56">
        <w:rPr>
          <w:rFonts w:ascii="Times New Roman" w:hAnsi="Times New Roman"/>
          <w:sz w:val="24"/>
          <w:szCs w:val="24"/>
        </w:rPr>
        <w:t>;</w:t>
      </w:r>
    </w:p>
    <w:p w14:paraId="7C4DAD01" w14:textId="77777777" w:rsidR="009A2177" w:rsidRPr="00634A56" w:rsidRDefault="009A2177" w:rsidP="00B015EC">
      <w:pPr>
        <w:spacing w:before="120" w:after="120"/>
        <w:ind w:left="360"/>
        <w:jc w:val="both"/>
        <w:rPr>
          <w:rFonts w:ascii="Times New Roman" w:hAnsi="Times New Roman"/>
          <w:sz w:val="24"/>
          <w:szCs w:val="24"/>
        </w:rPr>
      </w:pPr>
    </w:p>
    <w:p w14:paraId="643D9A18" w14:textId="5ED70A1F" w:rsidR="000C06DE" w:rsidRPr="00634A56" w:rsidRDefault="00757EA0" w:rsidP="00B015EC">
      <w:pPr>
        <w:pStyle w:val="Point1number"/>
        <w:numPr>
          <w:ilvl w:val="2"/>
          <w:numId w:val="28"/>
        </w:numPr>
        <w:tabs>
          <w:tab w:val="clear" w:pos="1417"/>
          <w:tab w:val="num" w:pos="281"/>
        </w:tabs>
        <w:ind w:hanging="1177"/>
        <w:rPr>
          <w:szCs w:val="24"/>
        </w:rPr>
      </w:pPr>
      <w:r w:rsidRPr="00634A56">
        <w:rPr>
          <w:szCs w:val="24"/>
        </w:rPr>
        <w:t>i</w:t>
      </w:r>
      <w:r w:rsidR="000C06DE" w:rsidRPr="00634A56">
        <w:rPr>
          <w:szCs w:val="24"/>
        </w:rPr>
        <w:t>n point 6.3.1.1., the third subparagraph is replaced by the following:</w:t>
      </w:r>
    </w:p>
    <w:p w14:paraId="2A4D8767" w14:textId="147EAC50" w:rsidR="000C06DE" w:rsidRPr="00634A56" w:rsidRDefault="000C06DE" w:rsidP="00B015EC">
      <w:pPr>
        <w:spacing w:before="120" w:after="120"/>
        <w:ind w:left="240"/>
        <w:jc w:val="both"/>
        <w:rPr>
          <w:rFonts w:ascii="Times New Roman" w:hAnsi="Times New Roman"/>
          <w:sz w:val="24"/>
          <w:szCs w:val="24"/>
        </w:rPr>
      </w:pPr>
      <w:r w:rsidRPr="00634A56">
        <w:rPr>
          <w:rFonts w:ascii="Times New Roman" w:hAnsi="Times New Roman"/>
          <w:sz w:val="24"/>
          <w:szCs w:val="24"/>
        </w:rPr>
        <w:t>‘If three major target species (including monogastric and ruminant mammals and poultry) showed a similar and wide margin of safety, no additional tolerance studies would be required for non-physiologically similar minor species (e.g. horses or rabbits). Where tolerance is required, the duration of the studies for minor species (except rabbits) shall be at least 28 days for growing animals and 42 days for adult animals. For rabbits, the following durations apply: rabbits for fattening: 28 days; rabbit does: one cycle (from insemination to the end of the weaning period). If rabbits suckling and weaned are applied for, a period of 49 days (beginning one week after birth) would be considered sufficient and must include the does until weaning. For finfish (other than salmonids) a 90-day period is required.’</w:t>
      </w:r>
      <w:r w:rsidR="006E0F74" w:rsidRPr="00634A56">
        <w:rPr>
          <w:rFonts w:ascii="Times New Roman" w:hAnsi="Times New Roman"/>
          <w:sz w:val="24"/>
          <w:szCs w:val="24"/>
        </w:rPr>
        <w:t>;</w:t>
      </w:r>
    </w:p>
    <w:p w14:paraId="75C65681" w14:textId="77777777" w:rsidR="009A2177" w:rsidRPr="00634A56" w:rsidRDefault="009A2177" w:rsidP="00B015EC">
      <w:pPr>
        <w:pStyle w:val="Point1number"/>
        <w:numPr>
          <w:ilvl w:val="0"/>
          <w:numId w:val="0"/>
        </w:numPr>
        <w:ind w:left="1417"/>
        <w:rPr>
          <w:szCs w:val="24"/>
        </w:rPr>
      </w:pPr>
    </w:p>
    <w:p w14:paraId="7B50377B" w14:textId="7AAC3C5F" w:rsidR="000C06DE" w:rsidRPr="00634A56" w:rsidRDefault="006E0F74" w:rsidP="00B015EC">
      <w:pPr>
        <w:pStyle w:val="Point1number"/>
        <w:numPr>
          <w:ilvl w:val="2"/>
          <w:numId w:val="28"/>
        </w:numPr>
        <w:tabs>
          <w:tab w:val="clear" w:pos="1417"/>
          <w:tab w:val="num" w:pos="281"/>
        </w:tabs>
        <w:ind w:hanging="1177"/>
        <w:rPr>
          <w:szCs w:val="24"/>
        </w:rPr>
      </w:pPr>
      <w:r w:rsidRPr="00634A56">
        <w:rPr>
          <w:szCs w:val="24"/>
        </w:rPr>
        <w:t>p</w:t>
      </w:r>
      <w:r w:rsidR="000C06DE" w:rsidRPr="00634A56">
        <w:rPr>
          <w:szCs w:val="24"/>
        </w:rPr>
        <w:t>oint 6.3.2.3. is replaced by the following:</w:t>
      </w:r>
    </w:p>
    <w:p w14:paraId="4F6D6B4F" w14:textId="77777777" w:rsidR="000C06DE" w:rsidRPr="00634A56" w:rsidRDefault="000C06DE" w:rsidP="009A2177">
      <w:pPr>
        <w:spacing w:before="120" w:after="120"/>
        <w:ind w:left="240"/>
        <w:jc w:val="both"/>
        <w:rPr>
          <w:rFonts w:ascii="Times New Roman" w:hAnsi="Times New Roman"/>
          <w:sz w:val="24"/>
          <w:szCs w:val="24"/>
        </w:rPr>
      </w:pPr>
      <w:r w:rsidRPr="00634A56">
        <w:rPr>
          <w:rFonts w:ascii="Times New Roman" w:hAnsi="Times New Roman"/>
          <w:sz w:val="24"/>
          <w:szCs w:val="24"/>
        </w:rPr>
        <w:t>‘6.3.2.3. Assessment of consumer safety</w:t>
      </w:r>
    </w:p>
    <w:p w14:paraId="1885E2C5" w14:textId="77777777" w:rsidR="000C06DE" w:rsidRPr="00634A56" w:rsidRDefault="000C06DE" w:rsidP="009A2177">
      <w:pPr>
        <w:spacing w:before="120" w:after="120"/>
        <w:ind w:left="240"/>
        <w:jc w:val="both"/>
        <w:rPr>
          <w:rFonts w:ascii="Times New Roman" w:hAnsi="Times New Roman"/>
          <w:sz w:val="24"/>
          <w:szCs w:val="24"/>
        </w:rPr>
      </w:pPr>
      <w:r w:rsidRPr="00634A56">
        <w:rPr>
          <w:rFonts w:ascii="Times New Roman" w:hAnsi="Times New Roman"/>
          <w:sz w:val="24"/>
          <w:szCs w:val="24"/>
        </w:rPr>
        <w:t>Proposal for Maximum Residue Limits (MRLs)</w:t>
      </w:r>
    </w:p>
    <w:p w14:paraId="78AAB26F" w14:textId="77777777" w:rsidR="000C06DE" w:rsidRPr="00634A56" w:rsidRDefault="000C06DE" w:rsidP="009A2177">
      <w:pPr>
        <w:spacing w:before="120" w:after="120"/>
        <w:ind w:left="240"/>
        <w:jc w:val="both"/>
        <w:rPr>
          <w:rFonts w:ascii="Times New Roman" w:hAnsi="Times New Roman"/>
          <w:sz w:val="24"/>
          <w:szCs w:val="24"/>
        </w:rPr>
      </w:pPr>
      <w:r w:rsidRPr="00634A56">
        <w:rPr>
          <w:rFonts w:ascii="Times New Roman" w:hAnsi="Times New Roman"/>
          <w:sz w:val="24"/>
          <w:szCs w:val="24"/>
        </w:rPr>
        <w:t>Setting of MRLs can be done by assuming that no significant differences in the content of residues occur in the edible tissues of minor species compared to a similar major species.</w:t>
      </w:r>
    </w:p>
    <w:p w14:paraId="478C561E" w14:textId="77777777" w:rsidR="000C06DE" w:rsidRPr="00634A56" w:rsidRDefault="000C06DE" w:rsidP="009A2177">
      <w:pPr>
        <w:spacing w:before="120" w:after="0"/>
        <w:ind w:left="240"/>
        <w:jc w:val="both"/>
        <w:rPr>
          <w:rFonts w:ascii="Times New Roman" w:hAnsi="Times New Roman"/>
          <w:sz w:val="24"/>
          <w:szCs w:val="24"/>
        </w:rPr>
      </w:pPr>
      <w:r w:rsidRPr="00634A56">
        <w:rPr>
          <w:rFonts w:ascii="Times New Roman" w:hAnsi="Times New Roman"/>
          <w:sz w:val="24"/>
          <w:szCs w:val="24"/>
        </w:rPr>
        <w:t>MRLs can be extrapolated within classes of animals as follows:</w:t>
      </w:r>
    </w:p>
    <w:p w14:paraId="6DD0983C" w14:textId="532887AF" w:rsidR="000C06DE" w:rsidRPr="00634A56" w:rsidRDefault="000C06DE" w:rsidP="009A2177">
      <w:pPr>
        <w:numPr>
          <w:ilvl w:val="0"/>
          <w:numId w:val="36"/>
        </w:numPr>
        <w:spacing w:before="120" w:after="120"/>
        <w:ind w:left="960"/>
        <w:contextualSpacing/>
        <w:jc w:val="both"/>
        <w:rPr>
          <w:rFonts w:ascii="Times New Roman" w:hAnsi="Times New Roman"/>
          <w:sz w:val="24"/>
          <w:szCs w:val="24"/>
        </w:rPr>
      </w:pPr>
      <w:r w:rsidRPr="00634A56">
        <w:rPr>
          <w:rFonts w:ascii="Times New Roman" w:hAnsi="Times New Roman"/>
          <w:sz w:val="24"/>
          <w:szCs w:val="24"/>
        </w:rPr>
        <w:t>from major growing ruminants to all growing ruminants;</w:t>
      </w:r>
    </w:p>
    <w:p w14:paraId="766D1FBE" w14:textId="54EA2EE6" w:rsidR="000C06DE" w:rsidRPr="00634A56" w:rsidRDefault="000C06DE" w:rsidP="009A2177">
      <w:pPr>
        <w:numPr>
          <w:ilvl w:val="0"/>
          <w:numId w:val="36"/>
        </w:numPr>
        <w:spacing w:before="120" w:after="120"/>
        <w:ind w:left="960"/>
        <w:contextualSpacing/>
        <w:jc w:val="both"/>
        <w:rPr>
          <w:rFonts w:ascii="Times New Roman" w:hAnsi="Times New Roman"/>
          <w:sz w:val="24"/>
          <w:szCs w:val="24"/>
        </w:rPr>
      </w:pPr>
      <w:r w:rsidRPr="00634A56">
        <w:rPr>
          <w:rFonts w:ascii="Times New Roman" w:hAnsi="Times New Roman"/>
          <w:sz w:val="24"/>
          <w:szCs w:val="24"/>
        </w:rPr>
        <w:t>from milk of dairy cows to milk of other dairy ruminants;</w:t>
      </w:r>
    </w:p>
    <w:p w14:paraId="5367B63B" w14:textId="3715FDBB" w:rsidR="000C06DE" w:rsidRPr="00634A56" w:rsidRDefault="000C06DE" w:rsidP="009A2177">
      <w:pPr>
        <w:numPr>
          <w:ilvl w:val="0"/>
          <w:numId w:val="36"/>
        </w:numPr>
        <w:spacing w:before="120" w:after="120"/>
        <w:ind w:left="960"/>
        <w:contextualSpacing/>
        <w:jc w:val="both"/>
        <w:rPr>
          <w:rFonts w:ascii="Times New Roman" w:hAnsi="Times New Roman"/>
          <w:sz w:val="24"/>
          <w:szCs w:val="24"/>
        </w:rPr>
      </w:pPr>
      <w:r w:rsidRPr="00634A56">
        <w:rPr>
          <w:rFonts w:ascii="Times New Roman" w:hAnsi="Times New Roman"/>
          <w:sz w:val="24"/>
          <w:szCs w:val="24"/>
        </w:rPr>
        <w:t>from pigs to all monogastric mammals, excluding horses;</w:t>
      </w:r>
    </w:p>
    <w:p w14:paraId="4CC6D92A" w14:textId="61B3B00B" w:rsidR="000C06DE" w:rsidRPr="00634A56" w:rsidRDefault="000C06DE" w:rsidP="009A2177">
      <w:pPr>
        <w:numPr>
          <w:ilvl w:val="0"/>
          <w:numId w:val="36"/>
        </w:numPr>
        <w:spacing w:before="120" w:after="120"/>
        <w:ind w:left="960"/>
        <w:contextualSpacing/>
        <w:jc w:val="both"/>
        <w:rPr>
          <w:rFonts w:ascii="Times New Roman" w:hAnsi="Times New Roman"/>
          <w:sz w:val="24"/>
          <w:szCs w:val="24"/>
        </w:rPr>
      </w:pPr>
      <w:r w:rsidRPr="00634A56">
        <w:rPr>
          <w:rFonts w:ascii="Times New Roman" w:hAnsi="Times New Roman"/>
          <w:sz w:val="24"/>
          <w:szCs w:val="24"/>
        </w:rPr>
        <w:t>from chickens or turkeys to other poultry;</w:t>
      </w:r>
    </w:p>
    <w:p w14:paraId="0385F109" w14:textId="45759047" w:rsidR="000C06DE" w:rsidRPr="00634A56" w:rsidRDefault="000C06DE" w:rsidP="009A2177">
      <w:pPr>
        <w:numPr>
          <w:ilvl w:val="0"/>
          <w:numId w:val="36"/>
        </w:numPr>
        <w:spacing w:before="120" w:after="120"/>
        <w:ind w:left="960"/>
        <w:contextualSpacing/>
        <w:jc w:val="both"/>
        <w:rPr>
          <w:rFonts w:ascii="Times New Roman" w:hAnsi="Times New Roman"/>
          <w:sz w:val="24"/>
          <w:szCs w:val="24"/>
        </w:rPr>
      </w:pPr>
      <w:r w:rsidRPr="00634A56">
        <w:rPr>
          <w:rFonts w:ascii="Times New Roman" w:hAnsi="Times New Roman"/>
          <w:sz w:val="24"/>
          <w:szCs w:val="24"/>
        </w:rPr>
        <w:t>from laying hens to other laying birds; and</w:t>
      </w:r>
    </w:p>
    <w:p w14:paraId="447C9267" w14:textId="4A2CDE6A" w:rsidR="000C06DE" w:rsidRPr="00634A56" w:rsidRDefault="000C06DE" w:rsidP="009A2177">
      <w:pPr>
        <w:numPr>
          <w:ilvl w:val="0"/>
          <w:numId w:val="36"/>
        </w:numPr>
        <w:spacing w:before="120" w:after="120"/>
        <w:ind w:left="960"/>
        <w:jc w:val="both"/>
        <w:rPr>
          <w:rFonts w:ascii="Times New Roman" w:hAnsi="Times New Roman"/>
          <w:sz w:val="24"/>
          <w:szCs w:val="24"/>
        </w:rPr>
      </w:pPr>
      <w:r w:rsidRPr="00634A56">
        <w:rPr>
          <w:rFonts w:ascii="Times New Roman" w:hAnsi="Times New Roman"/>
          <w:sz w:val="24"/>
          <w:szCs w:val="24"/>
        </w:rPr>
        <w:lastRenderedPageBreak/>
        <w:t>from salmonids to all food-producing finfish.</w:t>
      </w:r>
    </w:p>
    <w:p w14:paraId="52B7BD8E" w14:textId="77777777" w:rsidR="000C06DE" w:rsidRPr="00634A56" w:rsidRDefault="000C06DE" w:rsidP="009A2177">
      <w:pPr>
        <w:spacing w:before="120" w:after="120"/>
        <w:ind w:left="240"/>
        <w:jc w:val="both"/>
        <w:rPr>
          <w:rFonts w:ascii="Times New Roman" w:hAnsi="Times New Roman"/>
          <w:sz w:val="24"/>
          <w:szCs w:val="24"/>
        </w:rPr>
      </w:pPr>
      <w:r w:rsidRPr="00634A56">
        <w:rPr>
          <w:rFonts w:ascii="Times New Roman" w:hAnsi="Times New Roman"/>
          <w:sz w:val="24"/>
          <w:szCs w:val="24"/>
        </w:rPr>
        <w:t>MRLs for horses could be extrapolated when MRLs for a major ruminant and a major monogastric mammal exist.</w:t>
      </w:r>
    </w:p>
    <w:p w14:paraId="21BA1A58" w14:textId="3C95050B" w:rsidR="000C06DE" w:rsidRPr="00634A56" w:rsidRDefault="000C06DE" w:rsidP="009A2177">
      <w:pPr>
        <w:spacing w:before="120" w:after="120"/>
        <w:ind w:left="240"/>
        <w:jc w:val="both"/>
        <w:rPr>
          <w:rFonts w:ascii="Times New Roman" w:hAnsi="Times New Roman"/>
          <w:sz w:val="24"/>
          <w:szCs w:val="24"/>
        </w:rPr>
      </w:pPr>
      <w:r w:rsidRPr="00634A56">
        <w:rPr>
          <w:rFonts w:ascii="Times New Roman" w:hAnsi="Times New Roman"/>
          <w:sz w:val="24"/>
          <w:szCs w:val="24"/>
        </w:rPr>
        <w:t xml:space="preserve">If identical MRLs were derived in cattle (or sheep), pigs and chicken (or poultry), which represent major species with different metabolic capacities and tissue composition, the same MRLs can also be set for ovine, equines and rabbits, which means an extrapolation is considered possible to all food-producing animals except food-producing aquatic animals. Considering the Committee for Medicinal Products for Veterinary Use (CVMP) guideline </w:t>
      </w:r>
      <w:r w:rsidRPr="00634A56">
        <w:rPr>
          <w:rFonts w:ascii="Times New Roman" w:hAnsi="Times New Roman"/>
          <w:sz w:val="24"/>
          <w:szCs w:val="24"/>
          <w:vertAlign w:val="superscript"/>
        </w:rPr>
        <w:t>(</w:t>
      </w:r>
      <w:r w:rsidR="00B34F12" w:rsidRPr="00634A56">
        <w:rPr>
          <w:rFonts w:ascii="Times New Roman" w:hAnsi="Times New Roman"/>
          <w:sz w:val="24"/>
          <w:szCs w:val="24"/>
          <w:vertAlign w:val="superscript"/>
        </w:rPr>
        <w:t>x</w:t>
      </w:r>
      <w:r w:rsidRPr="00634A56">
        <w:rPr>
          <w:rFonts w:ascii="Times New Roman" w:hAnsi="Times New Roman"/>
          <w:sz w:val="24"/>
          <w:szCs w:val="24"/>
          <w:vertAlign w:val="superscript"/>
        </w:rPr>
        <w:t>)</w:t>
      </w:r>
      <w:r w:rsidRPr="00634A56">
        <w:rPr>
          <w:rFonts w:ascii="Times New Roman" w:hAnsi="Times New Roman"/>
          <w:sz w:val="24"/>
          <w:szCs w:val="24"/>
        </w:rPr>
        <w:t xml:space="preserve"> on the establishment of MRLs for salmonids and other food-producing finfish, which already allows an extrapolation from MRLs in muscle of a major species to salmonids and other food-producing finfish provided that the parent substances is acceptable as marker residue for the MRL in muscle and skin, MRLs can be extrapolated to all food-producing animals.</w:t>
      </w:r>
    </w:p>
    <w:p w14:paraId="1284BCB5" w14:textId="77777777" w:rsidR="000C06DE" w:rsidRPr="00634A56" w:rsidRDefault="000C06DE" w:rsidP="009A2177">
      <w:pPr>
        <w:spacing w:before="120" w:after="0"/>
        <w:ind w:left="240"/>
        <w:jc w:val="both"/>
        <w:rPr>
          <w:rFonts w:ascii="Times New Roman" w:hAnsi="Times New Roman"/>
          <w:sz w:val="24"/>
          <w:szCs w:val="24"/>
        </w:rPr>
      </w:pPr>
      <w:r w:rsidRPr="00634A56">
        <w:rPr>
          <w:rFonts w:ascii="Times New Roman" w:hAnsi="Times New Roman"/>
          <w:sz w:val="24"/>
          <w:szCs w:val="24"/>
        </w:rPr>
        <w:t>Analytical methods shall be available for monitoring residues in edible tissue and products of all food-producing animals.</w:t>
      </w:r>
    </w:p>
    <w:p w14:paraId="094833EA" w14:textId="77777777" w:rsidR="000C06DE" w:rsidRPr="00634A56" w:rsidRDefault="000C06DE" w:rsidP="009A2177">
      <w:pPr>
        <w:spacing w:after="0"/>
        <w:ind w:left="240"/>
        <w:jc w:val="both"/>
        <w:rPr>
          <w:rFonts w:ascii="Times New Roman" w:hAnsi="Times New Roman"/>
          <w:sz w:val="24"/>
          <w:szCs w:val="24"/>
        </w:rPr>
      </w:pPr>
      <w:r w:rsidRPr="00634A56">
        <w:rPr>
          <w:rFonts w:ascii="Times New Roman" w:hAnsi="Times New Roman"/>
          <w:sz w:val="24"/>
          <w:szCs w:val="24"/>
        </w:rPr>
        <w:t>____________</w:t>
      </w:r>
    </w:p>
    <w:p w14:paraId="31FC486A" w14:textId="3BEF4CA4" w:rsidR="000C06DE" w:rsidRPr="00634A56" w:rsidRDefault="000C06DE" w:rsidP="009A2177">
      <w:pPr>
        <w:spacing w:after="0"/>
        <w:ind w:left="240"/>
        <w:jc w:val="both"/>
        <w:rPr>
          <w:rFonts w:ascii="Times New Roman" w:hAnsi="Times New Roman"/>
          <w:sz w:val="24"/>
          <w:szCs w:val="24"/>
        </w:rPr>
      </w:pPr>
      <w:r w:rsidRPr="00634A56">
        <w:rPr>
          <w:rFonts w:ascii="Times New Roman" w:hAnsi="Times New Roman"/>
          <w:sz w:val="24"/>
          <w:szCs w:val="24"/>
          <w:vertAlign w:val="superscript"/>
        </w:rPr>
        <w:t>(</w:t>
      </w:r>
      <w:r w:rsidR="006E0F74" w:rsidRPr="00634A56">
        <w:rPr>
          <w:rFonts w:ascii="Times New Roman" w:hAnsi="Times New Roman"/>
          <w:sz w:val="24"/>
          <w:szCs w:val="24"/>
          <w:vertAlign w:val="superscript"/>
        </w:rPr>
        <w:t>x</w:t>
      </w:r>
      <w:r w:rsidRPr="00634A56">
        <w:rPr>
          <w:rFonts w:ascii="Times New Roman" w:hAnsi="Times New Roman"/>
          <w:sz w:val="24"/>
          <w:szCs w:val="24"/>
          <w:vertAlign w:val="superscript"/>
        </w:rPr>
        <w:t>)</w:t>
      </w:r>
      <w:r w:rsidRPr="00634A56">
        <w:rPr>
          <w:rFonts w:ascii="Times New Roman" w:hAnsi="Times New Roman"/>
          <w:sz w:val="24"/>
          <w:szCs w:val="24"/>
        </w:rPr>
        <w:t xml:space="preserve"> </w:t>
      </w:r>
      <w:r w:rsidRPr="00634A56">
        <w:rPr>
          <w:rFonts w:ascii="Times New Roman" w:hAnsi="Times New Roman"/>
        </w:rPr>
        <w:t xml:space="preserve">Note for guidance of the establishment of maximum residue limits for </w:t>
      </w:r>
      <w:r w:rsidRPr="00634A56">
        <w:rPr>
          <w:rFonts w:ascii="Times New Roman" w:hAnsi="Times New Roman"/>
          <w:i/>
          <w:iCs/>
        </w:rPr>
        <w:t>Salmonidae</w:t>
      </w:r>
      <w:r w:rsidRPr="00634A56">
        <w:rPr>
          <w:rFonts w:ascii="Times New Roman" w:hAnsi="Times New Roman"/>
        </w:rPr>
        <w:t xml:space="preserve"> and other fin fish. The European Agency for the Evaluation of Medicinal Products. Veterinary Medicines Evaluation Unit. EMEA/CVMP/153b/97-FINAL</w:t>
      </w:r>
      <w:r w:rsidRPr="00634A56">
        <w:rPr>
          <w:rFonts w:ascii="Times New Roman" w:hAnsi="Times New Roman"/>
          <w:sz w:val="24"/>
          <w:szCs w:val="24"/>
        </w:rPr>
        <w:t>.’</w:t>
      </w:r>
      <w:r w:rsidR="0030459F" w:rsidRPr="00634A56">
        <w:rPr>
          <w:rFonts w:ascii="Times New Roman" w:hAnsi="Times New Roman"/>
          <w:sz w:val="24"/>
          <w:szCs w:val="24"/>
        </w:rPr>
        <w:t>;</w:t>
      </w:r>
    </w:p>
    <w:p w14:paraId="39D3D504" w14:textId="77777777" w:rsidR="000C06DE" w:rsidRPr="00634A56" w:rsidRDefault="000C06DE" w:rsidP="00B015EC">
      <w:pPr>
        <w:spacing w:before="120" w:after="120"/>
        <w:ind w:left="360"/>
        <w:jc w:val="both"/>
        <w:rPr>
          <w:rFonts w:ascii="Times New Roman" w:hAnsi="Times New Roman"/>
          <w:sz w:val="24"/>
          <w:szCs w:val="24"/>
        </w:rPr>
      </w:pPr>
    </w:p>
    <w:p w14:paraId="1A7B588D" w14:textId="41951454" w:rsidR="000C06DE" w:rsidRPr="00634A56" w:rsidRDefault="000C06DE" w:rsidP="00B015EC">
      <w:pPr>
        <w:pStyle w:val="Point0number"/>
        <w:numPr>
          <w:ilvl w:val="0"/>
          <w:numId w:val="18"/>
        </w:numPr>
      </w:pPr>
      <w:r w:rsidRPr="00634A56">
        <w:t>Annex IV is replaced by the following:</w:t>
      </w:r>
    </w:p>
    <w:p w14:paraId="36117477" w14:textId="15797A9E" w:rsidR="00301AE1" w:rsidRPr="00634A56" w:rsidRDefault="00301AE1" w:rsidP="00DE01D8">
      <w:pPr>
        <w:spacing w:before="120" w:after="120"/>
        <w:jc w:val="both"/>
        <w:rPr>
          <w:sz w:val="24"/>
          <w:szCs w:val="24"/>
        </w:rPr>
        <w:sectPr w:rsidR="00301AE1" w:rsidRPr="00634A56" w:rsidSect="0071793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48CDBC24" w14:textId="649CCF34" w:rsidR="00E43F49" w:rsidRPr="00634A56" w:rsidRDefault="00E43F49" w:rsidP="00717930">
      <w:pPr>
        <w:ind w:right="-36"/>
        <w:jc w:val="center"/>
        <w:rPr>
          <w:rFonts w:ascii="Times New Roman" w:hAnsi="Times New Roman"/>
          <w:i/>
          <w:sz w:val="24"/>
          <w:szCs w:val="24"/>
        </w:rPr>
      </w:pPr>
      <w:r w:rsidRPr="00634A56">
        <w:rPr>
          <w:rFonts w:ascii="Times New Roman" w:hAnsi="Times New Roman"/>
          <w:i/>
          <w:sz w:val="24"/>
          <w:szCs w:val="24"/>
        </w:rPr>
        <w:lastRenderedPageBreak/>
        <w:t>‘ANNEX IV</w:t>
      </w:r>
    </w:p>
    <w:p w14:paraId="17B785FA" w14:textId="77777777" w:rsidR="00E43F49" w:rsidRPr="00634A56" w:rsidRDefault="00E43F49" w:rsidP="00717930">
      <w:pPr>
        <w:pStyle w:val="Brdtekst"/>
        <w:ind w:right="-36"/>
        <w:rPr>
          <w:i/>
          <w:sz w:val="24"/>
          <w:szCs w:val="24"/>
        </w:rPr>
      </w:pPr>
    </w:p>
    <w:p w14:paraId="37CE3FA1" w14:textId="4249CAAE" w:rsidR="00E43F49" w:rsidRPr="00634A56" w:rsidRDefault="0042112C" w:rsidP="00717930">
      <w:pPr>
        <w:jc w:val="center"/>
        <w:rPr>
          <w:rFonts w:ascii="Times New Roman" w:hAnsi="Times New Roman"/>
          <w:b/>
          <w:bCs/>
          <w:sz w:val="24"/>
          <w:szCs w:val="24"/>
          <w:lang w:val="en-US"/>
        </w:rPr>
      </w:pPr>
      <w:del w:id="22" w:author="SCHNEEGANS Fabien (SANTE)" w:date="2025-10-28T12:01:00Z">
        <w:r w:rsidRPr="00F61675">
          <w:rPr>
            <w:rFonts w:ascii="Times New Roman" w:hAnsi="Times New Roman"/>
            <w:b/>
            <w:bCs/>
            <w:sz w:val="24"/>
            <w:szCs w:val="24"/>
            <w:lang w:val="en-US"/>
          </w:rPr>
          <w:delText xml:space="preserve">TERMINOLOGY FOR DESIGNATING </w:delText>
        </w:r>
      </w:del>
      <w:ins w:id="23" w:author="SCHNEEGANS Fabien (SANTE)" w:date="2025-10-28T12:01:00Z">
        <w:r w:rsidRPr="00634A56">
          <w:rPr>
            <w:rFonts w:ascii="Times New Roman" w:hAnsi="Times New Roman"/>
            <w:b/>
            <w:bCs/>
            <w:sz w:val="24"/>
            <w:szCs w:val="24"/>
            <w:lang w:val="en-US"/>
          </w:rPr>
          <w:t>DESIGNATI</w:t>
        </w:r>
        <w:r w:rsidR="00F01A85" w:rsidRPr="00634A56">
          <w:rPr>
            <w:rFonts w:ascii="Times New Roman" w:hAnsi="Times New Roman"/>
            <w:b/>
            <w:bCs/>
            <w:sz w:val="24"/>
            <w:szCs w:val="24"/>
            <w:lang w:val="en-US"/>
          </w:rPr>
          <w:t>ON</w:t>
        </w:r>
        <w:r w:rsidRPr="00634A56">
          <w:rPr>
            <w:rFonts w:ascii="Times New Roman" w:hAnsi="Times New Roman"/>
            <w:b/>
            <w:bCs/>
            <w:sz w:val="24"/>
            <w:szCs w:val="24"/>
            <w:lang w:val="en-US"/>
          </w:rPr>
          <w:t xml:space="preserve"> </w:t>
        </w:r>
        <w:r w:rsidR="00E43F49" w:rsidRPr="00634A56">
          <w:rPr>
            <w:rFonts w:ascii="Times New Roman" w:hAnsi="Times New Roman"/>
            <w:b/>
            <w:bCs/>
            <w:sz w:val="24"/>
            <w:szCs w:val="24"/>
            <w:lang w:val="en-US"/>
          </w:rPr>
          <w:t>OF</w:t>
        </w:r>
        <w:r w:rsidR="00F01A85" w:rsidRPr="00634A56">
          <w:rPr>
            <w:rFonts w:ascii="Times New Roman" w:hAnsi="Times New Roman"/>
            <w:b/>
            <w:bCs/>
            <w:sz w:val="24"/>
            <w:szCs w:val="24"/>
            <w:lang w:val="en-US"/>
          </w:rPr>
          <w:t xml:space="preserve"> </w:t>
        </w:r>
      </w:ins>
      <w:r w:rsidRPr="00634A56">
        <w:rPr>
          <w:rFonts w:ascii="Times New Roman" w:hAnsi="Times New Roman"/>
          <w:b/>
          <w:bCs/>
          <w:sz w:val="24"/>
          <w:szCs w:val="24"/>
          <w:lang w:val="en-US"/>
        </w:rPr>
        <w:t xml:space="preserve">THE </w:t>
      </w:r>
      <w:r w:rsidR="00E43F49" w:rsidRPr="00634A56">
        <w:rPr>
          <w:rFonts w:ascii="Times New Roman" w:hAnsi="Times New Roman"/>
          <w:b/>
          <w:bCs/>
          <w:sz w:val="24"/>
          <w:szCs w:val="24"/>
          <w:lang w:val="en-US"/>
        </w:rPr>
        <w:t xml:space="preserve">TARGET ANIMAL </w:t>
      </w:r>
      <w:del w:id="24" w:author="SCHNEEGANS Fabien (SANTE)" w:date="2025-10-28T12:01:00Z">
        <w:r w:rsidR="00E43F49" w:rsidRPr="00F61675">
          <w:rPr>
            <w:rFonts w:ascii="Times New Roman" w:hAnsi="Times New Roman"/>
            <w:b/>
            <w:bCs/>
            <w:sz w:val="24"/>
            <w:szCs w:val="24"/>
            <w:lang w:val="en-US"/>
          </w:rPr>
          <w:delText xml:space="preserve">SPECIES AND </w:delText>
        </w:r>
      </w:del>
      <w:r w:rsidR="00E43F49" w:rsidRPr="00634A56">
        <w:rPr>
          <w:rFonts w:ascii="Times New Roman" w:hAnsi="Times New Roman"/>
          <w:b/>
          <w:bCs/>
          <w:sz w:val="24"/>
          <w:szCs w:val="24"/>
          <w:lang w:val="en-US"/>
        </w:rPr>
        <w:t>CATEGORIES AND</w:t>
      </w:r>
      <w:r w:rsidR="00400CA0" w:rsidRPr="00634A56">
        <w:rPr>
          <w:rFonts w:ascii="Times New Roman" w:hAnsi="Times New Roman"/>
          <w:b/>
          <w:bCs/>
          <w:sz w:val="24"/>
          <w:szCs w:val="24"/>
          <w:lang w:val="en-US"/>
        </w:rPr>
        <w:t xml:space="preserve"> </w:t>
      </w:r>
      <w:del w:id="25" w:author="SCHNEEGANS Fabien (SANTE)" w:date="2025-10-28T12:01:00Z">
        <w:r w:rsidR="00400CA0" w:rsidRPr="00F61675">
          <w:rPr>
            <w:rFonts w:ascii="Times New Roman" w:hAnsi="Times New Roman"/>
            <w:b/>
            <w:bCs/>
            <w:sz w:val="24"/>
            <w:szCs w:val="24"/>
            <w:lang w:val="en-US"/>
          </w:rPr>
          <w:delText xml:space="preserve"> </w:delText>
        </w:r>
      </w:del>
      <w:r w:rsidR="00E43F49" w:rsidRPr="00634A56">
        <w:rPr>
          <w:rFonts w:ascii="Times New Roman" w:hAnsi="Times New Roman"/>
          <w:b/>
          <w:bCs/>
          <w:sz w:val="24"/>
          <w:szCs w:val="24"/>
          <w:lang w:val="en-US"/>
        </w:rPr>
        <w:t xml:space="preserve">MINIMUM DURATION OF </w:t>
      </w:r>
      <w:ins w:id="26" w:author="SCHNEEGANS Fabien (SANTE)" w:date="2025-10-28T12:01:00Z">
        <w:r w:rsidR="00F01A85" w:rsidRPr="00634A56">
          <w:rPr>
            <w:rFonts w:ascii="Times New Roman" w:hAnsi="Times New Roman"/>
            <w:b/>
            <w:bCs/>
            <w:sz w:val="24"/>
            <w:szCs w:val="24"/>
            <w:lang w:val="en-US"/>
          </w:rPr>
          <w:t xml:space="preserve">THE </w:t>
        </w:r>
      </w:ins>
      <w:r w:rsidR="00E43F49" w:rsidRPr="00634A56">
        <w:rPr>
          <w:rFonts w:ascii="Times New Roman" w:hAnsi="Times New Roman"/>
          <w:b/>
          <w:bCs/>
          <w:sz w:val="24"/>
          <w:szCs w:val="24"/>
          <w:lang w:val="en-US"/>
        </w:rPr>
        <w:t>LONG</w:t>
      </w:r>
      <w:del w:id="27" w:author="SCHNEEGANS Fabien (SANTE)" w:date="2025-10-28T12:01:00Z">
        <w:r w:rsidR="00E43F49" w:rsidRPr="00F61675">
          <w:rPr>
            <w:rFonts w:ascii="Times New Roman" w:hAnsi="Times New Roman"/>
            <w:b/>
            <w:bCs/>
            <w:sz w:val="24"/>
            <w:szCs w:val="24"/>
            <w:lang w:val="en-US"/>
          </w:rPr>
          <w:delText>-</w:delText>
        </w:r>
      </w:del>
      <w:ins w:id="28" w:author="SCHNEEGANS Fabien (SANTE)" w:date="2025-10-28T12:01:00Z">
        <w:r w:rsidR="00F01A85" w:rsidRPr="00634A56">
          <w:rPr>
            <w:rFonts w:ascii="Times New Roman" w:hAnsi="Times New Roman"/>
            <w:b/>
            <w:bCs/>
            <w:sz w:val="24"/>
            <w:szCs w:val="24"/>
            <w:lang w:val="en-US"/>
          </w:rPr>
          <w:t xml:space="preserve"> </w:t>
        </w:r>
      </w:ins>
      <w:r w:rsidR="00E43F49" w:rsidRPr="00634A56">
        <w:rPr>
          <w:rFonts w:ascii="Times New Roman" w:hAnsi="Times New Roman"/>
          <w:b/>
          <w:bCs/>
          <w:sz w:val="24"/>
          <w:szCs w:val="24"/>
          <w:lang w:val="en-US"/>
        </w:rPr>
        <w:t>TERM EFFICACY STUDIES</w:t>
      </w:r>
    </w:p>
    <w:p w14:paraId="18C85A62" w14:textId="1F3B3827" w:rsidR="00E43F49" w:rsidRPr="00634A56" w:rsidRDefault="00E43F49" w:rsidP="00717930">
      <w:pPr>
        <w:pStyle w:val="Listeafsnit"/>
        <w:numPr>
          <w:ilvl w:val="0"/>
          <w:numId w:val="4"/>
        </w:numPr>
        <w:ind w:left="240" w:hanging="240"/>
        <w:rPr>
          <w:b/>
          <w:bCs/>
        </w:rPr>
      </w:pPr>
      <w:bookmarkStart w:id="29" w:name="_Hlk202339205"/>
      <w:r w:rsidRPr="00634A56">
        <w:rPr>
          <w:b/>
          <w:bCs/>
        </w:rPr>
        <w:t>Porcine species (Suidae)</w:t>
      </w:r>
    </w:p>
    <w:p w14:paraId="6FA94C4E" w14:textId="4538DA1C" w:rsidR="00E43F49" w:rsidRPr="00634A56" w:rsidRDefault="00E43F49" w:rsidP="00634A56">
      <w:pPr>
        <w:spacing w:after="0" w:line="259" w:lineRule="auto"/>
        <w:jc w:val="both"/>
        <w:rPr>
          <w:rFonts w:ascii="Times New Roman" w:hAnsi="Times New Roman"/>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20"/>
        <w:gridCol w:w="1698"/>
        <w:gridCol w:w="1706"/>
        <w:gridCol w:w="1706"/>
        <w:gridCol w:w="2210"/>
      </w:tblGrid>
      <w:tr w:rsidR="00E43F49" w:rsidRPr="00634A56" w14:paraId="7F53DCA1" w14:textId="77777777" w:rsidTr="00B10963">
        <w:tc>
          <w:tcPr>
            <w:tcW w:w="1710" w:type="dxa"/>
            <w:vMerge w:val="restart"/>
            <w:tcBorders>
              <w:left w:val="nil"/>
            </w:tcBorders>
            <w:vAlign w:val="center"/>
          </w:tcPr>
          <w:p w14:paraId="4CE14F76" w14:textId="1DAB3E4E" w:rsidR="00E43F49" w:rsidRPr="00634A56" w:rsidRDefault="001137D8" w:rsidP="001137D8">
            <w:pPr>
              <w:pStyle w:val="TableParagraph"/>
              <w:jc w:val="center"/>
            </w:pPr>
            <w:r w:rsidRPr="00634A56">
              <w:t>Animal s</w:t>
            </w:r>
            <w:r w:rsidR="00E43F49" w:rsidRPr="00634A56">
              <w:t>pecies</w:t>
            </w:r>
          </w:p>
        </w:tc>
        <w:tc>
          <w:tcPr>
            <w:tcW w:w="1710" w:type="dxa"/>
            <w:vMerge w:val="restart"/>
            <w:tcBorders>
              <w:left w:val="nil"/>
            </w:tcBorders>
            <w:vAlign w:val="center"/>
          </w:tcPr>
          <w:p w14:paraId="7AB236E8" w14:textId="77777777" w:rsidR="00E43F49" w:rsidRPr="00634A56" w:rsidRDefault="00E43F49" w:rsidP="001137D8">
            <w:pPr>
              <w:pStyle w:val="TableParagraph"/>
              <w:jc w:val="center"/>
            </w:pPr>
            <w:r w:rsidRPr="00634A56">
              <w:rPr>
                <w:spacing w:val="-2"/>
                <w:w w:val="105"/>
              </w:rPr>
              <w:t>Animal category</w:t>
            </w:r>
          </w:p>
        </w:tc>
        <w:tc>
          <w:tcPr>
            <w:tcW w:w="3420" w:type="dxa"/>
            <w:vMerge w:val="restart"/>
            <w:vAlign w:val="center"/>
          </w:tcPr>
          <w:p w14:paraId="21F168B4" w14:textId="77777777" w:rsidR="00E43F49" w:rsidRPr="00634A56" w:rsidRDefault="00E43F49" w:rsidP="001137D8">
            <w:pPr>
              <w:pStyle w:val="TableParagraph"/>
              <w:ind w:left="60"/>
              <w:jc w:val="center"/>
            </w:pPr>
            <w:r w:rsidRPr="00634A56">
              <w:rPr>
                <w:w w:val="105"/>
              </w:rPr>
              <w:t>Definition</w:t>
            </w:r>
            <w:r w:rsidRPr="00634A56">
              <w:rPr>
                <w:spacing w:val="19"/>
                <w:w w:val="105"/>
              </w:rPr>
              <w:t xml:space="preserve"> </w:t>
            </w:r>
            <w:r w:rsidRPr="00634A56">
              <w:rPr>
                <w:w w:val="105"/>
              </w:rPr>
              <w:t>of</w:t>
            </w:r>
            <w:r w:rsidRPr="00634A56">
              <w:rPr>
                <w:spacing w:val="21"/>
                <w:w w:val="105"/>
              </w:rPr>
              <w:t xml:space="preserve"> </w:t>
            </w:r>
            <w:r w:rsidRPr="00634A56">
              <w:rPr>
                <w:w w:val="105"/>
              </w:rPr>
              <w:t>the</w:t>
            </w:r>
            <w:r w:rsidRPr="00634A56">
              <w:rPr>
                <w:spacing w:val="20"/>
                <w:w w:val="105"/>
              </w:rPr>
              <w:t xml:space="preserve"> </w:t>
            </w:r>
            <w:r w:rsidRPr="00634A56">
              <w:rPr>
                <w:w w:val="105"/>
              </w:rPr>
              <w:t>animal</w:t>
            </w:r>
            <w:r w:rsidRPr="00634A56">
              <w:rPr>
                <w:spacing w:val="20"/>
                <w:w w:val="105"/>
              </w:rPr>
              <w:t xml:space="preserve"> </w:t>
            </w:r>
            <w:r w:rsidRPr="00634A56">
              <w:rPr>
                <w:spacing w:val="-2"/>
                <w:w w:val="105"/>
              </w:rPr>
              <w:t>category</w:t>
            </w:r>
          </w:p>
        </w:tc>
        <w:tc>
          <w:tcPr>
            <w:tcW w:w="5110" w:type="dxa"/>
            <w:gridSpan w:val="3"/>
            <w:vAlign w:val="center"/>
          </w:tcPr>
          <w:p w14:paraId="454A9622" w14:textId="77777777" w:rsidR="00E43F49" w:rsidRPr="00634A56" w:rsidRDefault="00E43F49" w:rsidP="001137D8">
            <w:pPr>
              <w:pStyle w:val="TableParagraph"/>
              <w:ind w:left="135"/>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596E80E6" w14:textId="1D6C978F" w:rsidR="00E43F49" w:rsidRPr="00634A56" w:rsidRDefault="00E43F49" w:rsidP="001137D8">
            <w:pPr>
              <w:pStyle w:val="TableParagraph"/>
              <w:ind w:left="194"/>
              <w:jc w:val="center"/>
            </w:pPr>
            <w:r w:rsidRPr="00634A56">
              <w:rPr>
                <w:w w:val="105"/>
              </w:rPr>
              <w:t>Minimum</w:t>
            </w:r>
            <w:r w:rsidRPr="00634A56">
              <w:rPr>
                <w:spacing w:val="22"/>
                <w:w w:val="105"/>
              </w:rPr>
              <w:t xml:space="preserve"> </w:t>
            </w:r>
            <w:r w:rsidRPr="00634A56">
              <w:rPr>
                <w:w w:val="105"/>
              </w:rPr>
              <w:t>duration</w:t>
            </w:r>
            <w:r w:rsidRPr="00634A56">
              <w:rPr>
                <w:spacing w:val="24"/>
                <w:w w:val="105"/>
              </w:rPr>
              <w:t xml:space="preserve"> </w:t>
            </w:r>
            <w:r w:rsidRPr="00634A56">
              <w:rPr>
                <w:w w:val="105"/>
              </w:rPr>
              <w:t>of</w:t>
            </w:r>
            <w:r w:rsidRPr="00634A56">
              <w:rPr>
                <w:spacing w:val="23"/>
                <w:w w:val="105"/>
              </w:rPr>
              <w:t xml:space="preserve"> </w:t>
            </w:r>
            <w:r w:rsidRPr="00634A56">
              <w:rPr>
                <w:w w:val="105"/>
              </w:rPr>
              <w:t>long</w:t>
            </w:r>
            <w:r w:rsidRPr="00634A56">
              <w:rPr>
                <w:spacing w:val="25"/>
                <w:w w:val="105"/>
              </w:rPr>
              <w:t>-</w:t>
            </w:r>
            <w:r w:rsidRPr="00634A56">
              <w:rPr>
                <w:w w:val="105"/>
              </w:rPr>
              <w:t>term</w:t>
            </w:r>
            <w:r w:rsidRPr="00634A56">
              <w:rPr>
                <w:spacing w:val="22"/>
                <w:w w:val="105"/>
              </w:rPr>
              <w:t xml:space="preserve"> </w:t>
            </w:r>
            <w:r w:rsidRPr="00634A56">
              <w:rPr>
                <w:w w:val="105"/>
              </w:rPr>
              <w:t>efficacy</w:t>
            </w:r>
            <w:r w:rsidRPr="00634A56">
              <w:rPr>
                <w:spacing w:val="21"/>
                <w:w w:val="105"/>
              </w:rPr>
              <w:t xml:space="preserve"> </w:t>
            </w:r>
            <w:r w:rsidRPr="00634A56">
              <w:rPr>
                <w:spacing w:val="-2"/>
                <w:w w:val="105"/>
              </w:rPr>
              <w:t>studies</w:t>
            </w:r>
            <w:r w:rsidR="00B10963" w:rsidRPr="00634A56">
              <w:rPr>
                <w:spacing w:val="-2"/>
                <w:w w:val="105"/>
              </w:rPr>
              <w:t xml:space="preserve"> </w:t>
            </w:r>
          </w:p>
        </w:tc>
      </w:tr>
      <w:tr w:rsidR="00E43F49" w:rsidRPr="00634A56" w14:paraId="423C69BE" w14:textId="77777777" w:rsidTr="00B10963">
        <w:tc>
          <w:tcPr>
            <w:tcW w:w="1710" w:type="dxa"/>
            <w:vMerge/>
            <w:tcBorders>
              <w:left w:val="nil"/>
            </w:tcBorders>
            <w:vAlign w:val="center"/>
          </w:tcPr>
          <w:p w14:paraId="4F440DF7" w14:textId="77777777" w:rsidR="00E43F49" w:rsidRPr="00634A56" w:rsidRDefault="00E43F49" w:rsidP="001137D8">
            <w:pPr>
              <w:jc w:val="center"/>
              <w:rPr>
                <w:rFonts w:ascii="Times New Roman" w:hAnsi="Times New Roman"/>
              </w:rPr>
            </w:pPr>
          </w:p>
        </w:tc>
        <w:tc>
          <w:tcPr>
            <w:tcW w:w="1710" w:type="dxa"/>
            <w:vMerge/>
            <w:tcBorders>
              <w:top w:val="nil"/>
              <w:left w:val="nil"/>
            </w:tcBorders>
            <w:vAlign w:val="center"/>
          </w:tcPr>
          <w:p w14:paraId="00D891C7" w14:textId="77777777" w:rsidR="00E43F49" w:rsidRPr="00634A56" w:rsidRDefault="00E43F49" w:rsidP="001137D8">
            <w:pPr>
              <w:jc w:val="center"/>
              <w:rPr>
                <w:rFonts w:ascii="Times New Roman" w:hAnsi="Times New Roman"/>
              </w:rPr>
            </w:pPr>
          </w:p>
        </w:tc>
        <w:tc>
          <w:tcPr>
            <w:tcW w:w="3420" w:type="dxa"/>
            <w:vMerge/>
            <w:tcBorders>
              <w:top w:val="nil"/>
            </w:tcBorders>
            <w:vAlign w:val="center"/>
          </w:tcPr>
          <w:p w14:paraId="0F5D38FE" w14:textId="77777777" w:rsidR="00E43F49" w:rsidRPr="00634A56" w:rsidRDefault="00E43F49" w:rsidP="001137D8">
            <w:pPr>
              <w:jc w:val="center"/>
              <w:rPr>
                <w:rFonts w:ascii="Times New Roman" w:hAnsi="Times New Roman"/>
              </w:rPr>
            </w:pPr>
          </w:p>
        </w:tc>
        <w:tc>
          <w:tcPr>
            <w:tcW w:w="1698" w:type="dxa"/>
            <w:vAlign w:val="center"/>
          </w:tcPr>
          <w:p w14:paraId="06601682" w14:textId="77777777" w:rsidR="00E43F49" w:rsidRPr="00634A56" w:rsidRDefault="00E43F49" w:rsidP="008071CC">
            <w:pPr>
              <w:pStyle w:val="TableParagraph"/>
              <w:ind w:left="3"/>
              <w:jc w:val="center"/>
            </w:pPr>
            <w:r w:rsidRPr="00634A56">
              <w:rPr>
                <w:spacing w:val="-2"/>
                <w:w w:val="105"/>
              </w:rPr>
              <w:t>Period/age</w:t>
            </w:r>
          </w:p>
        </w:tc>
        <w:tc>
          <w:tcPr>
            <w:tcW w:w="1706" w:type="dxa"/>
            <w:vAlign w:val="center"/>
          </w:tcPr>
          <w:p w14:paraId="2F4C3AFA" w14:textId="77777777" w:rsidR="00E43F49" w:rsidRPr="00634A56" w:rsidRDefault="00E43F49" w:rsidP="001137D8">
            <w:pPr>
              <w:pStyle w:val="TableParagraph"/>
              <w:ind w:left="29" w:right="30"/>
              <w:jc w:val="center"/>
            </w:pPr>
            <w:r w:rsidRPr="00634A56">
              <w:rPr>
                <w:spacing w:val="-5"/>
                <w:w w:val="105"/>
              </w:rPr>
              <w:t>Age</w:t>
            </w:r>
          </w:p>
        </w:tc>
        <w:tc>
          <w:tcPr>
            <w:tcW w:w="1706" w:type="dxa"/>
            <w:vAlign w:val="center"/>
          </w:tcPr>
          <w:p w14:paraId="1A7F5E6E" w14:textId="77777777" w:rsidR="00E43F49" w:rsidRPr="00634A56" w:rsidRDefault="00E43F49" w:rsidP="001137D8">
            <w:pPr>
              <w:pStyle w:val="TableParagraph"/>
              <w:ind w:left="28" w:right="30"/>
              <w:jc w:val="center"/>
            </w:pPr>
            <w:r w:rsidRPr="00634A56">
              <w:rPr>
                <w:spacing w:val="-2"/>
                <w:w w:val="105"/>
              </w:rPr>
              <w:t>Weight</w:t>
            </w:r>
          </w:p>
        </w:tc>
        <w:tc>
          <w:tcPr>
            <w:tcW w:w="2210" w:type="dxa"/>
            <w:vMerge/>
            <w:tcBorders>
              <w:top w:val="nil"/>
              <w:right w:val="nil"/>
            </w:tcBorders>
          </w:tcPr>
          <w:p w14:paraId="23565660" w14:textId="77777777" w:rsidR="00E43F49" w:rsidRPr="00634A56" w:rsidRDefault="00E43F49" w:rsidP="00717930">
            <w:pPr>
              <w:rPr>
                <w:rFonts w:ascii="Times New Roman" w:hAnsi="Times New Roman"/>
              </w:rPr>
            </w:pPr>
          </w:p>
        </w:tc>
      </w:tr>
      <w:tr w:rsidR="00E43F49" w:rsidRPr="00634A56" w14:paraId="2481A84E" w14:textId="77777777" w:rsidTr="00CC3B32">
        <w:tc>
          <w:tcPr>
            <w:tcW w:w="1710" w:type="dxa"/>
            <w:vMerge w:val="restart"/>
            <w:tcBorders>
              <w:left w:val="nil"/>
            </w:tcBorders>
          </w:tcPr>
          <w:p w14:paraId="22B17D72" w14:textId="77777777" w:rsidR="00E43F49" w:rsidRPr="00634A56" w:rsidRDefault="00E43F49" w:rsidP="00717930">
            <w:pPr>
              <w:pStyle w:val="TableParagraph"/>
            </w:pPr>
            <w:r w:rsidRPr="00634A56">
              <w:t>Pigs</w:t>
            </w:r>
          </w:p>
        </w:tc>
        <w:tc>
          <w:tcPr>
            <w:tcW w:w="1710" w:type="dxa"/>
            <w:tcBorders>
              <w:left w:val="nil"/>
            </w:tcBorders>
          </w:tcPr>
          <w:p w14:paraId="0E26514A" w14:textId="77777777" w:rsidR="00E43F49" w:rsidRPr="00634A56" w:rsidRDefault="00E43F49" w:rsidP="00717930">
            <w:pPr>
              <w:pStyle w:val="TableParagraph"/>
            </w:pPr>
            <w:r w:rsidRPr="00634A56">
              <w:t>Suckling piglets</w:t>
            </w:r>
            <w:r w:rsidRPr="00634A56">
              <w:rPr>
                <w:spacing w:val="12"/>
              </w:rPr>
              <w:t xml:space="preserve"> </w:t>
            </w:r>
          </w:p>
        </w:tc>
        <w:tc>
          <w:tcPr>
            <w:tcW w:w="3420" w:type="dxa"/>
          </w:tcPr>
          <w:p w14:paraId="6F09334F" w14:textId="77777777" w:rsidR="00E43F49" w:rsidRPr="00634A56" w:rsidRDefault="00E43F49" w:rsidP="00717930">
            <w:pPr>
              <w:pStyle w:val="TableParagraph"/>
              <w:ind w:left="84" w:right="111"/>
            </w:pPr>
            <w:r w:rsidRPr="00634A56">
              <w:t>Piglets getting milk from sows, reared for reproduction or meat production, from birth until weaning</w:t>
            </w:r>
          </w:p>
        </w:tc>
        <w:tc>
          <w:tcPr>
            <w:tcW w:w="1698" w:type="dxa"/>
          </w:tcPr>
          <w:p w14:paraId="4F025D14" w14:textId="77777777" w:rsidR="00E43F49" w:rsidRPr="00634A56" w:rsidRDefault="00E43F49" w:rsidP="00717930">
            <w:pPr>
              <w:pStyle w:val="TableParagraph"/>
              <w:ind w:left="84"/>
            </w:pPr>
          </w:p>
        </w:tc>
        <w:tc>
          <w:tcPr>
            <w:tcW w:w="1706" w:type="dxa"/>
          </w:tcPr>
          <w:p w14:paraId="28B99A04" w14:textId="77777777" w:rsidR="00E43F49" w:rsidRPr="00634A56" w:rsidRDefault="00E43F49" w:rsidP="00717930">
            <w:pPr>
              <w:pStyle w:val="TableParagraph"/>
              <w:ind w:left="84"/>
            </w:pPr>
            <w:r w:rsidRPr="00634A56">
              <w:t>Up</w:t>
            </w:r>
            <w:r w:rsidRPr="00634A56">
              <w:rPr>
                <w:spacing w:val="23"/>
              </w:rPr>
              <w:t xml:space="preserve"> </w:t>
            </w:r>
            <w:r w:rsidRPr="00634A56">
              <w:t>to</w:t>
            </w:r>
            <w:r w:rsidRPr="00634A56">
              <w:rPr>
                <w:spacing w:val="23"/>
              </w:rPr>
              <w:t xml:space="preserve"> </w:t>
            </w:r>
            <w:r w:rsidRPr="00634A56">
              <w:t>21-42</w:t>
            </w:r>
            <w:r w:rsidRPr="00634A56">
              <w:rPr>
                <w:spacing w:val="24"/>
              </w:rPr>
              <w:t xml:space="preserve"> </w:t>
            </w:r>
            <w:r w:rsidRPr="00634A56">
              <w:rPr>
                <w:spacing w:val="-4"/>
              </w:rPr>
              <w:t>days</w:t>
            </w:r>
          </w:p>
        </w:tc>
        <w:tc>
          <w:tcPr>
            <w:tcW w:w="1706" w:type="dxa"/>
          </w:tcPr>
          <w:p w14:paraId="73564572" w14:textId="77777777" w:rsidR="00E43F49" w:rsidRPr="00634A56" w:rsidRDefault="00E43F49" w:rsidP="00717930">
            <w:pPr>
              <w:pStyle w:val="TableParagraph"/>
              <w:ind w:left="83"/>
            </w:pPr>
            <w:r w:rsidRPr="00634A56">
              <w:t>Up</w:t>
            </w:r>
            <w:r w:rsidRPr="00634A56">
              <w:rPr>
                <w:spacing w:val="24"/>
              </w:rPr>
              <w:t xml:space="preserve"> </w:t>
            </w:r>
            <w:r w:rsidRPr="00634A56">
              <w:t>to</w:t>
            </w:r>
            <w:r w:rsidRPr="00634A56">
              <w:rPr>
                <w:spacing w:val="23"/>
              </w:rPr>
              <w:t xml:space="preserve"> </w:t>
            </w:r>
            <w:r w:rsidRPr="00634A56">
              <w:t>6-11</w:t>
            </w:r>
            <w:r w:rsidRPr="00634A56">
              <w:rPr>
                <w:spacing w:val="35"/>
              </w:rPr>
              <w:t xml:space="preserve"> </w:t>
            </w:r>
            <w:r w:rsidRPr="00634A56">
              <w:rPr>
                <w:spacing w:val="-5"/>
              </w:rPr>
              <w:t>kg</w:t>
            </w:r>
          </w:p>
        </w:tc>
        <w:tc>
          <w:tcPr>
            <w:tcW w:w="2210" w:type="dxa"/>
            <w:tcBorders>
              <w:right w:val="nil"/>
            </w:tcBorders>
          </w:tcPr>
          <w:p w14:paraId="4FB316E1" w14:textId="77777777" w:rsidR="00E43F49" w:rsidRPr="00634A56" w:rsidRDefault="00E43F49" w:rsidP="00717930">
            <w:pPr>
              <w:pStyle w:val="TableParagraph"/>
              <w:ind w:left="84"/>
            </w:pPr>
          </w:p>
        </w:tc>
      </w:tr>
      <w:tr w:rsidR="00E43F49" w:rsidRPr="00634A56" w14:paraId="7652E4D3" w14:textId="77777777" w:rsidTr="00CC3B32">
        <w:tc>
          <w:tcPr>
            <w:tcW w:w="1710" w:type="dxa"/>
            <w:vMerge/>
            <w:tcBorders>
              <w:left w:val="nil"/>
            </w:tcBorders>
          </w:tcPr>
          <w:p w14:paraId="1D2287C3" w14:textId="77777777" w:rsidR="00E43F49" w:rsidRPr="00634A56" w:rsidRDefault="00E43F49" w:rsidP="00717930">
            <w:pPr>
              <w:pStyle w:val="TableParagraph"/>
            </w:pPr>
          </w:p>
        </w:tc>
        <w:tc>
          <w:tcPr>
            <w:tcW w:w="1710" w:type="dxa"/>
            <w:tcBorders>
              <w:left w:val="nil"/>
            </w:tcBorders>
          </w:tcPr>
          <w:p w14:paraId="50BF0BFF" w14:textId="77777777" w:rsidR="00E43F49" w:rsidRPr="00634A56" w:rsidRDefault="00E43F49" w:rsidP="00717930">
            <w:pPr>
              <w:pStyle w:val="TableParagraph"/>
              <w:ind w:left="-1"/>
            </w:pPr>
            <w:r w:rsidRPr="00634A56">
              <w:rPr>
                <w:spacing w:val="-2"/>
              </w:rPr>
              <w:t>Weaned</w:t>
            </w:r>
            <w:r w:rsidRPr="00634A56">
              <w:t xml:space="preserve"> piglets</w:t>
            </w:r>
          </w:p>
        </w:tc>
        <w:tc>
          <w:tcPr>
            <w:tcW w:w="3420" w:type="dxa"/>
          </w:tcPr>
          <w:p w14:paraId="4C3C0C67" w14:textId="77777777" w:rsidR="00E43F49" w:rsidRPr="00634A56" w:rsidRDefault="00E43F49" w:rsidP="00717930">
            <w:pPr>
              <w:pStyle w:val="TableParagraph"/>
              <w:ind w:left="84"/>
            </w:pPr>
            <w:r w:rsidRPr="00634A56">
              <w:t>Piglets reared for reproduction or meat production, having completed the suckling period until the end of the post-weaning period (transition period)</w:t>
            </w:r>
          </w:p>
        </w:tc>
        <w:tc>
          <w:tcPr>
            <w:tcW w:w="1698" w:type="dxa"/>
          </w:tcPr>
          <w:p w14:paraId="36B4B24C" w14:textId="77777777" w:rsidR="00E43F49" w:rsidRPr="00634A56" w:rsidRDefault="00E43F49" w:rsidP="00717930">
            <w:pPr>
              <w:pStyle w:val="TableParagraph"/>
              <w:ind w:left="84"/>
            </w:pPr>
            <w:r w:rsidRPr="00634A56">
              <w:t>From</w:t>
            </w:r>
            <w:r w:rsidRPr="00634A56">
              <w:rPr>
                <w:spacing w:val="21"/>
              </w:rPr>
              <w:t xml:space="preserve"> </w:t>
            </w:r>
            <w:r w:rsidRPr="00634A56">
              <w:t>21-42</w:t>
            </w:r>
            <w:r w:rsidRPr="00634A56">
              <w:rPr>
                <w:spacing w:val="22"/>
              </w:rPr>
              <w:t xml:space="preserve"> </w:t>
            </w:r>
            <w:r w:rsidRPr="00634A56">
              <w:rPr>
                <w:spacing w:val="-4"/>
              </w:rPr>
              <w:t>days</w:t>
            </w:r>
          </w:p>
        </w:tc>
        <w:tc>
          <w:tcPr>
            <w:tcW w:w="1706" w:type="dxa"/>
          </w:tcPr>
          <w:p w14:paraId="4D28D025" w14:textId="77777777" w:rsidR="00E43F49" w:rsidRPr="00634A56" w:rsidRDefault="00E43F49" w:rsidP="00717930">
            <w:pPr>
              <w:pStyle w:val="TableParagraph"/>
              <w:ind w:left="84"/>
            </w:pPr>
            <w:r w:rsidRPr="00634A56">
              <w:t>Up</w:t>
            </w:r>
            <w:r w:rsidRPr="00634A56">
              <w:rPr>
                <w:spacing w:val="24"/>
              </w:rPr>
              <w:t xml:space="preserve"> </w:t>
            </w:r>
            <w:r w:rsidRPr="00634A56">
              <w:t>to</w:t>
            </w:r>
            <w:r w:rsidRPr="00634A56">
              <w:rPr>
                <w:spacing w:val="23"/>
              </w:rPr>
              <w:t xml:space="preserve"> </w:t>
            </w:r>
            <w:r w:rsidRPr="00634A56">
              <w:t>120</w:t>
            </w:r>
            <w:r w:rsidRPr="00634A56">
              <w:rPr>
                <w:spacing w:val="25"/>
              </w:rPr>
              <w:t xml:space="preserve"> </w:t>
            </w:r>
            <w:r w:rsidRPr="00634A56">
              <w:rPr>
                <w:spacing w:val="-4"/>
              </w:rPr>
              <w:t>days</w:t>
            </w:r>
          </w:p>
        </w:tc>
        <w:tc>
          <w:tcPr>
            <w:tcW w:w="1706" w:type="dxa"/>
          </w:tcPr>
          <w:p w14:paraId="31C600AC" w14:textId="77777777" w:rsidR="00E43F49" w:rsidRPr="00634A56" w:rsidRDefault="00E43F49" w:rsidP="00717930">
            <w:pPr>
              <w:pStyle w:val="TableParagraph"/>
              <w:ind w:left="83"/>
            </w:pPr>
            <w:r w:rsidRPr="00634A56">
              <w:t>Up</w:t>
            </w:r>
            <w:r w:rsidRPr="00634A56">
              <w:rPr>
                <w:spacing w:val="25"/>
              </w:rPr>
              <w:t xml:space="preserve"> </w:t>
            </w:r>
            <w:r w:rsidRPr="00634A56">
              <w:t>to</w:t>
            </w:r>
            <w:r w:rsidRPr="00634A56">
              <w:rPr>
                <w:spacing w:val="23"/>
              </w:rPr>
              <w:t xml:space="preserve"> </w:t>
            </w:r>
            <w:r w:rsidRPr="00634A56">
              <w:t>35</w:t>
            </w:r>
            <w:r w:rsidRPr="00634A56">
              <w:rPr>
                <w:spacing w:val="35"/>
              </w:rPr>
              <w:t xml:space="preserve"> </w:t>
            </w:r>
            <w:r w:rsidRPr="00634A56">
              <w:rPr>
                <w:spacing w:val="-5"/>
              </w:rPr>
              <w:t>kg</w:t>
            </w:r>
          </w:p>
        </w:tc>
        <w:tc>
          <w:tcPr>
            <w:tcW w:w="2210" w:type="dxa"/>
            <w:tcBorders>
              <w:right w:val="nil"/>
            </w:tcBorders>
          </w:tcPr>
          <w:p w14:paraId="1414892C" w14:textId="77777777" w:rsidR="00E43F49" w:rsidRPr="00634A56" w:rsidRDefault="00E43F49" w:rsidP="00717930">
            <w:pPr>
              <w:pStyle w:val="TableParagraph"/>
              <w:ind w:left="84"/>
              <w:rPr>
                <w:spacing w:val="-4"/>
              </w:rPr>
            </w:pPr>
            <w:r w:rsidRPr="00634A56">
              <w:t>42</w:t>
            </w:r>
            <w:r w:rsidRPr="00634A56">
              <w:rPr>
                <w:spacing w:val="24"/>
              </w:rPr>
              <w:t xml:space="preserve"> </w:t>
            </w:r>
            <w:r w:rsidRPr="00634A56">
              <w:rPr>
                <w:spacing w:val="-4"/>
              </w:rPr>
              <w:t>days</w:t>
            </w:r>
          </w:p>
          <w:p w14:paraId="72DF29C8" w14:textId="2A3E45A7" w:rsidR="00E43F49" w:rsidRPr="00634A56" w:rsidRDefault="00E43F49" w:rsidP="00717930">
            <w:pPr>
              <w:pStyle w:val="TableParagraph"/>
              <w:ind w:left="84"/>
            </w:pPr>
            <w:r w:rsidRPr="00634A56">
              <w:t>35 days</w:t>
            </w:r>
            <w:r w:rsidR="008529CC" w:rsidRPr="00634A56">
              <w:t>,</w:t>
            </w:r>
            <w:r w:rsidRPr="00634A56">
              <w:t xml:space="preserve"> if the growth rate is ≥ 0,5 kg/day</w:t>
            </w:r>
          </w:p>
        </w:tc>
      </w:tr>
      <w:tr w:rsidR="00E43F49" w:rsidRPr="00634A56" w14:paraId="5DAA2722" w14:textId="77777777" w:rsidTr="00CC3B32">
        <w:tc>
          <w:tcPr>
            <w:tcW w:w="1710" w:type="dxa"/>
            <w:vMerge/>
            <w:tcBorders>
              <w:left w:val="nil"/>
            </w:tcBorders>
          </w:tcPr>
          <w:p w14:paraId="65216691" w14:textId="77777777" w:rsidR="00E43F49" w:rsidRPr="00634A56" w:rsidRDefault="00E43F49" w:rsidP="00717930">
            <w:pPr>
              <w:pStyle w:val="TableParagraph"/>
            </w:pPr>
          </w:p>
        </w:tc>
        <w:tc>
          <w:tcPr>
            <w:tcW w:w="1710" w:type="dxa"/>
            <w:tcBorders>
              <w:left w:val="nil"/>
            </w:tcBorders>
          </w:tcPr>
          <w:p w14:paraId="4D68A284" w14:textId="77777777" w:rsidR="00E43F49" w:rsidRPr="00634A56" w:rsidRDefault="00E43F49" w:rsidP="00717930">
            <w:pPr>
              <w:pStyle w:val="TableParagraph"/>
              <w:ind w:left="-1"/>
            </w:pPr>
            <w:r w:rsidRPr="00634A56">
              <w:t>Piglets</w:t>
            </w:r>
          </w:p>
        </w:tc>
        <w:tc>
          <w:tcPr>
            <w:tcW w:w="3420" w:type="dxa"/>
          </w:tcPr>
          <w:p w14:paraId="422F73A0" w14:textId="77777777" w:rsidR="00E43F49" w:rsidRPr="00634A56" w:rsidRDefault="00E43F49" w:rsidP="00717930">
            <w:pPr>
              <w:pStyle w:val="TableParagraph"/>
              <w:ind w:left="84"/>
            </w:pPr>
            <w:r w:rsidRPr="00634A56">
              <w:t>Piglets reared for reproduction or meat production, from birth until the end of the post-weaning period (transition period)</w:t>
            </w:r>
          </w:p>
        </w:tc>
        <w:tc>
          <w:tcPr>
            <w:tcW w:w="1698" w:type="dxa"/>
          </w:tcPr>
          <w:p w14:paraId="31739A84" w14:textId="77777777" w:rsidR="00E43F49" w:rsidRPr="00634A56" w:rsidRDefault="00E43F49" w:rsidP="00717930">
            <w:pPr>
              <w:pStyle w:val="TableParagraph"/>
              <w:ind w:left="84"/>
            </w:pPr>
          </w:p>
        </w:tc>
        <w:tc>
          <w:tcPr>
            <w:tcW w:w="1706" w:type="dxa"/>
          </w:tcPr>
          <w:p w14:paraId="3AFB882E" w14:textId="77777777" w:rsidR="00E43F49" w:rsidRPr="00634A56" w:rsidRDefault="00E43F49" w:rsidP="00717930">
            <w:pPr>
              <w:pStyle w:val="TableParagraph"/>
              <w:ind w:left="84"/>
            </w:pPr>
            <w:r w:rsidRPr="00634A56">
              <w:t>Up</w:t>
            </w:r>
            <w:r w:rsidRPr="00634A56">
              <w:rPr>
                <w:spacing w:val="24"/>
              </w:rPr>
              <w:t xml:space="preserve"> </w:t>
            </w:r>
            <w:r w:rsidRPr="00634A56">
              <w:t>to</w:t>
            </w:r>
            <w:r w:rsidRPr="00634A56">
              <w:rPr>
                <w:spacing w:val="23"/>
              </w:rPr>
              <w:t xml:space="preserve"> </w:t>
            </w:r>
            <w:r w:rsidRPr="00634A56">
              <w:t>120</w:t>
            </w:r>
            <w:r w:rsidRPr="00634A56">
              <w:rPr>
                <w:spacing w:val="25"/>
              </w:rPr>
              <w:t xml:space="preserve"> </w:t>
            </w:r>
            <w:r w:rsidRPr="00634A56">
              <w:rPr>
                <w:spacing w:val="-4"/>
              </w:rPr>
              <w:t>days</w:t>
            </w:r>
          </w:p>
        </w:tc>
        <w:tc>
          <w:tcPr>
            <w:tcW w:w="1706" w:type="dxa"/>
          </w:tcPr>
          <w:p w14:paraId="5EA41876" w14:textId="77777777" w:rsidR="00E43F49" w:rsidRPr="00634A56" w:rsidRDefault="00E43F49" w:rsidP="00717930">
            <w:pPr>
              <w:pStyle w:val="TableParagraph"/>
              <w:ind w:left="83"/>
            </w:pPr>
            <w:r w:rsidRPr="00634A56">
              <w:t>Up</w:t>
            </w:r>
            <w:r w:rsidRPr="00634A56">
              <w:rPr>
                <w:spacing w:val="25"/>
              </w:rPr>
              <w:t xml:space="preserve"> </w:t>
            </w:r>
            <w:r w:rsidRPr="00634A56">
              <w:t>to</w:t>
            </w:r>
            <w:r w:rsidRPr="00634A56">
              <w:rPr>
                <w:spacing w:val="23"/>
              </w:rPr>
              <w:t xml:space="preserve"> </w:t>
            </w:r>
            <w:r w:rsidRPr="00634A56">
              <w:t>35</w:t>
            </w:r>
            <w:r w:rsidRPr="00634A56">
              <w:rPr>
                <w:spacing w:val="35"/>
              </w:rPr>
              <w:t xml:space="preserve"> </w:t>
            </w:r>
            <w:r w:rsidRPr="00634A56">
              <w:rPr>
                <w:spacing w:val="-5"/>
              </w:rPr>
              <w:t>kg</w:t>
            </w:r>
          </w:p>
        </w:tc>
        <w:tc>
          <w:tcPr>
            <w:tcW w:w="2210" w:type="dxa"/>
            <w:tcBorders>
              <w:right w:val="nil"/>
            </w:tcBorders>
          </w:tcPr>
          <w:p w14:paraId="584B5935" w14:textId="77777777" w:rsidR="00E43F49" w:rsidRPr="00634A56" w:rsidRDefault="00E43F49" w:rsidP="00717930">
            <w:pPr>
              <w:pStyle w:val="TableParagraph"/>
              <w:ind w:left="84"/>
            </w:pPr>
          </w:p>
        </w:tc>
      </w:tr>
      <w:tr w:rsidR="00E43F49" w:rsidRPr="00634A56" w14:paraId="6391A003" w14:textId="77777777" w:rsidTr="00CC3B32">
        <w:tc>
          <w:tcPr>
            <w:tcW w:w="1710" w:type="dxa"/>
            <w:vMerge/>
            <w:tcBorders>
              <w:left w:val="nil"/>
            </w:tcBorders>
          </w:tcPr>
          <w:p w14:paraId="63AC3E3B" w14:textId="77777777" w:rsidR="00E43F49" w:rsidRPr="00634A56" w:rsidRDefault="00E43F49" w:rsidP="00717930">
            <w:pPr>
              <w:pStyle w:val="TableParagraph"/>
            </w:pPr>
          </w:p>
        </w:tc>
        <w:tc>
          <w:tcPr>
            <w:tcW w:w="1710" w:type="dxa"/>
            <w:tcBorders>
              <w:left w:val="nil"/>
            </w:tcBorders>
          </w:tcPr>
          <w:p w14:paraId="61DC5970" w14:textId="77777777" w:rsidR="00E43F49" w:rsidRPr="00634A56" w:rsidRDefault="00E43F49" w:rsidP="00717930">
            <w:pPr>
              <w:pStyle w:val="TableParagraph"/>
              <w:ind w:left="-1"/>
            </w:pPr>
            <w:r w:rsidRPr="00634A56">
              <w:t>Pigs</w:t>
            </w:r>
            <w:r w:rsidRPr="00634A56">
              <w:rPr>
                <w:spacing w:val="20"/>
              </w:rPr>
              <w:t xml:space="preserve"> </w:t>
            </w:r>
            <w:r w:rsidRPr="00634A56">
              <w:t>for</w:t>
            </w:r>
            <w:r w:rsidRPr="00634A56">
              <w:rPr>
                <w:spacing w:val="20"/>
              </w:rPr>
              <w:t xml:space="preserve"> </w:t>
            </w:r>
            <w:r w:rsidRPr="00634A56">
              <w:rPr>
                <w:spacing w:val="-2"/>
              </w:rPr>
              <w:t>fattening</w:t>
            </w:r>
          </w:p>
        </w:tc>
        <w:tc>
          <w:tcPr>
            <w:tcW w:w="3420" w:type="dxa"/>
          </w:tcPr>
          <w:p w14:paraId="5D600F21" w14:textId="77777777" w:rsidR="00E43F49" w:rsidRPr="00634A56" w:rsidRDefault="00E43F49" w:rsidP="00717930">
            <w:pPr>
              <w:pStyle w:val="TableParagraph"/>
              <w:ind w:left="84" w:right="5"/>
            </w:pPr>
            <w:r w:rsidRPr="00634A56">
              <w:t>Pigs for meat production, from the end of the post-weaning period (transition period) until date of slaughter</w:t>
            </w:r>
          </w:p>
        </w:tc>
        <w:tc>
          <w:tcPr>
            <w:tcW w:w="1698" w:type="dxa"/>
          </w:tcPr>
          <w:p w14:paraId="49313EFA" w14:textId="77777777" w:rsidR="00E43F49" w:rsidRPr="00634A56" w:rsidRDefault="00E43F49" w:rsidP="00717930">
            <w:pPr>
              <w:pStyle w:val="TableParagraph"/>
              <w:ind w:left="84"/>
            </w:pPr>
            <w:r w:rsidRPr="00634A56">
              <w:t>From</w:t>
            </w:r>
            <w:r w:rsidRPr="00634A56">
              <w:rPr>
                <w:spacing w:val="20"/>
              </w:rPr>
              <w:t xml:space="preserve"> </w:t>
            </w:r>
            <w:r w:rsidRPr="00634A56">
              <w:t>60-120</w:t>
            </w:r>
            <w:r w:rsidRPr="00634A56">
              <w:rPr>
                <w:spacing w:val="24"/>
              </w:rPr>
              <w:t xml:space="preserve"> </w:t>
            </w:r>
            <w:r w:rsidRPr="00634A56">
              <w:rPr>
                <w:spacing w:val="-4"/>
              </w:rPr>
              <w:t>days</w:t>
            </w:r>
          </w:p>
        </w:tc>
        <w:tc>
          <w:tcPr>
            <w:tcW w:w="1706" w:type="dxa"/>
          </w:tcPr>
          <w:p w14:paraId="0149DC6F" w14:textId="77777777" w:rsidR="00E43F49" w:rsidRPr="00634A56" w:rsidRDefault="00E43F49" w:rsidP="00717930">
            <w:pPr>
              <w:pStyle w:val="TableParagraph"/>
              <w:ind w:left="84"/>
            </w:pPr>
            <w:r w:rsidRPr="00634A56">
              <w:t>Up</w:t>
            </w:r>
            <w:r w:rsidRPr="00634A56">
              <w:rPr>
                <w:spacing w:val="40"/>
              </w:rPr>
              <w:t xml:space="preserve"> </w:t>
            </w:r>
            <w:r w:rsidRPr="00634A56">
              <w:t>to</w:t>
            </w:r>
            <w:r w:rsidRPr="00634A56">
              <w:rPr>
                <w:spacing w:val="40"/>
              </w:rPr>
              <w:t xml:space="preserve"> </w:t>
            </w:r>
            <w:r w:rsidRPr="00634A56">
              <w:t>120-250</w:t>
            </w:r>
            <w:r w:rsidRPr="00634A56">
              <w:rPr>
                <w:spacing w:val="40"/>
              </w:rPr>
              <w:t xml:space="preserve"> </w:t>
            </w:r>
            <w:r w:rsidRPr="00634A56">
              <w:t>days (or</w:t>
            </w:r>
            <w:r w:rsidRPr="00634A56">
              <w:rPr>
                <w:spacing w:val="9"/>
              </w:rPr>
              <w:t xml:space="preserve"> </w:t>
            </w:r>
            <w:r w:rsidRPr="00634A56">
              <w:t>according</w:t>
            </w:r>
            <w:r w:rsidRPr="00634A56">
              <w:rPr>
                <w:spacing w:val="10"/>
              </w:rPr>
              <w:t xml:space="preserve"> </w:t>
            </w:r>
            <w:r w:rsidRPr="00634A56">
              <w:t>to</w:t>
            </w:r>
            <w:r w:rsidRPr="00634A56">
              <w:rPr>
                <w:spacing w:val="10"/>
              </w:rPr>
              <w:t xml:space="preserve"> </w:t>
            </w:r>
            <w:r w:rsidRPr="00634A56">
              <w:t xml:space="preserve">local </w:t>
            </w:r>
            <w:r w:rsidRPr="00634A56">
              <w:rPr>
                <w:spacing w:val="-2"/>
              </w:rPr>
              <w:t>custom)</w:t>
            </w:r>
          </w:p>
        </w:tc>
        <w:tc>
          <w:tcPr>
            <w:tcW w:w="1706" w:type="dxa"/>
          </w:tcPr>
          <w:p w14:paraId="099A391D" w14:textId="77777777" w:rsidR="00E43F49" w:rsidRPr="00634A56" w:rsidRDefault="00E43F49" w:rsidP="00717930">
            <w:pPr>
              <w:pStyle w:val="TableParagraph"/>
              <w:ind w:left="84" w:right="216"/>
            </w:pPr>
            <w:r w:rsidRPr="00634A56">
              <w:t>80-150</w:t>
            </w:r>
            <w:r w:rsidRPr="00634A56">
              <w:rPr>
                <w:spacing w:val="40"/>
              </w:rPr>
              <w:t xml:space="preserve"> </w:t>
            </w:r>
            <w:r w:rsidRPr="00634A56">
              <w:t>kg</w:t>
            </w:r>
            <w:r w:rsidRPr="00634A56">
              <w:rPr>
                <w:spacing w:val="40"/>
              </w:rPr>
              <w:t xml:space="preserve"> </w:t>
            </w:r>
            <w:r w:rsidRPr="00634A56">
              <w:t>(or according</w:t>
            </w:r>
            <w:r w:rsidRPr="00634A56">
              <w:rPr>
                <w:spacing w:val="3"/>
              </w:rPr>
              <w:t xml:space="preserve"> </w:t>
            </w:r>
            <w:r w:rsidRPr="00634A56">
              <w:t>to</w:t>
            </w:r>
            <w:r w:rsidRPr="00634A56">
              <w:rPr>
                <w:spacing w:val="3"/>
              </w:rPr>
              <w:t xml:space="preserve"> </w:t>
            </w:r>
            <w:r w:rsidRPr="00634A56">
              <w:t xml:space="preserve">local </w:t>
            </w:r>
            <w:r w:rsidRPr="00634A56">
              <w:rPr>
                <w:spacing w:val="-2"/>
              </w:rPr>
              <w:t>custom)</w:t>
            </w:r>
          </w:p>
        </w:tc>
        <w:tc>
          <w:tcPr>
            <w:tcW w:w="2210" w:type="dxa"/>
            <w:tcBorders>
              <w:right w:val="nil"/>
            </w:tcBorders>
          </w:tcPr>
          <w:p w14:paraId="7C8DB625" w14:textId="77777777" w:rsidR="00E43F49" w:rsidRPr="00634A56" w:rsidRDefault="00E43F49" w:rsidP="00717930">
            <w:pPr>
              <w:pStyle w:val="TableParagraph"/>
              <w:ind w:left="84"/>
            </w:pPr>
            <w:r w:rsidRPr="00634A56">
              <w:t>Until</w:t>
            </w:r>
            <w:r w:rsidRPr="00634A56">
              <w:rPr>
                <w:spacing w:val="16"/>
              </w:rPr>
              <w:t xml:space="preserve"> </w:t>
            </w:r>
            <w:r w:rsidRPr="00634A56">
              <w:t>slaughter,</w:t>
            </w:r>
            <w:r w:rsidRPr="00634A56">
              <w:rPr>
                <w:spacing w:val="18"/>
              </w:rPr>
              <w:t xml:space="preserve"> </w:t>
            </w:r>
            <w:r w:rsidRPr="00634A56">
              <w:t>but</w:t>
            </w:r>
            <w:r w:rsidRPr="00634A56">
              <w:rPr>
                <w:spacing w:val="18"/>
              </w:rPr>
              <w:t xml:space="preserve"> </w:t>
            </w:r>
            <w:r w:rsidRPr="00634A56">
              <w:t>not</w:t>
            </w:r>
            <w:r w:rsidRPr="00634A56">
              <w:rPr>
                <w:spacing w:val="19"/>
              </w:rPr>
              <w:t xml:space="preserve"> </w:t>
            </w:r>
            <w:r w:rsidRPr="00634A56">
              <w:t>less</w:t>
            </w:r>
            <w:r w:rsidRPr="00634A56">
              <w:rPr>
                <w:spacing w:val="16"/>
              </w:rPr>
              <w:t xml:space="preserve"> </w:t>
            </w:r>
            <w:r w:rsidRPr="00634A56">
              <w:t>than</w:t>
            </w:r>
            <w:r w:rsidRPr="00634A56">
              <w:rPr>
                <w:spacing w:val="18"/>
              </w:rPr>
              <w:t xml:space="preserve"> </w:t>
            </w:r>
            <w:r w:rsidRPr="00634A56">
              <w:t xml:space="preserve">70 </w:t>
            </w:r>
            <w:r w:rsidRPr="00634A56">
              <w:rPr>
                <w:spacing w:val="-4"/>
              </w:rPr>
              <w:t>days</w:t>
            </w:r>
          </w:p>
        </w:tc>
      </w:tr>
      <w:tr w:rsidR="00E43F49" w:rsidRPr="00634A56" w14:paraId="3F8AFAE7" w14:textId="77777777" w:rsidTr="00CC3B32">
        <w:tc>
          <w:tcPr>
            <w:tcW w:w="1710" w:type="dxa"/>
            <w:vMerge/>
            <w:tcBorders>
              <w:left w:val="nil"/>
            </w:tcBorders>
          </w:tcPr>
          <w:p w14:paraId="64B49158" w14:textId="77777777" w:rsidR="00E43F49" w:rsidRPr="00634A56" w:rsidRDefault="00E43F49" w:rsidP="00717930">
            <w:pPr>
              <w:pStyle w:val="TableParagraph"/>
            </w:pPr>
          </w:p>
        </w:tc>
        <w:tc>
          <w:tcPr>
            <w:tcW w:w="1710" w:type="dxa"/>
            <w:tcBorders>
              <w:left w:val="nil"/>
            </w:tcBorders>
          </w:tcPr>
          <w:p w14:paraId="7E38B947" w14:textId="77777777" w:rsidR="00E43F49" w:rsidRPr="00634A56" w:rsidRDefault="00E43F49" w:rsidP="00717930">
            <w:pPr>
              <w:rPr>
                <w:rFonts w:ascii="Times New Roman" w:hAnsi="Times New Roman"/>
              </w:rPr>
            </w:pPr>
            <w:r w:rsidRPr="00634A56">
              <w:rPr>
                <w:rFonts w:ascii="Times New Roman" w:hAnsi="Times New Roman"/>
              </w:rPr>
              <w:t>Pigs reared for reproduction</w:t>
            </w:r>
          </w:p>
          <w:p w14:paraId="6128D09A" w14:textId="77777777" w:rsidR="00E43F49" w:rsidRPr="00634A56" w:rsidRDefault="00E43F49" w:rsidP="00717930">
            <w:pPr>
              <w:pStyle w:val="TableParagraph"/>
            </w:pPr>
          </w:p>
        </w:tc>
        <w:tc>
          <w:tcPr>
            <w:tcW w:w="3420" w:type="dxa"/>
          </w:tcPr>
          <w:p w14:paraId="75D78EDD" w14:textId="77777777" w:rsidR="00E43F49" w:rsidRPr="00634A56" w:rsidRDefault="00E43F49" w:rsidP="00717930">
            <w:pPr>
              <w:pStyle w:val="TableParagraph"/>
              <w:ind w:left="84" w:right="111"/>
            </w:pPr>
            <w:r w:rsidRPr="00634A56">
              <w:t>Females (gilts) and males reared for reproduction, from the end of the post-weaning period (transition period) until entry in the reproduction period</w:t>
            </w:r>
          </w:p>
        </w:tc>
        <w:tc>
          <w:tcPr>
            <w:tcW w:w="1698" w:type="dxa"/>
          </w:tcPr>
          <w:p w14:paraId="6990BC34" w14:textId="77777777" w:rsidR="00E43F49" w:rsidRPr="00634A56" w:rsidRDefault="00E43F49" w:rsidP="00717930">
            <w:pPr>
              <w:pStyle w:val="TableParagraph"/>
            </w:pPr>
          </w:p>
        </w:tc>
        <w:tc>
          <w:tcPr>
            <w:tcW w:w="1706" w:type="dxa"/>
          </w:tcPr>
          <w:p w14:paraId="709103E9" w14:textId="77777777" w:rsidR="00E43F49" w:rsidRPr="00634A56" w:rsidRDefault="00E43F49" w:rsidP="00717930">
            <w:pPr>
              <w:pStyle w:val="TableParagraph"/>
            </w:pPr>
          </w:p>
        </w:tc>
        <w:tc>
          <w:tcPr>
            <w:tcW w:w="1706" w:type="dxa"/>
          </w:tcPr>
          <w:p w14:paraId="064FE680" w14:textId="77777777" w:rsidR="00E43F49" w:rsidRPr="00634A56" w:rsidRDefault="00E43F49" w:rsidP="00717930">
            <w:pPr>
              <w:pStyle w:val="TableParagraph"/>
            </w:pPr>
          </w:p>
        </w:tc>
        <w:tc>
          <w:tcPr>
            <w:tcW w:w="2210" w:type="dxa"/>
            <w:tcBorders>
              <w:right w:val="nil"/>
            </w:tcBorders>
          </w:tcPr>
          <w:p w14:paraId="424A82DC" w14:textId="77777777" w:rsidR="00E43F49" w:rsidRPr="00634A56" w:rsidRDefault="00E43F49" w:rsidP="00717930">
            <w:pPr>
              <w:pStyle w:val="TableParagraph"/>
            </w:pPr>
          </w:p>
        </w:tc>
      </w:tr>
      <w:tr w:rsidR="00E43F49" w:rsidRPr="00634A56" w14:paraId="008EB98E" w14:textId="77777777" w:rsidTr="00CC3B32">
        <w:tc>
          <w:tcPr>
            <w:tcW w:w="1710" w:type="dxa"/>
            <w:vMerge/>
            <w:tcBorders>
              <w:left w:val="nil"/>
            </w:tcBorders>
          </w:tcPr>
          <w:p w14:paraId="51C8469C" w14:textId="77777777" w:rsidR="00E43F49" w:rsidRPr="00634A56" w:rsidRDefault="00E43F49" w:rsidP="00717930">
            <w:pPr>
              <w:pStyle w:val="TableParagraph"/>
            </w:pPr>
          </w:p>
        </w:tc>
        <w:tc>
          <w:tcPr>
            <w:tcW w:w="1710" w:type="dxa"/>
            <w:tcBorders>
              <w:left w:val="nil"/>
            </w:tcBorders>
          </w:tcPr>
          <w:p w14:paraId="0B49AE95" w14:textId="77777777" w:rsidR="00E43F49" w:rsidRPr="00634A56" w:rsidRDefault="00E43F49" w:rsidP="00717930">
            <w:pPr>
              <w:pStyle w:val="TableParagraph"/>
              <w:ind w:left="-1"/>
            </w:pPr>
            <w:r w:rsidRPr="00634A56">
              <w:t>Sows</w:t>
            </w:r>
          </w:p>
        </w:tc>
        <w:tc>
          <w:tcPr>
            <w:tcW w:w="3420" w:type="dxa"/>
          </w:tcPr>
          <w:p w14:paraId="24BB50CA" w14:textId="77777777" w:rsidR="00E43F49" w:rsidRPr="00634A56" w:rsidRDefault="00E43F49" w:rsidP="00717930">
            <w:pPr>
              <w:pStyle w:val="TableParagraph"/>
              <w:ind w:left="84"/>
            </w:pPr>
            <w:r w:rsidRPr="00634A56">
              <w:t xml:space="preserve">Females for reproduction, which </w:t>
            </w:r>
            <w:r w:rsidRPr="00634A56">
              <w:lastRenderedPageBreak/>
              <w:t>have mated or have been inseminated at least once</w:t>
            </w:r>
          </w:p>
        </w:tc>
        <w:tc>
          <w:tcPr>
            <w:tcW w:w="1698" w:type="dxa"/>
          </w:tcPr>
          <w:p w14:paraId="411713E0" w14:textId="77777777" w:rsidR="00E43F49" w:rsidRPr="00634A56" w:rsidRDefault="00E43F49" w:rsidP="00717930">
            <w:pPr>
              <w:pStyle w:val="TableParagraph"/>
              <w:ind w:left="84"/>
            </w:pPr>
          </w:p>
        </w:tc>
        <w:tc>
          <w:tcPr>
            <w:tcW w:w="1706" w:type="dxa"/>
          </w:tcPr>
          <w:p w14:paraId="2D623E96" w14:textId="77777777" w:rsidR="00E43F49" w:rsidRPr="00634A56" w:rsidRDefault="00E43F49" w:rsidP="00717930">
            <w:pPr>
              <w:pStyle w:val="TableParagraph"/>
            </w:pPr>
          </w:p>
        </w:tc>
        <w:tc>
          <w:tcPr>
            <w:tcW w:w="1706" w:type="dxa"/>
          </w:tcPr>
          <w:p w14:paraId="2D07BB8A" w14:textId="77777777" w:rsidR="00E43F49" w:rsidRPr="00634A56" w:rsidRDefault="00E43F49" w:rsidP="00717930">
            <w:pPr>
              <w:pStyle w:val="TableParagraph"/>
            </w:pPr>
          </w:p>
        </w:tc>
        <w:tc>
          <w:tcPr>
            <w:tcW w:w="2210" w:type="dxa"/>
            <w:tcBorders>
              <w:right w:val="nil"/>
            </w:tcBorders>
          </w:tcPr>
          <w:p w14:paraId="1CB255B5" w14:textId="77777777" w:rsidR="00E43F49" w:rsidRPr="00634A56" w:rsidRDefault="00E43F49" w:rsidP="00717930">
            <w:pPr>
              <w:pStyle w:val="TableParagraph"/>
              <w:ind w:left="84"/>
            </w:pPr>
            <w:r w:rsidRPr="00634A56">
              <w:t xml:space="preserve">Two full reproduction </w:t>
            </w:r>
            <w:r w:rsidRPr="00634A56">
              <w:lastRenderedPageBreak/>
              <w:t>cycles</w:t>
            </w:r>
          </w:p>
        </w:tc>
      </w:tr>
      <w:tr w:rsidR="00E43F49" w:rsidRPr="00634A56" w14:paraId="4CA6E0D8" w14:textId="77777777" w:rsidTr="00CC3B32">
        <w:tc>
          <w:tcPr>
            <w:tcW w:w="1710" w:type="dxa"/>
            <w:vMerge/>
            <w:tcBorders>
              <w:left w:val="nil"/>
            </w:tcBorders>
          </w:tcPr>
          <w:p w14:paraId="7E7123EB" w14:textId="77777777" w:rsidR="00E43F49" w:rsidRPr="00634A56" w:rsidRDefault="00E43F49" w:rsidP="00717930">
            <w:pPr>
              <w:pStyle w:val="TableParagraph"/>
            </w:pPr>
          </w:p>
        </w:tc>
        <w:tc>
          <w:tcPr>
            <w:tcW w:w="1710" w:type="dxa"/>
            <w:tcBorders>
              <w:left w:val="nil"/>
            </w:tcBorders>
          </w:tcPr>
          <w:p w14:paraId="557BFC6F" w14:textId="77777777" w:rsidR="00E43F49" w:rsidRPr="00634A56" w:rsidRDefault="00E43F49" w:rsidP="00717930">
            <w:pPr>
              <w:pStyle w:val="TableParagraph"/>
              <w:ind w:left="-1"/>
            </w:pPr>
            <w:r w:rsidRPr="00634A56">
              <w:t>Sows,</w:t>
            </w:r>
            <w:r w:rsidRPr="00634A56">
              <w:rPr>
                <w:spacing w:val="16"/>
              </w:rPr>
              <w:t xml:space="preserve"> </w:t>
            </w:r>
            <w:r w:rsidRPr="00634A56">
              <w:t>in</w:t>
            </w:r>
            <w:r w:rsidRPr="00634A56">
              <w:rPr>
                <w:spacing w:val="14"/>
              </w:rPr>
              <w:t xml:space="preserve"> </w:t>
            </w:r>
            <w:r w:rsidRPr="00634A56">
              <w:t>order</w:t>
            </w:r>
            <w:r w:rsidRPr="00634A56">
              <w:rPr>
                <w:spacing w:val="12"/>
              </w:rPr>
              <w:t xml:space="preserve"> </w:t>
            </w:r>
            <w:r w:rsidRPr="00634A56">
              <w:t>to</w:t>
            </w:r>
            <w:r w:rsidRPr="00634A56">
              <w:rPr>
                <w:spacing w:val="14"/>
              </w:rPr>
              <w:t xml:space="preserve"> </w:t>
            </w:r>
            <w:r w:rsidRPr="00634A56">
              <w:t>have benefit</w:t>
            </w:r>
            <w:r w:rsidRPr="00634A56">
              <w:rPr>
                <w:spacing w:val="40"/>
              </w:rPr>
              <w:t xml:space="preserve"> </w:t>
            </w:r>
            <w:r w:rsidRPr="00634A56">
              <w:t>in</w:t>
            </w:r>
            <w:r w:rsidRPr="00634A56">
              <w:rPr>
                <w:spacing w:val="40"/>
              </w:rPr>
              <w:t xml:space="preserve"> </w:t>
            </w:r>
            <w:r w:rsidRPr="00634A56">
              <w:t>piglets</w:t>
            </w:r>
          </w:p>
        </w:tc>
        <w:tc>
          <w:tcPr>
            <w:tcW w:w="3420" w:type="dxa"/>
          </w:tcPr>
          <w:p w14:paraId="109022B1" w14:textId="77777777" w:rsidR="00E43F49" w:rsidRPr="00634A56" w:rsidRDefault="00E43F49" w:rsidP="00717930">
            <w:pPr>
              <w:pStyle w:val="TableParagraph"/>
              <w:ind w:left="84"/>
            </w:pPr>
            <w:r w:rsidRPr="00634A56">
              <w:t xml:space="preserve">Females for reproduction, which have mated or have been inseminated at least once. For cases where the benefit of feeding the additive to the sows will be claimed in the </w:t>
            </w:r>
            <w:bookmarkStart w:id="30" w:name="_Hlk178340709"/>
            <w:r w:rsidRPr="00634A56">
              <w:t>piglets</w:t>
            </w:r>
            <w:bookmarkEnd w:id="30"/>
            <w:r w:rsidRPr="00634A56">
              <w:t>.</w:t>
            </w:r>
          </w:p>
        </w:tc>
        <w:tc>
          <w:tcPr>
            <w:tcW w:w="1698" w:type="dxa"/>
          </w:tcPr>
          <w:p w14:paraId="048F9727" w14:textId="77777777" w:rsidR="00E43F49" w:rsidRPr="00634A56" w:rsidRDefault="00E43F49" w:rsidP="00717930">
            <w:pPr>
              <w:pStyle w:val="TableParagraph"/>
            </w:pPr>
          </w:p>
        </w:tc>
        <w:tc>
          <w:tcPr>
            <w:tcW w:w="1706" w:type="dxa"/>
          </w:tcPr>
          <w:p w14:paraId="13A66526" w14:textId="77777777" w:rsidR="00E43F49" w:rsidRPr="00634A56" w:rsidRDefault="00E43F49" w:rsidP="00717930">
            <w:pPr>
              <w:pStyle w:val="TableParagraph"/>
            </w:pPr>
          </w:p>
        </w:tc>
        <w:tc>
          <w:tcPr>
            <w:tcW w:w="1706" w:type="dxa"/>
          </w:tcPr>
          <w:p w14:paraId="71831C32" w14:textId="77777777" w:rsidR="00E43F49" w:rsidRPr="00634A56" w:rsidRDefault="00E43F49" w:rsidP="00717930">
            <w:pPr>
              <w:pStyle w:val="TableParagraph"/>
            </w:pPr>
          </w:p>
        </w:tc>
        <w:tc>
          <w:tcPr>
            <w:tcW w:w="2210" w:type="dxa"/>
            <w:tcBorders>
              <w:right w:val="nil"/>
            </w:tcBorders>
          </w:tcPr>
          <w:p w14:paraId="4DDDAF9C" w14:textId="77777777" w:rsidR="00E43F49" w:rsidRPr="00634A56" w:rsidRDefault="00E43F49" w:rsidP="00717930">
            <w:pPr>
              <w:pStyle w:val="TableParagraph"/>
              <w:ind w:left="84"/>
            </w:pPr>
            <w:r w:rsidRPr="00634A56">
              <w:t>No later than from parturition</w:t>
            </w:r>
            <w:r w:rsidRPr="00634A56">
              <w:rPr>
                <w:spacing w:val="16"/>
              </w:rPr>
              <w:t xml:space="preserve"> </w:t>
            </w:r>
            <w:r w:rsidRPr="00634A56">
              <w:t>until the</w:t>
            </w:r>
            <w:r w:rsidRPr="00634A56">
              <w:rPr>
                <w:spacing w:val="40"/>
              </w:rPr>
              <w:t xml:space="preserve"> </w:t>
            </w:r>
            <w:r w:rsidRPr="00634A56">
              <w:t>end</w:t>
            </w:r>
            <w:r w:rsidRPr="00634A56">
              <w:rPr>
                <w:spacing w:val="40"/>
              </w:rPr>
              <w:t xml:space="preserve"> </w:t>
            </w:r>
            <w:r w:rsidRPr="00634A56">
              <w:t>of the weaning period (but no less than 28 days)</w:t>
            </w:r>
          </w:p>
        </w:tc>
      </w:tr>
      <w:tr w:rsidR="00E43F49" w:rsidRPr="00634A56" w14:paraId="40CF73DB" w14:textId="77777777" w:rsidTr="00CC3B32">
        <w:tc>
          <w:tcPr>
            <w:tcW w:w="1710" w:type="dxa"/>
            <w:vMerge/>
            <w:tcBorders>
              <w:left w:val="nil"/>
            </w:tcBorders>
          </w:tcPr>
          <w:p w14:paraId="390C8AE5" w14:textId="77777777" w:rsidR="00E43F49" w:rsidRPr="00634A56" w:rsidRDefault="00E43F49" w:rsidP="00717930">
            <w:pPr>
              <w:pStyle w:val="TableParagraph"/>
            </w:pPr>
          </w:p>
        </w:tc>
        <w:tc>
          <w:tcPr>
            <w:tcW w:w="1710" w:type="dxa"/>
            <w:tcBorders>
              <w:left w:val="nil"/>
            </w:tcBorders>
          </w:tcPr>
          <w:p w14:paraId="31395786" w14:textId="77777777" w:rsidR="00E43F49" w:rsidRPr="00634A56" w:rsidRDefault="00E43F49" w:rsidP="00717930">
            <w:pPr>
              <w:pStyle w:val="TableParagraph"/>
            </w:pPr>
            <w:r w:rsidRPr="00634A56">
              <w:t>Boars</w:t>
            </w:r>
          </w:p>
        </w:tc>
        <w:tc>
          <w:tcPr>
            <w:tcW w:w="3420" w:type="dxa"/>
          </w:tcPr>
          <w:p w14:paraId="7FDF6B78" w14:textId="77777777" w:rsidR="00E43F49" w:rsidRPr="00634A56" w:rsidRDefault="00E43F49" w:rsidP="00717930">
            <w:pPr>
              <w:pStyle w:val="TableParagraph"/>
              <w:ind w:left="84" w:right="111"/>
            </w:pPr>
            <w:r w:rsidRPr="00634A56">
              <w:t>Males for reproduction, from entry in the reproduction period</w:t>
            </w:r>
          </w:p>
        </w:tc>
        <w:tc>
          <w:tcPr>
            <w:tcW w:w="1698" w:type="dxa"/>
          </w:tcPr>
          <w:p w14:paraId="392AD8D9" w14:textId="77777777" w:rsidR="00E43F49" w:rsidRPr="00634A56" w:rsidRDefault="00E43F49" w:rsidP="00717930">
            <w:pPr>
              <w:pStyle w:val="TableParagraph"/>
            </w:pPr>
          </w:p>
        </w:tc>
        <w:tc>
          <w:tcPr>
            <w:tcW w:w="1706" w:type="dxa"/>
          </w:tcPr>
          <w:p w14:paraId="3BCDD938" w14:textId="77777777" w:rsidR="00E43F49" w:rsidRPr="00634A56" w:rsidRDefault="00E43F49" w:rsidP="00717930">
            <w:pPr>
              <w:pStyle w:val="TableParagraph"/>
            </w:pPr>
          </w:p>
        </w:tc>
        <w:tc>
          <w:tcPr>
            <w:tcW w:w="1706" w:type="dxa"/>
          </w:tcPr>
          <w:p w14:paraId="631311C2" w14:textId="77777777" w:rsidR="00E43F49" w:rsidRPr="00634A56" w:rsidRDefault="00E43F49" w:rsidP="00717930">
            <w:pPr>
              <w:pStyle w:val="TableParagraph"/>
            </w:pPr>
          </w:p>
        </w:tc>
        <w:tc>
          <w:tcPr>
            <w:tcW w:w="2210" w:type="dxa"/>
            <w:tcBorders>
              <w:right w:val="nil"/>
            </w:tcBorders>
          </w:tcPr>
          <w:p w14:paraId="6D9D2633" w14:textId="77777777" w:rsidR="00E43F49" w:rsidRPr="00634A56" w:rsidRDefault="00E43F49" w:rsidP="00717930">
            <w:pPr>
              <w:pStyle w:val="TableParagraph"/>
            </w:pPr>
          </w:p>
        </w:tc>
      </w:tr>
      <w:tr w:rsidR="00E43F49" w:rsidRPr="00634A56" w14:paraId="55B00ABB" w14:textId="77777777" w:rsidTr="00CC3B32">
        <w:tc>
          <w:tcPr>
            <w:tcW w:w="1710" w:type="dxa"/>
            <w:vMerge/>
            <w:tcBorders>
              <w:left w:val="nil"/>
            </w:tcBorders>
          </w:tcPr>
          <w:p w14:paraId="719C5FD0" w14:textId="77777777" w:rsidR="00E43F49" w:rsidRPr="00634A56" w:rsidRDefault="00E43F49" w:rsidP="00717930">
            <w:pPr>
              <w:pStyle w:val="TableParagraph"/>
            </w:pPr>
          </w:p>
        </w:tc>
        <w:tc>
          <w:tcPr>
            <w:tcW w:w="1710" w:type="dxa"/>
            <w:tcBorders>
              <w:left w:val="nil"/>
            </w:tcBorders>
          </w:tcPr>
          <w:p w14:paraId="1714A4CD" w14:textId="77777777" w:rsidR="00E43F49" w:rsidRPr="00634A56" w:rsidRDefault="00E43F49" w:rsidP="00717930">
            <w:pPr>
              <w:pStyle w:val="TableParagraph"/>
            </w:pPr>
            <w:r w:rsidRPr="00634A56">
              <w:t>Pigs</w:t>
            </w:r>
          </w:p>
        </w:tc>
        <w:tc>
          <w:tcPr>
            <w:tcW w:w="3420" w:type="dxa"/>
          </w:tcPr>
          <w:p w14:paraId="0E03183B" w14:textId="77777777" w:rsidR="00E43F49" w:rsidRPr="00634A56" w:rsidRDefault="00E43F49" w:rsidP="00717930">
            <w:pPr>
              <w:pStyle w:val="TableParagraph"/>
              <w:ind w:left="84" w:right="111"/>
            </w:pPr>
            <w:r w:rsidRPr="00634A56">
              <w:t>All categories of pigs</w:t>
            </w:r>
          </w:p>
        </w:tc>
        <w:tc>
          <w:tcPr>
            <w:tcW w:w="1698" w:type="dxa"/>
          </w:tcPr>
          <w:p w14:paraId="27C5350D" w14:textId="77777777" w:rsidR="00E43F49" w:rsidRPr="00634A56" w:rsidRDefault="00E43F49" w:rsidP="00717930">
            <w:pPr>
              <w:pStyle w:val="TableParagraph"/>
            </w:pPr>
          </w:p>
        </w:tc>
        <w:tc>
          <w:tcPr>
            <w:tcW w:w="1706" w:type="dxa"/>
          </w:tcPr>
          <w:p w14:paraId="5390EE3E" w14:textId="77777777" w:rsidR="00E43F49" w:rsidRPr="00634A56" w:rsidRDefault="00E43F49" w:rsidP="00717930">
            <w:pPr>
              <w:pStyle w:val="TableParagraph"/>
            </w:pPr>
          </w:p>
        </w:tc>
        <w:tc>
          <w:tcPr>
            <w:tcW w:w="1706" w:type="dxa"/>
          </w:tcPr>
          <w:p w14:paraId="7A10950A" w14:textId="77777777" w:rsidR="00E43F49" w:rsidRPr="00634A56" w:rsidRDefault="00E43F49" w:rsidP="00717930">
            <w:pPr>
              <w:pStyle w:val="TableParagraph"/>
            </w:pPr>
          </w:p>
        </w:tc>
        <w:tc>
          <w:tcPr>
            <w:tcW w:w="2210" w:type="dxa"/>
            <w:tcBorders>
              <w:right w:val="nil"/>
            </w:tcBorders>
          </w:tcPr>
          <w:p w14:paraId="69329CA3" w14:textId="77777777" w:rsidR="00E43F49" w:rsidRPr="00634A56" w:rsidRDefault="00E43F49" w:rsidP="00717930">
            <w:pPr>
              <w:pStyle w:val="TableParagraph"/>
            </w:pPr>
          </w:p>
        </w:tc>
      </w:tr>
      <w:tr w:rsidR="00E43F49" w:rsidRPr="00634A56" w14:paraId="0B501859" w14:textId="77777777" w:rsidTr="00CC3B32">
        <w:tc>
          <w:tcPr>
            <w:tcW w:w="1710" w:type="dxa"/>
            <w:vMerge w:val="restart"/>
            <w:tcBorders>
              <w:left w:val="nil"/>
            </w:tcBorders>
          </w:tcPr>
          <w:p w14:paraId="5D9888E4" w14:textId="415DD726" w:rsidR="00E43F49" w:rsidRPr="00634A56" w:rsidRDefault="00E43F49" w:rsidP="00717930">
            <w:pPr>
              <w:pStyle w:val="TableParagraph"/>
            </w:pPr>
            <w:r w:rsidRPr="00634A56">
              <w:t>Minor porcine species</w:t>
            </w:r>
            <w:r w:rsidR="00EE7475" w:rsidRPr="00634A56" w:rsidDel="00EE7475">
              <w:t xml:space="preserve"> </w:t>
            </w:r>
          </w:p>
        </w:tc>
        <w:tc>
          <w:tcPr>
            <w:tcW w:w="1710" w:type="dxa"/>
            <w:tcBorders>
              <w:left w:val="nil"/>
            </w:tcBorders>
          </w:tcPr>
          <w:p w14:paraId="3FC86E51" w14:textId="777517BD" w:rsidR="00E43F49" w:rsidRPr="00634A56" w:rsidRDefault="00E43F49" w:rsidP="00717930">
            <w:pPr>
              <w:pStyle w:val="TableParagraph"/>
            </w:pPr>
            <w:r w:rsidRPr="00634A56">
              <w:t>Suckling piglets of minor porcine species</w:t>
            </w:r>
            <w:r w:rsidR="00C93BBC" w:rsidRPr="00634A56">
              <w:t xml:space="preserve"> </w:t>
            </w:r>
          </w:p>
        </w:tc>
        <w:tc>
          <w:tcPr>
            <w:tcW w:w="3420" w:type="dxa"/>
          </w:tcPr>
          <w:p w14:paraId="073CEAF4" w14:textId="77777777" w:rsidR="00E43F49" w:rsidRPr="00634A56" w:rsidRDefault="00E43F49" w:rsidP="00717930">
            <w:pPr>
              <w:pStyle w:val="TableParagraph"/>
              <w:ind w:left="84" w:right="111"/>
            </w:pPr>
            <w:r w:rsidRPr="00634A56">
              <w:t>Piglets of all minor porcine species getting milk from sows, reared for reproduction or meat production, from birth until weaning</w:t>
            </w:r>
          </w:p>
        </w:tc>
        <w:tc>
          <w:tcPr>
            <w:tcW w:w="1698" w:type="dxa"/>
          </w:tcPr>
          <w:p w14:paraId="470E37BB" w14:textId="77777777" w:rsidR="00E43F49" w:rsidRPr="00634A56" w:rsidRDefault="00E43F49" w:rsidP="00717930">
            <w:pPr>
              <w:pStyle w:val="TableParagraph"/>
            </w:pPr>
          </w:p>
        </w:tc>
        <w:tc>
          <w:tcPr>
            <w:tcW w:w="1706" w:type="dxa"/>
          </w:tcPr>
          <w:p w14:paraId="077CD768" w14:textId="50B54D1B" w:rsidR="00E43F49" w:rsidRPr="00634A56" w:rsidRDefault="00E43F49" w:rsidP="00717930">
            <w:pPr>
              <w:pStyle w:val="TableParagraph"/>
              <w:rPr>
                <w:i/>
                <w:iCs/>
              </w:rPr>
            </w:pPr>
          </w:p>
        </w:tc>
        <w:tc>
          <w:tcPr>
            <w:tcW w:w="1706" w:type="dxa"/>
          </w:tcPr>
          <w:p w14:paraId="5B60556B" w14:textId="77777777" w:rsidR="00E43F49" w:rsidRPr="00634A56" w:rsidRDefault="00E43F49" w:rsidP="00717930">
            <w:pPr>
              <w:pStyle w:val="TableParagraph"/>
            </w:pPr>
          </w:p>
        </w:tc>
        <w:tc>
          <w:tcPr>
            <w:tcW w:w="2210" w:type="dxa"/>
            <w:tcBorders>
              <w:right w:val="nil"/>
            </w:tcBorders>
          </w:tcPr>
          <w:p w14:paraId="19B9E342" w14:textId="77777777" w:rsidR="00E43F49" w:rsidRPr="00634A56" w:rsidRDefault="00E43F49" w:rsidP="00717930">
            <w:pPr>
              <w:pStyle w:val="TableParagraph"/>
            </w:pPr>
          </w:p>
        </w:tc>
      </w:tr>
      <w:tr w:rsidR="00E43F49" w:rsidRPr="00634A56" w14:paraId="39D038B1" w14:textId="77777777" w:rsidTr="00CC3B32">
        <w:tc>
          <w:tcPr>
            <w:tcW w:w="1710" w:type="dxa"/>
            <w:vMerge/>
            <w:tcBorders>
              <w:left w:val="nil"/>
            </w:tcBorders>
          </w:tcPr>
          <w:p w14:paraId="1AC2B8BE" w14:textId="77777777" w:rsidR="00E43F49" w:rsidRPr="00634A56" w:rsidRDefault="00E43F49" w:rsidP="00717930">
            <w:pPr>
              <w:pStyle w:val="TableParagraph"/>
            </w:pPr>
          </w:p>
        </w:tc>
        <w:tc>
          <w:tcPr>
            <w:tcW w:w="1710" w:type="dxa"/>
            <w:tcBorders>
              <w:left w:val="nil"/>
            </w:tcBorders>
          </w:tcPr>
          <w:p w14:paraId="3B362385" w14:textId="77777777" w:rsidR="00E43F49" w:rsidRPr="00634A56" w:rsidRDefault="00E43F49" w:rsidP="00717930">
            <w:pPr>
              <w:pStyle w:val="TableParagraph"/>
            </w:pPr>
            <w:r w:rsidRPr="00634A56">
              <w:t>Weaned piglets of minor porcine species</w:t>
            </w:r>
          </w:p>
        </w:tc>
        <w:tc>
          <w:tcPr>
            <w:tcW w:w="3420" w:type="dxa"/>
          </w:tcPr>
          <w:p w14:paraId="26FD7EA2" w14:textId="77777777" w:rsidR="00E43F49" w:rsidRPr="00634A56" w:rsidRDefault="00E43F49" w:rsidP="00717930">
            <w:pPr>
              <w:pStyle w:val="TableParagraph"/>
              <w:ind w:left="84" w:right="111"/>
            </w:pPr>
            <w:r w:rsidRPr="00634A56">
              <w:t>Piglets of all minor porcine species reared for reproduction or meat production, having completed the suckling period until the end of the post-weaning period (transition period)</w:t>
            </w:r>
          </w:p>
        </w:tc>
        <w:tc>
          <w:tcPr>
            <w:tcW w:w="1698" w:type="dxa"/>
          </w:tcPr>
          <w:p w14:paraId="65EFD41B" w14:textId="77777777" w:rsidR="00E43F49" w:rsidRPr="00634A56" w:rsidRDefault="00E43F49" w:rsidP="00717930">
            <w:pPr>
              <w:pStyle w:val="TableParagraph"/>
            </w:pPr>
          </w:p>
        </w:tc>
        <w:tc>
          <w:tcPr>
            <w:tcW w:w="1706" w:type="dxa"/>
          </w:tcPr>
          <w:p w14:paraId="3CA9060C" w14:textId="77777777" w:rsidR="00E43F49" w:rsidRPr="00634A56" w:rsidRDefault="00E43F49" w:rsidP="00717930">
            <w:pPr>
              <w:pStyle w:val="TableParagraph"/>
            </w:pPr>
          </w:p>
        </w:tc>
        <w:tc>
          <w:tcPr>
            <w:tcW w:w="1706" w:type="dxa"/>
          </w:tcPr>
          <w:p w14:paraId="3B59C5F6" w14:textId="77777777" w:rsidR="00E43F49" w:rsidRPr="00634A56" w:rsidRDefault="00E43F49" w:rsidP="00717930">
            <w:pPr>
              <w:pStyle w:val="TableParagraph"/>
            </w:pPr>
          </w:p>
        </w:tc>
        <w:tc>
          <w:tcPr>
            <w:tcW w:w="2210" w:type="dxa"/>
            <w:tcBorders>
              <w:right w:val="nil"/>
            </w:tcBorders>
          </w:tcPr>
          <w:p w14:paraId="7E0C52C5" w14:textId="77777777" w:rsidR="00E43F49" w:rsidRPr="00634A56" w:rsidRDefault="00E43F49" w:rsidP="00717930">
            <w:pPr>
              <w:pStyle w:val="TableParagraph"/>
            </w:pPr>
          </w:p>
        </w:tc>
      </w:tr>
      <w:tr w:rsidR="00E43F49" w:rsidRPr="00634A56" w14:paraId="214AB7B4" w14:textId="77777777" w:rsidTr="00CC3B32">
        <w:tc>
          <w:tcPr>
            <w:tcW w:w="1710" w:type="dxa"/>
            <w:vMerge/>
            <w:tcBorders>
              <w:left w:val="nil"/>
            </w:tcBorders>
          </w:tcPr>
          <w:p w14:paraId="041BB226" w14:textId="77777777" w:rsidR="00E43F49" w:rsidRPr="00634A56" w:rsidRDefault="00E43F49" w:rsidP="00717930">
            <w:pPr>
              <w:pStyle w:val="TableParagraph"/>
            </w:pPr>
          </w:p>
        </w:tc>
        <w:tc>
          <w:tcPr>
            <w:tcW w:w="1710" w:type="dxa"/>
            <w:tcBorders>
              <w:left w:val="nil"/>
            </w:tcBorders>
          </w:tcPr>
          <w:p w14:paraId="358E1919" w14:textId="77777777" w:rsidR="00E43F49" w:rsidRPr="00634A56" w:rsidRDefault="00E43F49" w:rsidP="00717930">
            <w:pPr>
              <w:pStyle w:val="TableParagraph"/>
            </w:pPr>
            <w:r w:rsidRPr="00634A56">
              <w:t>Piglets of minor porcine species</w:t>
            </w:r>
          </w:p>
        </w:tc>
        <w:tc>
          <w:tcPr>
            <w:tcW w:w="3420" w:type="dxa"/>
          </w:tcPr>
          <w:p w14:paraId="27659DE3" w14:textId="77777777" w:rsidR="00E43F49" w:rsidRPr="00634A56" w:rsidRDefault="00E43F49" w:rsidP="00717930">
            <w:pPr>
              <w:pStyle w:val="TableParagraph"/>
              <w:ind w:left="84" w:right="111"/>
            </w:pPr>
            <w:r w:rsidRPr="00634A56">
              <w:t>Piglets of all minor porcine species reared for reproduction or meat production, from birth until the end of the post-weaning period (transition period)</w:t>
            </w:r>
          </w:p>
        </w:tc>
        <w:tc>
          <w:tcPr>
            <w:tcW w:w="1698" w:type="dxa"/>
          </w:tcPr>
          <w:p w14:paraId="0066E416" w14:textId="77777777" w:rsidR="00E43F49" w:rsidRPr="00634A56" w:rsidRDefault="00E43F49" w:rsidP="00717930">
            <w:pPr>
              <w:pStyle w:val="TableParagraph"/>
            </w:pPr>
          </w:p>
        </w:tc>
        <w:tc>
          <w:tcPr>
            <w:tcW w:w="1706" w:type="dxa"/>
          </w:tcPr>
          <w:p w14:paraId="0648D293" w14:textId="77777777" w:rsidR="00E43F49" w:rsidRPr="00634A56" w:rsidRDefault="00E43F49" w:rsidP="00717930">
            <w:pPr>
              <w:pStyle w:val="TableParagraph"/>
            </w:pPr>
          </w:p>
        </w:tc>
        <w:tc>
          <w:tcPr>
            <w:tcW w:w="1706" w:type="dxa"/>
          </w:tcPr>
          <w:p w14:paraId="32C2F5D2" w14:textId="77777777" w:rsidR="00E43F49" w:rsidRPr="00634A56" w:rsidRDefault="00E43F49" w:rsidP="00717930">
            <w:pPr>
              <w:pStyle w:val="TableParagraph"/>
            </w:pPr>
          </w:p>
        </w:tc>
        <w:tc>
          <w:tcPr>
            <w:tcW w:w="2210" w:type="dxa"/>
            <w:tcBorders>
              <w:right w:val="nil"/>
            </w:tcBorders>
          </w:tcPr>
          <w:p w14:paraId="7C5D45C6" w14:textId="77777777" w:rsidR="00E43F49" w:rsidRPr="00634A56" w:rsidRDefault="00E43F49" w:rsidP="00717930">
            <w:pPr>
              <w:pStyle w:val="TableParagraph"/>
            </w:pPr>
          </w:p>
        </w:tc>
      </w:tr>
      <w:tr w:rsidR="00E43F49" w:rsidRPr="00634A56" w14:paraId="16BAD5DA" w14:textId="77777777" w:rsidTr="00CC3B32">
        <w:tc>
          <w:tcPr>
            <w:tcW w:w="1710" w:type="dxa"/>
            <w:vMerge/>
            <w:tcBorders>
              <w:left w:val="nil"/>
            </w:tcBorders>
          </w:tcPr>
          <w:p w14:paraId="4A762C83" w14:textId="77777777" w:rsidR="00E43F49" w:rsidRPr="00634A56" w:rsidRDefault="00E43F49" w:rsidP="00717930">
            <w:pPr>
              <w:pStyle w:val="TableParagraph"/>
            </w:pPr>
          </w:p>
        </w:tc>
        <w:tc>
          <w:tcPr>
            <w:tcW w:w="1710" w:type="dxa"/>
            <w:tcBorders>
              <w:left w:val="nil"/>
            </w:tcBorders>
          </w:tcPr>
          <w:p w14:paraId="3296794E" w14:textId="77777777" w:rsidR="00E43F49" w:rsidRPr="00634A56" w:rsidRDefault="00E43F49" w:rsidP="00717930">
            <w:pPr>
              <w:pStyle w:val="TableParagraph"/>
            </w:pPr>
            <w:r w:rsidRPr="00634A56">
              <w:t xml:space="preserve">Minor porcine species for fattening </w:t>
            </w:r>
          </w:p>
        </w:tc>
        <w:tc>
          <w:tcPr>
            <w:tcW w:w="3420" w:type="dxa"/>
          </w:tcPr>
          <w:p w14:paraId="51B86566" w14:textId="77777777" w:rsidR="00E43F49" w:rsidRPr="00634A56" w:rsidRDefault="00E43F49" w:rsidP="00717930">
            <w:pPr>
              <w:pStyle w:val="TableParagraph"/>
              <w:ind w:left="84" w:right="111"/>
            </w:pPr>
            <w:r w:rsidRPr="00634A56">
              <w:t>Animals of all minor porcine species for meat production, from the end of the post-weaning period (transition period) until date of slaughter</w:t>
            </w:r>
          </w:p>
        </w:tc>
        <w:tc>
          <w:tcPr>
            <w:tcW w:w="1698" w:type="dxa"/>
          </w:tcPr>
          <w:p w14:paraId="2A16DF82" w14:textId="77777777" w:rsidR="00E43F49" w:rsidRPr="00634A56" w:rsidRDefault="00E43F49" w:rsidP="00717930">
            <w:pPr>
              <w:pStyle w:val="TableParagraph"/>
            </w:pPr>
          </w:p>
        </w:tc>
        <w:tc>
          <w:tcPr>
            <w:tcW w:w="1706" w:type="dxa"/>
          </w:tcPr>
          <w:p w14:paraId="4A8955D1" w14:textId="77777777" w:rsidR="00E43F49" w:rsidRPr="00634A56" w:rsidRDefault="00E43F49" w:rsidP="00717930">
            <w:pPr>
              <w:pStyle w:val="TableParagraph"/>
            </w:pPr>
          </w:p>
        </w:tc>
        <w:tc>
          <w:tcPr>
            <w:tcW w:w="1706" w:type="dxa"/>
          </w:tcPr>
          <w:p w14:paraId="11AE19BB" w14:textId="77777777" w:rsidR="00E43F49" w:rsidRPr="00634A56" w:rsidRDefault="00E43F49" w:rsidP="00717930">
            <w:pPr>
              <w:pStyle w:val="TableParagraph"/>
            </w:pPr>
          </w:p>
        </w:tc>
        <w:tc>
          <w:tcPr>
            <w:tcW w:w="2210" w:type="dxa"/>
            <w:tcBorders>
              <w:right w:val="nil"/>
            </w:tcBorders>
          </w:tcPr>
          <w:p w14:paraId="5F1DD680" w14:textId="77777777" w:rsidR="00E43F49" w:rsidRPr="00634A56" w:rsidRDefault="00E43F49" w:rsidP="00717930">
            <w:pPr>
              <w:pStyle w:val="TableParagraph"/>
            </w:pPr>
          </w:p>
        </w:tc>
      </w:tr>
      <w:tr w:rsidR="00E43F49" w:rsidRPr="00634A56" w14:paraId="0B24F7DE" w14:textId="77777777" w:rsidTr="00CC3B32">
        <w:tc>
          <w:tcPr>
            <w:tcW w:w="1710" w:type="dxa"/>
            <w:vMerge/>
            <w:tcBorders>
              <w:left w:val="nil"/>
            </w:tcBorders>
          </w:tcPr>
          <w:p w14:paraId="18AACE82" w14:textId="77777777" w:rsidR="00E43F49" w:rsidRPr="00634A56" w:rsidRDefault="00E43F49" w:rsidP="00717930">
            <w:pPr>
              <w:pStyle w:val="TableParagraph"/>
            </w:pPr>
          </w:p>
        </w:tc>
        <w:tc>
          <w:tcPr>
            <w:tcW w:w="1710" w:type="dxa"/>
            <w:tcBorders>
              <w:left w:val="nil"/>
            </w:tcBorders>
          </w:tcPr>
          <w:p w14:paraId="6BC1218C" w14:textId="77777777" w:rsidR="00E43F49" w:rsidRPr="00634A56" w:rsidRDefault="00E43F49" w:rsidP="00717930">
            <w:pPr>
              <w:pStyle w:val="TableParagraph"/>
            </w:pPr>
            <w:r w:rsidRPr="00634A56">
              <w:t>Minor porcine species reared for reproduction</w:t>
            </w:r>
          </w:p>
        </w:tc>
        <w:tc>
          <w:tcPr>
            <w:tcW w:w="3420" w:type="dxa"/>
          </w:tcPr>
          <w:p w14:paraId="6B30ED45" w14:textId="77777777" w:rsidR="00E43F49" w:rsidRPr="00634A56" w:rsidRDefault="00E43F49" w:rsidP="00717930">
            <w:pPr>
              <w:pStyle w:val="TableParagraph"/>
              <w:ind w:left="84" w:right="111"/>
            </w:pPr>
            <w:r w:rsidRPr="00634A56">
              <w:t>Animals of all minor porcine species reared for reproduction, from the end of the post-weaning period (transition period) until entry in the reproduction period</w:t>
            </w:r>
          </w:p>
        </w:tc>
        <w:tc>
          <w:tcPr>
            <w:tcW w:w="1698" w:type="dxa"/>
          </w:tcPr>
          <w:p w14:paraId="4F0B622E" w14:textId="77777777" w:rsidR="00E43F49" w:rsidRPr="00634A56" w:rsidRDefault="00E43F49" w:rsidP="00717930">
            <w:pPr>
              <w:pStyle w:val="TableParagraph"/>
            </w:pPr>
          </w:p>
        </w:tc>
        <w:tc>
          <w:tcPr>
            <w:tcW w:w="1706" w:type="dxa"/>
          </w:tcPr>
          <w:p w14:paraId="02C27121" w14:textId="77777777" w:rsidR="00E43F49" w:rsidRPr="00634A56" w:rsidRDefault="00E43F49" w:rsidP="00717930">
            <w:pPr>
              <w:pStyle w:val="TableParagraph"/>
            </w:pPr>
          </w:p>
        </w:tc>
        <w:tc>
          <w:tcPr>
            <w:tcW w:w="1706" w:type="dxa"/>
          </w:tcPr>
          <w:p w14:paraId="787AC079" w14:textId="77777777" w:rsidR="00E43F49" w:rsidRPr="00634A56" w:rsidRDefault="00E43F49" w:rsidP="00717930">
            <w:pPr>
              <w:pStyle w:val="TableParagraph"/>
            </w:pPr>
          </w:p>
        </w:tc>
        <w:tc>
          <w:tcPr>
            <w:tcW w:w="2210" w:type="dxa"/>
            <w:tcBorders>
              <w:right w:val="nil"/>
            </w:tcBorders>
          </w:tcPr>
          <w:p w14:paraId="1836D8B9" w14:textId="77777777" w:rsidR="00E43F49" w:rsidRPr="00634A56" w:rsidRDefault="00E43F49" w:rsidP="00717930">
            <w:pPr>
              <w:pStyle w:val="TableParagraph"/>
            </w:pPr>
          </w:p>
        </w:tc>
      </w:tr>
      <w:tr w:rsidR="00E43F49" w:rsidRPr="00634A56" w14:paraId="1FEF0ABB" w14:textId="77777777" w:rsidTr="00CC3B32">
        <w:tc>
          <w:tcPr>
            <w:tcW w:w="1710" w:type="dxa"/>
            <w:vMerge/>
            <w:tcBorders>
              <w:left w:val="nil"/>
            </w:tcBorders>
          </w:tcPr>
          <w:p w14:paraId="2445BE24" w14:textId="77777777" w:rsidR="00E43F49" w:rsidRPr="00634A56" w:rsidRDefault="00E43F49" w:rsidP="00717930">
            <w:pPr>
              <w:pStyle w:val="TableParagraph"/>
            </w:pPr>
          </w:p>
        </w:tc>
        <w:tc>
          <w:tcPr>
            <w:tcW w:w="1710" w:type="dxa"/>
            <w:tcBorders>
              <w:left w:val="nil"/>
            </w:tcBorders>
          </w:tcPr>
          <w:p w14:paraId="229C314A" w14:textId="77777777" w:rsidR="00E43F49" w:rsidRPr="00634A56" w:rsidRDefault="00E43F49" w:rsidP="00717930">
            <w:pPr>
              <w:pStyle w:val="TableParagraph"/>
            </w:pPr>
            <w:r w:rsidRPr="00634A56">
              <w:t>Sows of minor porcine species</w:t>
            </w:r>
          </w:p>
        </w:tc>
        <w:tc>
          <w:tcPr>
            <w:tcW w:w="3420" w:type="dxa"/>
          </w:tcPr>
          <w:p w14:paraId="5D1B9EED" w14:textId="77777777" w:rsidR="00E43F49" w:rsidRPr="00634A56" w:rsidRDefault="00E43F49" w:rsidP="00717930">
            <w:pPr>
              <w:pStyle w:val="TableParagraph"/>
              <w:ind w:left="84" w:right="111"/>
            </w:pPr>
            <w:r w:rsidRPr="00634A56">
              <w:t>Females of all minor porcine species for reproduction, which have mated or have been inseminated at least once</w:t>
            </w:r>
          </w:p>
        </w:tc>
        <w:tc>
          <w:tcPr>
            <w:tcW w:w="1698" w:type="dxa"/>
          </w:tcPr>
          <w:p w14:paraId="07ACC909" w14:textId="77777777" w:rsidR="00E43F49" w:rsidRPr="00634A56" w:rsidRDefault="00E43F49" w:rsidP="00717930">
            <w:pPr>
              <w:pStyle w:val="TableParagraph"/>
            </w:pPr>
          </w:p>
        </w:tc>
        <w:tc>
          <w:tcPr>
            <w:tcW w:w="1706" w:type="dxa"/>
          </w:tcPr>
          <w:p w14:paraId="0AA91712" w14:textId="77777777" w:rsidR="00E43F49" w:rsidRPr="00634A56" w:rsidRDefault="00E43F49" w:rsidP="00717930">
            <w:pPr>
              <w:pStyle w:val="TableParagraph"/>
            </w:pPr>
          </w:p>
        </w:tc>
        <w:tc>
          <w:tcPr>
            <w:tcW w:w="1706" w:type="dxa"/>
          </w:tcPr>
          <w:p w14:paraId="13E6B4E1" w14:textId="77777777" w:rsidR="00E43F49" w:rsidRPr="00634A56" w:rsidRDefault="00E43F49" w:rsidP="00717930">
            <w:pPr>
              <w:pStyle w:val="TableParagraph"/>
            </w:pPr>
          </w:p>
        </w:tc>
        <w:tc>
          <w:tcPr>
            <w:tcW w:w="2210" w:type="dxa"/>
            <w:tcBorders>
              <w:right w:val="nil"/>
            </w:tcBorders>
          </w:tcPr>
          <w:p w14:paraId="14B5DD14" w14:textId="77777777" w:rsidR="00E43F49" w:rsidRPr="00634A56" w:rsidRDefault="00E43F49" w:rsidP="00717930">
            <w:pPr>
              <w:pStyle w:val="TableParagraph"/>
            </w:pPr>
          </w:p>
        </w:tc>
      </w:tr>
      <w:tr w:rsidR="00E43F49" w:rsidRPr="00634A56" w14:paraId="3760EE7C" w14:textId="77777777" w:rsidTr="00CC3B32">
        <w:tc>
          <w:tcPr>
            <w:tcW w:w="1710" w:type="dxa"/>
            <w:vMerge/>
            <w:tcBorders>
              <w:left w:val="nil"/>
            </w:tcBorders>
          </w:tcPr>
          <w:p w14:paraId="307B5FD5" w14:textId="77777777" w:rsidR="00E43F49" w:rsidRPr="00634A56" w:rsidRDefault="00E43F49" w:rsidP="00717930">
            <w:pPr>
              <w:pStyle w:val="TableParagraph"/>
            </w:pPr>
          </w:p>
        </w:tc>
        <w:tc>
          <w:tcPr>
            <w:tcW w:w="1710" w:type="dxa"/>
            <w:tcBorders>
              <w:left w:val="nil"/>
            </w:tcBorders>
          </w:tcPr>
          <w:p w14:paraId="08183531" w14:textId="77777777" w:rsidR="00E43F49" w:rsidRPr="00634A56" w:rsidRDefault="00E43F49" w:rsidP="00717930">
            <w:pPr>
              <w:pStyle w:val="TableParagraph"/>
            </w:pPr>
            <w:r w:rsidRPr="00634A56">
              <w:t>Boars of minor porcine species</w:t>
            </w:r>
          </w:p>
        </w:tc>
        <w:tc>
          <w:tcPr>
            <w:tcW w:w="3420" w:type="dxa"/>
          </w:tcPr>
          <w:p w14:paraId="23BD3EDE" w14:textId="77777777" w:rsidR="00E43F49" w:rsidRPr="00634A56" w:rsidRDefault="00E43F49" w:rsidP="00717930">
            <w:pPr>
              <w:pStyle w:val="TableParagraph"/>
              <w:ind w:left="84" w:right="111"/>
            </w:pPr>
            <w:r w:rsidRPr="00634A56">
              <w:t>Males of all minor porcine species for reproduction, from entry in the reproduction period</w:t>
            </w:r>
          </w:p>
        </w:tc>
        <w:tc>
          <w:tcPr>
            <w:tcW w:w="1698" w:type="dxa"/>
          </w:tcPr>
          <w:p w14:paraId="2E21889E" w14:textId="77777777" w:rsidR="00E43F49" w:rsidRPr="00634A56" w:rsidRDefault="00E43F49" w:rsidP="00717930">
            <w:pPr>
              <w:pStyle w:val="TableParagraph"/>
            </w:pPr>
          </w:p>
        </w:tc>
        <w:tc>
          <w:tcPr>
            <w:tcW w:w="1706" w:type="dxa"/>
          </w:tcPr>
          <w:p w14:paraId="5782D131" w14:textId="77777777" w:rsidR="00E43F49" w:rsidRPr="00634A56" w:rsidRDefault="00E43F49" w:rsidP="00717930">
            <w:pPr>
              <w:pStyle w:val="TableParagraph"/>
            </w:pPr>
          </w:p>
        </w:tc>
        <w:tc>
          <w:tcPr>
            <w:tcW w:w="1706" w:type="dxa"/>
          </w:tcPr>
          <w:p w14:paraId="50A01CB1" w14:textId="77777777" w:rsidR="00E43F49" w:rsidRPr="00634A56" w:rsidRDefault="00E43F49" w:rsidP="00717930">
            <w:pPr>
              <w:pStyle w:val="TableParagraph"/>
            </w:pPr>
          </w:p>
        </w:tc>
        <w:tc>
          <w:tcPr>
            <w:tcW w:w="2210" w:type="dxa"/>
            <w:tcBorders>
              <w:right w:val="nil"/>
            </w:tcBorders>
          </w:tcPr>
          <w:p w14:paraId="29798E9D" w14:textId="77777777" w:rsidR="00E43F49" w:rsidRPr="00634A56" w:rsidRDefault="00E43F49" w:rsidP="00717930">
            <w:pPr>
              <w:pStyle w:val="TableParagraph"/>
            </w:pPr>
          </w:p>
        </w:tc>
      </w:tr>
      <w:tr w:rsidR="00E43F49" w:rsidRPr="00634A56" w14:paraId="5D8E7DF1" w14:textId="77777777" w:rsidTr="00CC3B32">
        <w:tc>
          <w:tcPr>
            <w:tcW w:w="1710" w:type="dxa"/>
            <w:vMerge/>
            <w:tcBorders>
              <w:left w:val="nil"/>
            </w:tcBorders>
          </w:tcPr>
          <w:p w14:paraId="1CA9CF89" w14:textId="77777777" w:rsidR="00E43F49" w:rsidRPr="00634A56" w:rsidRDefault="00E43F49" w:rsidP="00717930">
            <w:pPr>
              <w:pStyle w:val="TableParagraph"/>
            </w:pPr>
          </w:p>
        </w:tc>
        <w:tc>
          <w:tcPr>
            <w:tcW w:w="1710" w:type="dxa"/>
            <w:tcBorders>
              <w:left w:val="nil"/>
            </w:tcBorders>
          </w:tcPr>
          <w:p w14:paraId="398B6EFF" w14:textId="77777777" w:rsidR="00E43F49" w:rsidRPr="00634A56" w:rsidRDefault="00E43F49" w:rsidP="00717930">
            <w:pPr>
              <w:pStyle w:val="TableParagraph"/>
            </w:pPr>
            <w:r w:rsidRPr="00634A56">
              <w:t>Minor porcine species</w:t>
            </w:r>
          </w:p>
        </w:tc>
        <w:tc>
          <w:tcPr>
            <w:tcW w:w="3420" w:type="dxa"/>
          </w:tcPr>
          <w:p w14:paraId="352DF744" w14:textId="77777777" w:rsidR="00E43F49" w:rsidRPr="00634A56" w:rsidRDefault="00E43F49" w:rsidP="00717930">
            <w:pPr>
              <w:pStyle w:val="TableParagraph"/>
              <w:ind w:left="84" w:right="111"/>
            </w:pPr>
            <w:r w:rsidRPr="00634A56">
              <w:t>All species and categories of all minor porcine species</w:t>
            </w:r>
          </w:p>
        </w:tc>
        <w:tc>
          <w:tcPr>
            <w:tcW w:w="1698" w:type="dxa"/>
          </w:tcPr>
          <w:p w14:paraId="3F73C23F" w14:textId="77777777" w:rsidR="00E43F49" w:rsidRPr="00634A56" w:rsidRDefault="00E43F49" w:rsidP="00717930">
            <w:pPr>
              <w:pStyle w:val="TableParagraph"/>
            </w:pPr>
          </w:p>
        </w:tc>
        <w:tc>
          <w:tcPr>
            <w:tcW w:w="1706" w:type="dxa"/>
          </w:tcPr>
          <w:p w14:paraId="56EFBCDB" w14:textId="77777777" w:rsidR="00E43F49" w:rsidRPr="00634A56" w:rsidRDefault="00E43F49" w:rsidP="00717930">
            <w:pPr>
              <w:pStyle w:val="TableParagraph"/>
            </w:pPr>
          </w:p>
        </w:tc>
        <w:tc>
          <w:tcPr>
            <w:tcW w:w="1706" w:type="dxa"/>
          </w:tcPr>
          <w:p w14:paraId="462D12D2" w14:textId="77777777" w:rsidR="00E43F49" w:rsidRPr="00634A56" w:rsidRDefault="00E43F49" w:rsidP="00717930">
            <w:pPr>
              <w:pStyle w:val="TableParagraph"/>
            </w:pPr>
          </w:p>
        </w:tc>
        <w:tc>
          <w:tcPr>
            <w:tcW w:w="2210" w:type="dxa"/>
            <w:tcBorders>
              <w:right w:val="nil"/>
            </w:tcBorders>
          </w:tcPr>
          <w:p w14:paraId="4A37E665" w14:textId="77777777" w:rsidR="00E43F49" w:rsidRPr="00634A56" w:rsidRDefault="00E43F49" w:rsidP="00717930">
            <w:pPr>
              <w:pStyle w:val="TableParagraph"/>
            </w:pPr>
          </w:p>
        </w:tc>
      </w:tr>
      <w:tr w:rsidR="00E43F49" w:rsidRPr="00634A56" w14:paraId="2DE3D5EC" w14:textId="77777777" w:rsidTr="00CC3B32">
        <w:tc>
          <w:tcPr>
            <w:tcW w:w="1710" w:type="dxa"/>
            <w:vMerge w:val="restart"/>
            <w:tcBorders>
              <w:left w:val="nil"/>
            </w:tcBorders>
          </w:tcPr>
          <w:p w14:paraId="3E826ACE" w14:textId="77777777" w:rsidR="00E43F49" w:rsidRPr="00634A56" w:rsidRDefault="00E43F49" w:rsidP="00717930">
            <w:pPr>
              <w:pStyle w:val="TableParagraph"/>
            </w:pPr>
            <w:r w:rsidRPr="00634A56">
              <w:t>Porcine species</w:t>
            </w:r>
          </w:p>
        </w:tc>
        <w:tc>
          <w:tcPr>
            <w:tcW w:w="1710" w:type="dxa"/>
            <w:tcBorders>
              <w:left w:val="nil"/>
            </w:tcBorders>
          </w:tcPr>
          <w:p w14:paraId="2C483C06" w14:textId="77777777" w:rsidR="00E43F49" w:rsidRPr="00634A56" w:rsidRDefault="00E43F49" w:rsidP="00717930">
            <w:pPr>
              <w:pStyle w:val="TableParagraph"/>
            </w:pPr>
            <w:r w:rsidRPr="00634A56">
              <w:t>Suckling piglets of porcine species</w:t>
            </w:r>
          </w:p>
        </w:tc>
        <w:tc>
          <w:tcPr>
            <w:tcW w:w="3420" w:type="dxa"/>
          </w:tcPr>
          <w:p w14:paraId="6A338E30" w14:textId="77777777" w:rsidR="00E43F49" w:rsidRPr="00634A56" w:rsidRDefault="00E43F49" w:rsidP="00717930">
            <w:pPr>
              <w:pStyle w:val="TableParagraph"/>
              <w:ind w:left="84" w:right="111"/>
            </w:pPr>
            <w:r w:rsidRPr="00634A56">
              <w:t>Piglets of all porcine species getting milk from sows, reared for reproduction or meat production, from birth until weaning</w:t>
            </w:r>
          </w:p>
        </w:tc>
        <w:tc>
          <w:tcPr>
            <w:tcW w:w="1698" w:type="dxa"/>
          </w:tcPr>
          <w:p w14:paraId="56E2C9BD" w14:textId="77777777" w:rsidR="00E43F49" w:rsidRPr="00634A56" w:rsidRDefault="00E43F49" w:rsidP="00717930">
            <w:pPr>
              <w:pStyle w:val="TableParagraph"/>
            </w:pPr>
          </w:p>
        </w:tc>
        <w:tc>
          <w:tcPr>
            <w:tcW w:w="1706" w:type="dxa"/>
          </w:tcPr>
          <w:p w14:paraId="55622CA1" w14:textId="06E44474" w:rsidR="00E43F49" w:rsidRPr="00634A56" w:rsidRDefault="00E43F49" w:rsidP="00717930">
            <w:pPr>
              <w:pStyle w:val="TableParagraph"/>
            </w:pPr>
          </w:p>
        </w:tc>
        <w:tc>
          <w:tcPr>
            <w:tcW w:w="1706" w:type="dxa"/>
          </w:tcPr>
          <w:p w14:paraId="3256F594" w14:textId="77777777" w:rsidR="00E43F49" w:rsidRPr="00634A56" w:rsidRDefault="00E43F49" w:rsidP="00717930">
            <w:pPr>
              <w:pStyle w:val="TableParagraph"/>
            </w:pPr>
          </w:p>
        </w:tc>
        <w:tc>
          <w:tcPr>
            <w:tcW w:w="2210" w:type="dxa"/>
            <w:tcBorders>
              <w:right w:val="nil"/>
            </w:tcBorders>
          </w:tcPr>
          <w:p w14:paraId="4D18077B" w14:textId="022A3BD1" w:rsidR="00E43F49" w:rsidRPr="00634A56" w:rsidRDefault="00E43F49" w:rsidP="00717930">
            <w:pPr>
              <w:pStyle w:val="TableParagraph"/>
            </w:pPr>
          </w:p>
        </w:tc>
      </w:tr>
      <w:tr w:rsidR="00E43F49" w:rsidRPr="00634A56" w14:paraId="53FEA0B1" w14:textId="77777777" w:rsidTr="00CC3B32">
        <w:tc>
          <w:tcPr>
            <w:tcW w:w="1710" w:type="dxa"/>
            <w:vMerge/>
            <w:tcBorders>
              <w:left w:val="nil"/>
            </w:tcBorders>
          </w:tcPr>
          <w:p w14:paraId="18928937" w14:textId="77777777" w:rsidR="00E43F49" w:rsidRPr="00634A56" w:rsidRDefault="00E43F49" w:rsidP="00717930">
            <w:pPr>
              <w:pStyle w:val="TableParagraph"/>
            </w:pPr>
          </w:p>
        </w:tc>
        <w:tc>
          <w:tcPr>
            <w:tcW w:w="1710" w:type="dxa"/>
            <w:tcBorders>
              <w:left w:val="nil"/>
            </w:tcBorders>
          </w:tcPr>
          <w:p w14:paraId="48A6CB96" w14:textId="77777777" w:rsidR="00E43F49" w:rsidRPr="00634A56" w:rsidRDefault="00E43F49" w:rsidP="00717930">
            <w:pPr>
              <w:pStyle w:val="TableParagraph"/>
            </w:pPr>
            <w:r w:rsidRPr="00634A56">
              <w:t>Weaned piglets of porcine species</w:t>
            </w:r>
          </w:p>
        </w:tc>
        <w:tc>
          <w:tcPr>
            <w:tcW w:w="3420" w:type="dxa"/>
          </w:tcPr>
          <w:p w14:paraId="41DD13B5" w14:textId="77777777" w:rsidR="00E43F49" w:rsidRPr="00634A56" w:rsidRDefault="00E43F49" w:rsidP="00717930">
            <w:pPr>
              <w:pStyle w:val="TableParagraph"/>
              <w:ind w:left="84" w:right="111"/>
            </w:pPr>
            <w:r w:rsidRPr="00634A56">
              <w:t>Piglets of all porcine species reared for reproduction or meat production, having completed the suckling period until the end of the post-weaning period (transition period)</w:t>
            </w:r>
          </w:p>
        </w:tc>
        <w:tc>
          <w:tcPr>
            <w:tcW w:w="1698" w:type="dxa"/>
          </w:tcPr>
          <w:p w14:paraId="5949D4E7" w14:textId="77777777" w:rsidR="00E43F49" w:rsidRPr="00634A56" w:rsidRDefault="00E43F49" w:rsidP="00717930">
            <w:pPr>
              <w:pStyle w:val="TableParagraph"/>
            </w:pPr>
          </w:p>
        </w:tc>
        <w:tc>
          <w:tcPr>
            <w:tcW w:w="1706" w:type="dxa"/>
          </w:tcPr>
          <w:p w14:paraId="00798D12" w14:textId="77777777" w:rsidR="00E43F49" w:rsidRPr="00634A56" w:rsidRDefault="00E43F49" w:rsidP="00717930">
            <w:pPr>
              <w:pStyle w:val="TableParagraph"/>
            </w:pPr>
          </w:p>
        </w:tc>
        <w:tc>
          <w:tcPr>
            <w:tcW w:w="1706" w:type="dxa"/>
          </w:tcPr>
          <w:p w14:paraId="52259546" w14:textId="77777777" w:rsidR="00E43F49" w:rsidRPr="00634A56" w:rsidRDefault="00E43F49" w:rsidP="00717930">
            <w:pPr>
              <w:pStyle w:val="TableParagraph"/>
            </w:pPr>
          </w:p>
        </w:tc>
        <w:tc>
          <w:tcPr>
            <w:tcW w:w="2210" w:type="dxa"/>
            <w:tcBorders>
              <w:right w:val="nil"/>
            </w:tcBorders>
          </w:tcPr>
          <w:p w14:paraId="06DC7EF1" w14:textId="29457D9F" w:rsidR="00E43F49" w:rsidRPr="00634A56" w:rsidRDefault="00E43F49" w:rsidP="00717930">
            <w:pPr>
              <w:pStyle w:val="TableParagraph"/>
            </w:pPr>
          </w:p>
        </w:tc>
      </w:tr>
      <w:tr w:rsidR="00E43F49" w:rsidRPr="00634A56" w14:paraId="31D48222" w14:textId="77777777" w:rsidTr="00CC3B32">
        <w:tc>
          <w:tcPr>
            <w:tcW w:w="1710" w:type="dxa"/>
            <w:vMerge/>
            <w:tcBorders>
              <w:left w:val="nil"/>
            </w:tcBorders>
          </w:tcPr>
          <w:p w14:paraId="6A678888" w14:textId="77777777" w:rsidR="00E43F49" w:rsidRPr="00634A56" w:rsidRDefault="00E43F49" w:rsidP="00717930">
            <w:pPr>
              <w:pStyle w:val="TableParagraph"/>
            </w:pPr>
          </w:p>
        </w:tc>
        <w:tc>
          <w:tcPr>
            <w:tcW w:w="1710" w:type="dxa"/>
            <w:tcBorders>
              <w:left w:val="nil"/>
            </w:tcBorders>
          </w:tcPr>
          <w:p w14:paraId="20EDA845" w14:textId="77777777" w:rsidR="00E43F49" w:rsidRPr="00634A56" w:rsidRDefault="00E43F49" w:rsidP="00717930">
            <w:pPr>
              <w:pStyle w:val="TableParagraph"/>
            </w:pPr>
            <w:r w:rsidRPr="00634A56">
              <w:t>Piglets of porcine species</w:t>
            </w:r>
          </w:p>
        </w:tc>
        <w:tc>
          <w:tcPr>
            <w:tcW w:w="3420" w:type="dxa"/>
          </w:tcPr>
          <w:p w14:paraId="585D10E4" w14:textId="77777777" w:rsidR="00E43F49" w:rsidRPr="00634A56" w:rsidRDefault="00E43F49" w:rsidP="00717930">
            <w:pPr>
              <w:pStyle w:val="TableParagraph"/>
              <w:ind w:left="84" w:right="111"/>
            </w:pPr>
            <w:r w:rsidRPr="00634A56">
              <w:t>Piglets of all porcine species reared for reproduction or meat production, from birth until the end of the post-weaning period (transition period)</w:t>
            </w:r>
          </w:p>
        </w:tc>
        <w:tc>
          <w:tcPr>
            <w:tcW w:w="1698" w:type="dxa"/>
          </w:tcPr>
          <w:p w14:paraId="055DF304" w14:textId="77777777" w:rsidR="00E43F49" w:rsidRPr="00634A56" w:rsidRDefault="00E43F49" w:rsidP="00717930">
            <w:pPr>
              <w:pStyle w:val="TableParagraph"/>
            </w:pPr>
          </w:p>
        </w:tc>
        <w:tc>
          <w:tcPr>
            <w:tcW w:w="1706" w:type="dxa"/>
          </w:tcPr>
          <w:p w14:paraId="0040A16C" w14:textId="77777777" w:rsidR="00E43F49" w:rsidRPr="00634A56" w:rsidRDefault="00E43F49" w:rsidP="00717930">
            <w:pPr>
              <w:pStyle w:val="TableParagraph"/>
            </w:pPr>
          </w:p>
        </w:tc>
        <w:tc>
          <w:tcPr>
            <w:tcW w:w="1706" w:type="dxa"/>
          </w:tcPr>
          <w:p w14:paraId="4A7D4BDB" w14:textId="77777777" w:rsidR="00E43F49" w:rsidRPr="00634A56" w:rsidRDefault="00E43F49" w:rsidP="00717930">
            <w:pPr>
              <w:pStyle w:val="TableParagraph"/>
            </w:pPr>
          </w:p>
        </w:tc>
        <w:tc>
          <w:tcPr>
            <w:tcW w:w="2210" w:type="dxa"/>
            <w:tcBorders>
              <w:right w:val="nil"/>
            </w:tcBorders>
          </w:tcPr>
          <w:p w14:paraId="43D3DD10" w14:textId="69F0F52F" w:rsidR="00E43F49" w:rsidRPr="00634A56" w:rsidRDefault="00E43F49" w:rsidP="00717930">
            <w:pPr>
              <w:pStyle w:val="TableParagraph"/>
            </w:pPr>
          </w:p>
        </w:tc>
      </w:tr>
      <w:tr w:rsidR="00E43F49" w:rsidRPr="00634A56" w14:paraId="0B7E851E" w14:textId="77777777" w:rsidTr="00CC3B32">
        <w:tc>
          <w:tcPr>
            <w:tcW w:w="1710" w:type="dxa"/>
            <w:vMerge/>
            <w:tcBorders>
              <w:left w:val="nil"/>
            </w:tcBorders>
          </w:tcPr>
          <w:p w14:paraId="40912B97" w14:textId="77777777" w:rsidR="00E43F49" w:rsidRPr="00634A56" w:rsidRDefault="00E43F49" w:rsidP="00717930">
            <w:pPr>
              <w:pStyle w:val="TableParagraph"/>
            </w:pPr>
          </w:p>
        </w:tc>
        <w:tc>
          <w:tcPr>
            <w:tcW w:w="1710" w:type="dxa"/>
            <w:tcBorders>
              <w:left w:val="nil"/>
            </w:tcBorders>
          </w:tcPr>
          <w:p w14:paraId="1C422682" w14:textId="77777777" w:rsidR="00E43F49" w:rsidRPr="00634A56" w:rsidRDefault="00E43F49" w:rsidP="00717930">
            <w:pPr>
              <w:pStyle w:val="TableParagraph"/>
            </w:pPr>
            <w:r w:rsidRPr="00634A56">
              <w:t>Porcine species for fattening</w:t>
            </w:r>
          </w:p>
        </w:tc>
        <w:tc>
          <w:tcPr>
            <w:tcW w:w="3420" w:type="dxa"/>
          </w:tcPr>
          <w:p w14:paraId="30CC1D39" w14:textId="77777777" w:rsidR="00E43F49" w:rsidRPr="00634A56" w:rsidRDefault="00E43F49" w:rsidP="00717930">
            <w:pPr>
              <w:pStyle w:val="TableParagraph"/>
              <w:ind w:left="84" w:right="111"/>
            </w:pPr>
            <w:r w:rsidRPr="00634A56">
              <w:t>Animals of all porcine species for meat production, from the end of the post-weaning period (transition period) until date of slaughter</w:t>
            </w:r>
          </w:p>
        </w:tc>
        <w:tc>
          <w:tcPr>
            <w:tcW w:w="1698" w:type="dxa"/>
          </w:tcPr>
          <w:p w14:paraId="2189DEF0" w14:textId="77777777" w:rsidR="00E43F49" w:rsidRPr="00634A56" w:rsidRDefault="00E43F49" w:rsidP="00717930">
            <w:pPr>
              <w:pStyle w:val="TableParagraph"/>
            </w:pPr>
          </w:p>
        </w:tc>
        <w:tc>
          <w:tcPr>
            <w:tcW w:w="1706" w:type="dxa"/>
          </w:tcPr>
          <w:p w14:paraId="413A5EC0" w14:textId="77777777" w:rsidR="00E43F49" w:rsidRPr="00634A56" w:rsidRDefault="00E43F49" w:rsidP="00717930">
            <w:pPr>
              <w:pStyle w:val="TableParagraph"/>
            </w:pPr>
          </w:p>
        </w:tc>
        <w:tc>
          <w:tcPr>
            <w:tcW w:w="1706" w:type="dxa"/>
          </w:tcPr>
          <w:p w14:paraId="7751C31D" w14:textId="77777777" w:rsidR="00E43F49" w:rsidRPr="00634A56" w:rsidRDefault="00E43F49" w:rsidP="00717930">
            <w:pPr>
              <w:pStyle w:val="TableParagraph"/>
            </w:pPr>
          </w:p>
        </w:tc>
        <w:tc>
          <w:tcPr>
            <w:tcW w:w="2210" w:type="dxa"/>
            <w:tcBorders>
              <w:right w:val="nil"/>
            </w:tcBorders>
          </w:tcPr>
          <w:p w14:paraId="16B727CC" w14:textId="5BFAF44C" w:rsidR="00E43F49" w:rsidRPr="00634A56" w:rsidRDefault="00E43F49" w:rsidP="00717930">
            <w:pPr>
              <w:pStyle w:val="TableParagraph"/>
            </w:pPr>
          </w:p>
        </w:tc>
      </w:tr>
      <w:tr w:rsidR="00E43F49" w:rsidRPr="00634A56" w14:paraId="3924F73D" w14:textId="77777777" w:rsidTr="00CC3B32">
        <w:tc>
          <w:tcPr>
            <w:tcW w:w="1710" w:type="dxa"/>
            <w:vMerge/>
            <w:tcBorders>
              <w:left w:val="nil"/>
            </w:tcBorders>
          </w:tcPr>
          <w:p w14:paraId="0FC598BB" w14:textId="77777777" w:rsidR="00E43F49" w:rsidRPr="00634A56" w:rsidRDefault="00E43F49" w:rsidP="00717930">
            <w:pPr>
              <w:pStyle w:val="TableParagraph"/>
            </w:pPr>
          </w:p>
        </w:tc>
        <w:tc>
          <w:tcPr>
            <w:tcW w:w="1710" w:type="dxa"/>
            <w:tcBorders>
              <w:left w:val="nil"/>
            </w:tcBorders>
          </w:tcPr>
          <w:p w14:paraId="2A8106B1" w14:textId="77777777" w:rsidR="00E43F49" w:rsidRPr="00634A56" w:rsidRDefault="00E43F49" w:rsidP="00717930">
            <w:pPr>
              <w:pStyle w:val="TableParagraph"/>
            </w:pPr>
            <w:r w:rsidRPr="00634A56">
              <w:t>Porcine species reared for reproduction</w:t>
            </w:r>
          </w:p>
        </w:tc>
        <w:tc>
          <w:tcPr>
            <w:tcW w:w="3420" w:type="dxa"/>
          </w:tcPr>
          <w:p w14:paraId="32EA7617" w14:textId="77777777" w:rsidR="00E43F49" w:rsidRPr="00634A56" w:rsidRDefault="00E43F49" w:rsidP="00717930">
            <w:pPr>
              <w:pStyle w:val="TableParagraph"/>
              <w:ind w:left="84" w:right="111"/>
            </w:pPr>
            <w:r w:rsidRPr="00634A56">
              <w:t>Animals of all porcine species reared for reproduction, from the end of the post-weaning period (transition period) and until entry in the reproduction period</w:t>
            </w:r>
          </w:p>
        </w:tc>
        <w:tc>
          <w:tcPr>
            <w:tcW w:w="1698" w:type="dxa"/>
          </w:tcPr>
          <w:p w14:paraId="67C11643" w14:textId="77777777" w:rsidR="00E43F49" w:rsidRPr="00634A56" w:rsidRDefault="00E43F49" w:rsidP="00717930">
            <w:pPr>
              <w:pStyle w:val="TableParagraph"/>
            </w:pPr>
          </w:p>
        </w:tc>
        <w:tc>
          <w:tcPr>
            <w:tcW w:w="1706" w:type="dxa"/>
          </w:tcPr>
          <w:p w14:paraId="757FF43C" w14:textId="77777777" w:rsidR="00E43F49" w:rsidRPr="00634A56" w:rsidRDefault="00E43F49" w:rsidP="00717930">
            <w:pPr>
              <w:pStyle w:val="TableParagraph"/>
            </w:pPr>
          </w:p>
        </w:tc>
        <w:tc>
          <w:tcPr>
            <w:tcW w:w="1706" w:type="dxa"/>
          </w:tcPr>
          <w:p w14:paraId="48C99137" w14:textId="77777777" w:rsidR="00E43F49" w:rsidRPr="00634A56" w:rsidRDefault="00E43F49" w:rsidP="00717930">
            <w:pPr>
              <w:pStyle w:val="TableParagraph"/>
            </w:pPr>
          </w:p>
        </w:tc>
        <w:tc>
          <w:tcPr>
            <w:tcW w:w="2210" w:type="dxa"/>
            <w:tcBorders>
              <w:right w:val="nil"/>
            </w:tcBorders>
          </w:tcPr>
          <w:p w14:paraId="77D4C8B6" w14:textId="457AFAD9" w:rsidR="00E43F49" w:rsidRPr="00634A56" w:rsidRDefault="00E43F49" w:rsidP="00717930">
            <w:pPr>
              <w:pStyle w:val="TableParagraph"/>
            </w:pPr>
          </w:p>
        </w:tc>
      </w:tr>
      <w:tr w:rsidR="00E43F49" w:rsidRPr="00634A56" w14:paraId="392A01C8" w14:textId="77777777" w:rsidTr="00CC3B32">
        <w:tc>
          <w:tcPr>
            <w:tcW w:w="1710" w:type="dxa"/>
            <w:vMerge/>
            <w:tcBorders>
              <w:left w:val="nil"/>
            </w:tcBorders>
          </w:tcPr>
          <w:p w14:paraId="5A2DA238" w14:textId="77777777" w:rsidR="00E43F49" w:rsidRPr="00634A56" w:rsidRDefault="00E43F49" w:rsidP="00717930">
            <w:pPr>
              <w:pStyle w:val="TableParagraph"/>
            </w:pPr>
          </w:p>
        </w:tc>
        <w:tc>
          <w:tcPr>
            <w:tcW w:w="1710" w:type="dxa"/>
            <w:tcBorders>
              <w:left w:val="nil"/>
            </w:tcBorders>
          </w:tcPr>
          <w:p w14:paraId="23B52DFD" w14:textId="77777777" w:rsidR="00E43F49" w:rsidRPr="00634A56" w:rsidRDefault="00E43F49" w:rsidP="00717930">
            <w:pPr>
              <w:pStyle w:val="TableParagraph"/>
            </w:pPr>
            <w:r w:rsidRPr="00634A56">
              <w:t>Sows of porcine species</w:t>
            </w:r>
            <w:r w:rsidRPr="00634A56" w:rsidDel="00B73D16">
              <w:t xml:space="preserve"> </w:t>
            </w:r>
          </w:p>
        </w:tc>
        <w:tc>
          <w:tcPr>
            <w:tcW w:w="3420" w:type="dxa"/>
          </w:tcPr>
          <w:p w14:paraId="78B20F1C" w14:textId="77777777" w:rsidR="00E43F49" w:rsidRPr="00634A56" w:rsidRDefault="00E43F49" w:rsidP="00717930">
            <w:pPr>
              <w:pStyle w:val="TableParagraph"/>
              <w:ind w:left="84" w:right="111"/>
            </w:pPr>
            <w:r w:rsidRPr="00634A56">
              <w:t xml:space="preserve">Females of all porcine species for reproduction, which have mated or </w:t>
            </w:r>
            <w:r w:rsidRPr="00634A56">
              <w:lastRenderedPageBreak/>
              <w:t>have been inseminated at least once</w:t>
            </w:r>
          </w:p>
        </w:tc>
        <w:tc>
          <w:tcPr>
            <w:tcW w:w="1698" w:type="dxa"/>
          </w:tcPr>
          <w:p w14:paraId="61FA9AF5" w14:textId="77777777" w:rsidR="00E43F49" w:rsidRPr="00634A56" w:rsidRDefault="00E43F49" w:rsidP="00717930">
            <w:pPr>
              <w:pStyle w:val="TableParagraph"/>
            </w:pPr>
          </w:p>
        </w:tc>
        <w:tc>
          <w:tcPr>
            <w:tcW w:w="1706" w:type="dxa"/>
          </w:tcPr>
          <w:p w14:paraId="66179785" w14:textId="77777777" w:rsidR="00E43F49" w:rsidRPr="00634A56" w:rsidRDefault="00E43F49" w:rsidP="00717930">
            <w:pPr>
              <w:pStyle w:val="TableParagraph"/>
            </w:pPr>
          </w:p>
        </w:tc>
        <w:tc>
          <w:tcPr>
            <w:tcW w:w="1706" w:type="dxa"/>
          </w:tcPr>
          <w:p w14:paraId="321CC673" w14:textId="77777777" w:rsidR="00E43F49" w:rsidRPr="00634A56" w:rsidRDefault="00E43F49" w:rsidP="00717930">
            <w:pPr>
              <w:pStyle w:val="TableParagraph"/>
            </w:pPr>
          </w:p>
        </w:tc>
        <w:tc>
          <w:tcPr>
            <w:tcW w:w="2210" w:type="dxa"/>
            <w:tcBorders>
              <w:right w:val="nil"/>
            </w:tcBorders>
          </w:tcPr>
          <w:p w14:paraId="14F5EA4B" w14:textId="19F63E9C" w:rsidR="00E43F49" w:rsidRPr="00634A56" w:rsidRDefault="00E43F49" w:rsidP="00717930">
            <w:pPr>
              <w:pStyle w:val="TableParagraph"/>
            </w:pPr>
          </w:p>
        </w:tc>
      </w:tr>
      <w:tr w:rsidR="00E43F49" w:rsidRPr="00634A56" w14:paraId="371AC7A8" w14:textId="77777777" w:rsidTr="00CC3B32">
        <w:tc>
          <w:tcPr>
            <w:tcW w:w="1710" w:type="dxa"/>
            <w:vMerge/>
            <w:tcBorders>
              <w:left w:val="nil"/>
            </w:tcBorders>
          </w:tcPr>
          <w:p w14:paraId="1B933AE3" w14:textId="77777777" w:rsidR="00E43F49" w:rsidRPr="00634A56" w:rsidRDefault="00E43F49" w:rsidP="00717930">
            <w:pPr>
              <w:pStyle w:val="TableParagraph"/>
            </w:pPr>
          </w:p>
        </w:tc>
        <w:tc>
          <w:tcPr>
            <w:tcW w:w="1710" w:type="dxa"/>
            <w:tcBorders>
              <w:left w:val="nil"/>
            </w:tcBorders>
          </w:tcPr>
          <w:p w14:paraId="7A46D926" w14:textId="77777777" w:rsidR="00E43F49" w:rsidRPr="00634A56" w:rsidRDefault="00E43F49" w:rsidP="00717930">
            <w:pPr>
              <w:pStyle w:val="TableParagraph"/>
            </w:pPr>
            <w:r w:rsidRPr="00634A56">
              <w:t>Boars of porcine species</w:t>
            </w:r>
            <w:r w:rsidRPr="00634A56" w:rsidDel="00B73D16">
              <w:t xml:space="preserve"> </w:t>
            </w:r>
          </w:p>
        </w:tc>
        <w:tc>
          <w:tcPr>
            <w:tcW w:w="3420" w:type="dxa"/>
          </w:tcPr>
          <w:p w14:paraId="0B0579F9" w14:textId="77777777" w:rsidR="00E43F49" w:rsidRPr="00634A56" w:rsidRDefault="00E43F49" w:rsidP="00717930">
            <w:pPr>
              <w:pStyle w:val="TableParagraph"/>
              <w:ind w:left="84" w:right="111"/>
            </w:pPr>
            <w:r w:rsidRPr="00634A56">
              <w:t>Males of all porcine species for reproduction, from entry in the reproduction period</w:t>
            </w:r>
          </w:p>
        </w:tc>
        <w:tc>
          <w:tcPr>
            <w:tcW w:w="1698" w:type="dxa"/>
          </w:tcPr>
          <w:p w14:paraId="6C24FFF9" w14:textId="77777777" w:rsidR="00E43F49" w:rsidRPr="00634A56" w:rsidRDefault="00E43F49" w:rsidP="00717930">
            <w:pPr>
              <w:pStyle w:val="TableParagraph"/>
            </w:pPr>
          </w:p>
        </w:tc>
        <w:tc>
          <w:tcPr>
            <w:tcW w:w="1706" w:type="dxa"/>
          </w:tcPr>
          <w:p w14:paraId="627CEE56" w14:textId="77777777" w:rsidR="00E43F49" w:rsidRPr="00634A56" w:rsidRDefault="00E43F49" w:rsidP="00717930">
            <w:pPr>
              <w:pStyle w:val="TableParagraph"/>
            </w:pPr>
          </w:p>
        </w:tc>
        <w:tc>
          <w:tcPr>
            <w:tcW w:w="1706" w:type="dxa"/>
          </w:tcPr>
          <w:p w14:paraId="6DD0553F" w14:textId="77777777" w:rsidR="00E43F49" w:rsidRPr="00634A56" w:rsidRDefault="00E43F49" w:rsidP="00717930">
            <w:pPr>
              <w:pStyle w:val="TableParagraph"/>
            </w:pPr>
          </w:p>
        </w:tc>
        <w:tc>
          <w:tcPr>
            <w:tcW w:w="2210" w:type="dxa"/>
            <w:tcBorders>
              <w:right w:val="nil"/>
            </w:tcBorders>
          </w:tcPr>
          <w:p w14:paraId="6C634353" w14:textId="16CCB01B" w:rsidR="00E43F49" w:rsidRPr="00634A56" w:rsidRDefault="00E43F49" w:rsidP="00717930">
            <w:pPr>
              <w:pStyle w:val="TableParagraph"/>
            </w:pPr>
          </w:p>
        </w:tc>
      </w:tr>
      <w:tr w:rsidR="00E43F49" w:rsidRPr="00634A56" w14:paraId="2E3D30C5" w14:textId="77777777" w:rsidTr="00CC3B32">
        <w:tc>
          <w:tcPr>
            <w:tcW w:w="1710" w:type="dxa"/>
            <w:vMerge/>
            <w:tcBorders>
              <w:left w:val="nil"/>
            </w:tcBorders>
          </w:tcPr>
          <w:p w14:paraId="196A3F4A" w14:textId="77777777" w:rsidR="00E43F49" w:rsidRPr="00634A56" w:rsidRDefault="00E43F49" w:rsidP="00717930">
            <w:pPr>
              <w:pStyle w:val="TableParagraph"/>
            </w:pPr>
          </w:p>
        </w:tc>
        <w:tc>
          <w:tcPr>
            <w:tcW w:w="1710" w:type="dxa"/>
            <w:tcBorders>
              <w:left w:val="nil"/>
            </w:tcBorders>
          </w:tcPr>
          <w:p w14:paraId="1C0AC9C2" w14:textId="77777777" w:rsidR="00E43F49" w:rsidRPr="00634A56" w:rsidRDefault="00E43F49" w:rsidP="00717930">
            <w:pPr>
              <w:pStyle w:val="TableParagraph"/>
            </w:pPr>
            <w:r w:rsidRPr="00634A56">
              <w:t>Porcine species</w:t>
            </w:r>
          </w:p>
        </w:tc>
        <w:tc>
          <w:tcPr>
            <w:tcW w:w="3420" w:type="dxa"/>
          </w:tcPr>
          <w:p w14:paraId="64EAE314" w14:textId="77777777" w:rsidR="00E43F49" w:rsidRPr="00634A56" w:rsidRDefault="00E43F49" w:rsidP="00717930">
            <w:pPr>
              <w:pStyle w:val="TableParagraph"/>
              <w:ind w:left="84" w:right="111"/>
            </w:pPr>
            <w:r w:rsidRPr="00634A56">
              <w:t>All species and categories of all porcine species</w:t>
            </w:r>
          </w:p>
        </w:tc>
        <w:tc>
          <w:tcPr>
            <w:tcW w:w="1698" w:type="dxa"/>
          </w:tcPr>
          <w:p w14:paraId="22165AAC" w14:textId="77777777" w:rsidR="00E43F49" w:rsidRPr="00634A56" w:rsidRDefault="00E43F49" w:rsidP="00717930">
            <w:pPr>
              <w:pStyle w:val="TableParagraph"/>
            </w:pPr>
          </w:p>
        </w:tc>
        <w:tc>
          <w:tcPr>
            <w:tcW w:w="1706" w:type="dxa"/>
          </w:tcPr>
          <w:p w14:paraId="4EA13B3F" w14:textId="77777777" w:rsidR="00E43F49" w:rsidRPr="00634A56" w:rsidRDefault="00E43F49" w:rsidP="00717930">
            <w:pPr>
              <w:pStyle w:val="TableParagraph"/>
            </w:pPr>
          </w:p>
        </w:tc>
        <w:tc>
          <w:tcPr>
            <w:tcW w:w="1706" w:type="dxa"/>
          </w:tcPr>
          <w:p w14:paraId="1A6AB3A9" w14:textId="77777777" w:rsidR="00E43F49" w:rsidRPr="00634A56" w:rsidRDefault="00E43F49" w:rsidP="00717930">
            <w:pPr>
              <w:pStyle w:val="TableParagraph"/>
            </w:pPr>
          </w:p>
        </w:tc>
        <w:tc>
          <w:tcPr>
            <w:tcW w:w="2210" w:type="dxa"/>
            <w:tcBorders>
              <w:right w:val="nil"/>
            </w:tcBorders>
          </w:tcPr>
          <w:p w14:paraId="0A7B10B9" w14:textId="458CAF96" w:rsidR="00E43F49" w:rsidRPr="00634A56" w:rsidRDefault="00E43F49" w:rsidP="00717930">
            <w:pPr>
              <w:pStyle w:val="TableParagraph"/>
            </w:pPr>
          </w:p>
        </w:tc>
      </w:tr>
    </w:tbl>
    <w:p w14:paraId="1504533E" w14:textId="4EC1922D" w:rsidR="00950889" w:rsidRPr="00634A56" w:rsidRDefault="00950889" w:rsidP="00497799">
      <w:pPr>
        <w:spacing w:after="120"/>
        <w:rPr>
          <w:spacing w:val="-2"/>
          <w:w w:val="105"/>
        </w:rPr>
      </w:pPr>
    </w:p>
    <w:bookmarkEnd w:id="29"/>
    <w:p w14:paraId="3B3D3EA4" w14:textId="4912AAEB" w:rsidR="00E43F49" w:rsidRPr="00634A56" w:rsidRDefault="00E43F49" w:rsidP="00717930">
      <w:pPr>
        <w:pStyle w:val="Listeafsnit"/>
        <w:numPr>
          <w:ilvl w:val="0"/>
          <w:numId w:val="4"/>
        </w:numPr>
        <w:ind w:left="240" w:hanging="240"/>
        <w:rPr>
          <w:b/>
          <w:bCs/>
        </w:rPr>
      </w:pPr>
      <w:r w:rsidRPr="00634A56">
        <w:rPr>
          <w:b/>
          <w:bCs/>
        </w:rPr>
        <w:t>Poultry</w:t>
      </w:r>
    </w:p>
    <w:p w14:paraId="66B26271" w14:textId="77777777" w:rsidR="00E43F49" w:rsidRPr="00634A56" w:rsidRDefault="00E43F49" w:rsidP="00717930">
      <w:pPr>
        <w:pStyle w:val="Brdtekst"/>
        <w:rPr>
          <w:sz w:val="22"/>
          <w:szCs w:val="22"/>
          <w:lang w:val="en-GB"/>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0"/>
        <w:gridCol w:w="1740"/>
        <w:gridCol w:w="3412"/>
        <w:gridCol w:w="1706"/>
        <w:gridCol w:w="1706"/>
        <w:gridCol w:w="1706"/>
        <w:gridCol w:w="2210"/>
      </w:tblGrid>
      <w:tr w:rsidR="00E43F49" w:rsidRPr="00634A56" w14:paraId="2705D1D2" w14:textId="77777777" w:rsidTr="00B10963">
        <w:tc>
          <w:tcPr>
            <w:tcW w:w="1680" w:type="dxa"/>
            <w:vMerge w:val="restart"/>
            <w:tcBorders>
              <w:left w:val="nil"/>
            </w:tcBorders>
            <w:vAlign w:val="center"/>
          </w:tcPr>
          <w:p w14:paraId="64776A4E" w14:textId="77777777" w:rsidR="00E43F49" w:rsidRPr="00634A56" w:rsidRDefault="00E43F49" w:rsidP="00B10963">
            <w:pPr>
              <w:pStyle w:val="TableParagraph"/>
              <w:jc w:val="center"/>
              <w:rPr>
                <w:spacing w:val="-2"/>
                <w:w w:val="105"/>
              </w:rPr>
            </w:pPr>
            <w:r w:rsidRPr="00634A56">
              <w:rPr>
                <w:spacing w:val="-2"/>
                <w:w w:val="105"/>
              </w:rPr>
              <w:t>Species</w:t>
            </w:r>
          </w:p>
        </w:tc>
        <w:tc>
          <w:tcPr>
            <w:tcW w:w="1740" w:type="dxa"/>
            <w:vMerge w:val="restart"/>
            <w:tcBorders>
              <w:left w:val="nil"/>
            </w:tcBorders>
            <w:vAlign w:val="center"/>
          </w:tcPr>
          <w:p w14:paraId="543629B2" w14:textId="77777777" w:rsidR="00E43F49" w:rsidRPr="00634A56" w:rsidRDefault="00E43F49" w:rsidP="00B10963">
            <w:pPr>
              <w:pStyle w:val="TableParagraph"/>
              <w:jc w:val="center"/>
            </w:pPr>
            <w:r w:rsidRPr="00634A56">
              <w:rPr>
                <w:spacing w:val="-2"/>
                <w:w w:val="105"/>
              </w:rPr>
              <w:t>Animal category</w:t>
            </w:r>
          </w:p>
        </w:tc>
        <w:tc>
          <w:tcPr>
            <w:tcW w:w="3412" w:type="dxa"/>
            <w:vMerge w:val="restart"/>
            <w:vAlign w:val="center"/>
          </w:tcPr>
          <w:p w14:paraId="3CEA7911" w14:textId="77777777" w:rsidR="00E43F49" w:rsidRPr="00634A56" w:rsidRDefault="00E43F49" w:rsidP="00B10963">
            <w:pPr>
              <w:pStyle w:val="TableParagraph"/>
              <w:ind w:left="60"/>
              <w:jc w:val="center"/>
            </w:pPr>
            <w:r w:rsidRPr="00634A56">
              <w:t>Definition of the animal category</w:t>
            </w:r>
          </w:p>
        </w:tc>
        <w:tc>
          <w:tcPr>
            <w:tcW w:w="5118" w:type="dxa"/>
            <w:gridSpan w:val="3"/>
            <w:vAlign w:val="center"/>
          </w:tcPr>
          <w:p w14:paraId="0A334E21"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6D49105E" w14:textId="02D925C7"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2CA922B7" w14:textId="77777777" w:rsidTr="00B10963">
        <w:tc>
          <w:tcPr>
            <w:tcW w:w="1680" w:type="dxa"/>
            <w:vMerge/>
            <w:tcBorders>
              <w:left w:val="nil"/>
            </w:tcBorders>
            <w:vAlign w:val="center"/>
          </w:tcPr>
          <w:p w14:paraId="254F3FE1" w14:textId="77777777" w:rsidR="00E43F49" w:rsidRPr="00634A56" w:rsidRDefault="00E43F49" w:rsidP="00B10963">
            <w:pPr>
              <w:jc w:val="center"/>
              <w:rPr>
                <w:rFonts w:ascii="Times New Roman" w:hAnsi="Times New Roman"/>
              </w:rPr>
            </w:pPr>
          </w:p>
        </w:tc>
        <w:tc>
          <w:tcPr>
            <w:tcW w:w="1740" w:type="dxa"/>
            <w:vMerge/>
            <w:tcBorders>
              <w:top w:val="nil"/>
              <w:left w:val="nil"/>
            </w:tcBorders>
            <w:vAlign w:val="center"/>
          </w:tcPr>
          <w:p w14:paraId="6C52655D"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30079DB1" w14:textId="77777777" w:rsidR="00E43F49" w:rsidRPr="00634A56" w:rsidRDefault="00E43F49" w:rsidP="00B10963">
            <w:pPr>
              <w:jc w:val="center"/>
              <w:rPr>
                <w:rFonts w:ascii="Times New Roman" w:hAnsi="Times New Roman"/>
              </w:rPr>
            </w:pPr>
          </w:p>
        </w:tc>
        <w:tc>
          <w:tcPr>
            <w:tcW w:w="1706" w:type="dxa"/>
            <w:vAlign w:val="center"/>
          </w:tcPr>
          <w:p w14:paraId="2F396159" w14:textId="77777777" w:rsidR="00E43F49" w:rsidRPr="00634A56" w:rsidRDefault="00E43F49" w:rsidP="00B10963">
            <w:pPr>
              <w:pStyle w:val="TableParagraph"/>
              <w:ind w:left="29" w:right="30"/>
              <w:jc w:val="center"/>
            </w:pPr>
            <w:r w:rsidRPr="00634A56">
              <w:t>Period</w:t>
            </w:r>
          </w:p>
        </w:tc>
        <w:tc>
          <w:tcPr>
            <w:tcW w:w="1706" w:type="dxa"/>
            <w:vAlign w:val="center"/>
          </w:tcPr>
          <w:p w14:paraId="47586933" w14:textId="77777777" w:rsidR="00E43F49" w:rsidRPr="00634A56" w:rsidRDefault="00E43F49" w:rsidP="00B10963">
            <w:pPr>
              <w:pStyle w:val="TableParagraph"/>
              <w:ind w:left="29" w:right="30"/>
              <w:jc w:val="center"/>
            </w:pPr>
            <w:r w:rsidRPr="00634A56">
              <w:t>Age</w:t>
            </w:r>
          </w:p>
        </w:tc>
        <w:tc>
          <w:tcPr>
            <w:tcW w:w="1706" w:type="dxa"/>
            <w:vAlign w:val="center"/>
          </w:tcPr>
          <w:p w14:paraId="25C8A983"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1E1BD438" w14:textId="77777777" w:rsidR="00E43F49" w:rsidRPr="00634A56" w:rsidRDefault="00E43F49" w:rsidP="00B10963">
            <w:pPr>
              <w:jc w:val="center"/>
              <w:rPr>
                <w:rFonts w:ascii="Times New Roman" w:hAnsi="Times New Roman"/>
              </w:rPr>
            </w:pPr>
          </w:p>
        </w:tc>
      </w:tr>
      <w:tr w:rsidR="00E43F49" w:rsidRPr="00634A56" w14:paraId="57A94BE0" w14:textId="77777777" w:rsidTr="00CC3B32">
        <w:tc>
          <w:tcPr>
            <w:tcW w:w="1680" w:type="dxa"/>
            <w:vMerge w:val="restart"/>
            <w:tcBorders>
              <w:left w:val="nil"/>
            </w:tcBorders>
          </w:tcPr>
          <w:p w14:paraId="6FA58D0F" w14:textId="77777777" w:rsidR="00E43F49" w:rsidRPr="00634A56" w:rsidRDefault="00E43F49" w:rsidP="00717930">
            <w:pPr>
              <w:pStyle w:val="TableParagraph"/>
            </w:pPr>
            <w:r w:rsidRPr="00634A56">
              <w:t>Chickens</w:t>
            </w:r>
          </w:p>
        </w:tc>
        <w:tc>
          <w:tcPr>
            <w:tcW w:w="1740" w:type="dxa"/>
            <w:tcBorders>
              <w:left w:val="nil"/>
            </w:tcBorders>
          </w:tcPr>
          <w:p w14:paraId="3D217CB3" w14:textId="77777777" w:rsidR="00E43F49" w:rsidRPr="00634A56" w:rsidRDefault="00E43F49" w:rsidP="00717930">
            <w:pPr>
              <w:pStyle w:val="TableParagraph"/>
            </w:pPr>
            <w:r w:rsidRPr="00634A56">
              <w:t>Chickens for fattening</w:t>
            </w:r>
          </w:p>
        </w:tc>
        <w:tc>
          <w:tcPr>
            <w:tcW w:w="3412" w:type="dxa"/>
          </w:tcPr>
          <w:p w14:paraId="48B9A96E" w14:textId="77777777" w:rsidR="00E43F49" w:rsidRPr="00634A56" w:rsidRDefault="00E43F49" w:rsidP="00717930">
            <w:pPr>
              <w:pStyle w:val="TableParagraph"/>
              <w:ind w:left="84"/>
            </w:pPr>
            <w:r w:rsidRPr="00634A56">
              <w:t>Broilers for meat production, from hatching to slaughter</w:t>
            </w:r>
          </w:p>
        </w:tc>
        <w:tc>
          <w:tcPr>
            <w:tcW w:w="1706" w:type="dxa"/>
          </w:tcPr>
          <w:p w14:paraId="15A5C8F7" w14:textId="77777777" w:rsidR="00E43F49" w:rsidRPr="00634A56" w:rsidRDefault="00E43F49" w:rsidP="00717930">
            <w:pPr>
              <w:pStyle w:val="TableParagraph"/>
              <w:ind w:left="84"/>
            </w:pPr>
          </w:p>
        </w:tc>
        <w:tc>
          <w:tcPr>
            <w:tcW w:w="1706" w:type="dxa"/>
          </w:tcPr>
          <w:p w14:paraId="141B63B4" w14:textId="77777777" w:rsidR="00E43F49" w:rsidRPr="00634A56" w:rsidRDefault="00E43F49" w:rsidP="00717930">
            <w:pPr>
              <w:pStyle w:val="TableParagraph"/>
              <w:ind w:left="84"/>
            </w:pPr>
            <w:r w:rsidRPr="00634A56">
              <w:t>Up to 35 days</w:t>
            </w:r>
          </w:p>
        </w:tc>
        <w:tc>
          <w:tcPr>
            <w:tcW w:w="1706" w:type="dxa"/>
          </w:tcPr>
          <w:p w14:paraId="79CCBE2A" w14:textId="335B993A" w:rsidR="00E43F49" w:rsidRPr="00634A56" w:rsidRDefault="00E43F49" w:rsidP="00717930">
            <w:pPr>
              <w:pStyle w:val="TableParagraph"/>
              <w:ind w:left="83" w:right="74"/>
            </w:pPr>
            <w:r w:rsidRPr="00634A56">
              <w:t>Up to ~1 600 g</w:t>
            </w:r>
            <w:r w:rsidR="00A36359" w:rsidRPr="00634A56">
              <w:t xml:space="preserve"> </w:t>
            </w:r>
            <w:r w:rsidRPr="00634A56">
              <w:t>(up to 2 kg)</w:t>
            </w:r>
          </w:p>
        </w:tc>
        <w:tc>
          <w:tcPr>
            <w:tcW w:w="2210" w:type="dxa"/>
            <w:tcBorders>
              <w:right w:val="nil"/>
            </w:tcBorders>
          </w:tcPr>
          <w:p w14:paraId="3EA83FED" w14:textId="77777777" w:rsidR="00E43F49" w:rsidRPr="00634A56" w:rsidRDefault="00E43F49" w:rsidP="00717930">
            <w:pPr>
              <w:pStyle w:val="TableParagraph"/>
              <w:ind w:left="84"/>
            </w:pPr>
            <w:r w:rsidRPr="00634A56">
              <w:t>35 days</w:t>
            </w:r>
          </w:p>
        </w:tc>
      </w:tr>
      <w:tr w:rsidR="00E43F49" w:rsidRPr="00634A56" w14:paraId="69FE7A1F" w14:textId="77777777" w:rsidTr="00CC3B32">
        <w:tc>
          <w:tcPr>
            <w:tcW w:w="1680" w:type="dxa"/>
            <w:vMerge/>
            <w:tcBorders>
              <w:left w:val="nil"/>
            </w:tcBorders>
          </w:tcPr>
          <w:p w14:paraId="14D0B5FB" w14:textId="77777777" w:rsidR="00E43F49" w:rsidRPr="00634A56" w:rsidDel="00C62D19" w:rsidRDefault="00E43F49" w:rsidP="00717930">
            <w:pPr>
              <w:pStyle w:val="TableParagraph"/>
            </w:pPr>
          </w:p>
        </w:tc>
        <w:tc>
          <w:tcPr>
            <w:tcW w:w="1740" w:type="dxa"/>
            <w:tcBorders>
              <w:left w:val="nil"/>
            </w:tcBorders>
          </w:tcPr>
          <w:p w14:paraId="25E21D5A" w14:textId="77777777" w:rsidR="00E43F49" w:rsidRPr="00634A56" w:rsidRDefault="00E43F49" w:rsidP="00717930">
            <w:pPr>
              <w:pStyle w:val="TableParagraph"/>
              <w:ind w:left="-1"/>
            </w:pPr>
            <w:r w:rsidRPr="00634A56">
              <w:t>Chickens reared for laying or reproduction</w:t>
            </w:r>
          </w:p>
        </w:tc>
        <w:tc>
          <w:tcPr>
            <w:tcW w:w="3412" w:type="dxa"/>
          </w:tcPr>
          <w:p w14:paraId="6E8CBDE4" w14:textId="1DA396E0" w:rsidR="00E43F49" w:rsidRPr="00634A56" w:rsidRDefault="00E43F49" w:rsidP="00717930">
            <w:pPr>
              <w:pStyle w:val="TableParagraph"/>
              <w:ind w:left="84"/>
            </w:pPr>
            <w:r w:rsidRPr="00634A56">
              <w:t>Females and males reared for laying (consumer egg production) or reproduction, from hatching until entry in the laying or reproduction period</w:t>
            </w:r>
          </w:p>
        </w:tc>
        <w:tc>
          <w:tcPr>
            <w:tcW w:w="1706" w:type="dxa"/>
          </w:tcPr>
          <w:p w14:paraId="285DB683" w14:textId="77777777" w:rsidR="00E43F49" w:rsidRPr="00634A56" w:rsidRDefault="00E43F49" w:rsidP="00717930">
            <w:pPr>
              <w:pStyle w:val="TableParagraph"/>
              <w:ind w:left="84"/>
            </w:pPr>
          </w:p>
        </w:tc>
        <w:tc>
          <w:tcPr>
            <w:tcW w:w="1706" w:type="dxa"/>
          </w:tcPr>
          <w:p w14:paraId="2E2F7B9C" w14:textId="77777777" w:rsidR="00E43F49" w:rsidRPr="00634A56" w:rsidRDefault="00E43F49" w:rsidP="00717930">
            <w:pPr>
              <w:pStyle w:val="TableParagraph"/>
              <w:ind w:left="84" w:right="216"/>
            </w:pPr>
            <w:r w:rsidRPr="00634A56">
              <w:t>Up to ~16 weeks (up to 20 weeks)</w:t>
            </w:r>
          </w:p>
        </w:tc>
        <w:tc>
          <w:tcPr>
            <w:tcW w:w="1706" w:type="dxa"/>
          </w:tcPr>
          <w:p w14:paraId="6EA5D61A" w14:textId="77777777" w:rsidR="00E43F49" w:rsidRPr="00634A56" w:rsidRDefault="00E43F49" w:rsidP="00717930">
            <w:pPr>
              <w:pStyle w:val="TableParagraph"/>
              <w:ind w:left="84"/>
            </w:pPr>
          </w:p>
        </w:tc>
        <w:tc>
          <w:tcPr>
            <w:tcW w:w="2210" w:type="dxa"/>
            <w:tcBorders>
              <w:right w:val="nil"/>
            </w:tcBorders>
          </w:tcPr>
          <w:p w14:paraId="6B1399C1" w14:textId="77777777" w:rsidR="00E43F49" w:rsidRPr="00634A56" w:rsidRDefault="00E43F49" w:rsidP="00717930">
            <w:pPr>
              <w:pStyle w:val="TableParagraph"/>
              <w:ind w:left="84"/>
            </w:pPr>
          </w:p>
        </w:tc>
      </w:tr>
      <w:tr w:rsidR="00E43F49" w:rsidRPr="00634A56" w14:paraId="2E6C12A8" w14:textId="77777777" w:rsidTr="00CC3B32">
        <w:tc>
          <w:tcPr>
            <w:tcW w:w="1680" w:type="dxa"/>
            <w:vMerge/>
            <w:tcBorders>
              <w:left w:val="nil"/>
            </w:tcBorders>
          </w:tcPr>
          <w:p w14:paraId="629FDE96" w14:textId="77777777" w:rsidR="00E43F49" w:rsidRPr="00634A56" w:rsidRDefault="00E43F49" w:rsidP="00717930">
            <w:pPr>
              <w:pStyle w:val="TableParagraph"/>
            </w:pPr>
          </w:p>
        </w:tc>
        <w:tc>
          <w:tcPr>
            <w:tcW w:w="1740" w:type="dxa"/>
            <w:tcBorders>
              <w:left w:val="nil"/>
            </w:tcBorders>
          </w:tcPr>
          <w:p w14:paraId="2A2B0CD7" w14:textId="77777777" w:rsidR="00E43F49" w:rsidRPr="00634A56" w:rsidRDefault="00E43F49" w:rsidP="00717930">
            <w:pPr>
              <w:pStyle w:val="TableParagraph"/>
              <w:ind w:left="-1"/>
            </w:pPr>
            <w:r w:rsidRPr="00634A56">
              <w:t>Hens</w:t>
            </w:r>
          </w:p>
        </w:tc>
        <w:tc>
          <w:tcPr>
            <w:tcW w:w="3412" w:type="dxa"/>
          </w:tcPr>
          <w:p w14:paraId="5098609B" w14:textId="1F406F37" w:rsidR="00E43F49" w:rsidRPr="00634A56" w:rsidRDefault="00E43F49" w:rsidP="00717930">
            <w:pPr>
              <w:pStyle w:val="TableParagraph"/>
              <w:ind w:left="84" w:right="111"/>
            </w:pPr>
            <w:r w:rsidRPr="00634A56">
              <w:t>Hens, from entry in the laying (consumer egg production) or reproduction period</w:t>
            </w:r>
          </w:p>
        </w:tc>
        <w:tc>
          <w:tcPr>
            <w:tcW w:w="1706" w:type="dxa"/>
          </w:tcPr>
          <w:p w14:paraId="00BF059C" w14:textId="77777777" w:rsidR="00E43F49" w:rsidRPr="00634A56" w:rsidRDefault="00E43F49" w:rsidP="00717930">
            <w:pPr>
              <w:pStyle w:val="TableParagraph"/>
              <w:ind w:left="84"/>
            </w:pPr>
            <w:r w:rsidRPr="00634A56">
              <w:t>From 16-21 weeks</w:t>
            </w:r>
          </w:p>
        </w:tc>
        <w:tc>
          <w:tcPr>
            <w:tcW w:w="1706" w:type="dxa"/>
          </w:tcPr>
          <w:p w14:paraId="3B46E958" w14:textId="77777777" w:rsidR="00E43F49" w:rsidRPr="00634A56" w:rsidRDefault="00E43F49" w:rsidP="00717930">
            <w:pPr>
              <w:pStyle w:val="TableParagraph"/>
              <w:ind w:left="84" w:right="232"/>
            </w:pPr>
            <w:r w:rsidRPr="00634A56">
              <w:t>Up to ~13 months (up to 18 months)</w:t>
            </w:r>
          </w:p>
        </w:tc>
        <w:tc>
          <w:tcPr>
            <w:tcW w:w="1706" w:type="dxa"/>
          </w:tcPr>
          <w:p w14:paraId="2A72AD3D" w14:textId="77777777" w:rsidR="00E43F49" w:rsidRPr="00634A56" w:rsidRDefault="00E43F49" w:rsidP="00717930">
            <w:pPr>
              <w:pStyle w:val="TableParagraph"/>
              <w:ind w:left="84"/>
            </w:pPr>
            <w:r w:rsidRPr="00634A56">
              <w:t>From 1 200 g (white)</w:t>
            </w:r>
          </w:p>
          <w:p w14:paraId="0C6CBB0E" w14:textId="77777777" w:rsidR="00E43F49" w:rsidRPr="00634A56" w:rsidRDefault="00E43F49" w:rsidP="00717930">
            <w:pPr>
              <w:pStyle w:val="TableParagraph"/>
              <w:ind w:left="84"/>
            </w:pPr>
            <w:r w:rsidRPr="00634A56">
              <w:t>1 400 g (brown)</w:t>
            </w:r>
          </w:p>
        </w:tc>
        <w:tc>
          <w:tcPr>
            <w:tcW w:w="2210" w:type="dxa"/>
            <w:tcBorders>
              <w:right w:val="nil"/>
            </w:tcBorders>
          </w:tcPr>
          <w:p w14:paraId="4250BCE9" w14:textId="77777777" w:rsidR="00E43F49" w:rsidRPr="00634A56" w:rsidRDefault="00E43F49" w:rsidP="00717930">
            <w:pPr>
              <w:pStyle w:val="TableParagraph"/>
              <w:ind w:left="84"/>
            </w:pPr>
            <w:r w:rsidRPr="00634A56">
              <w:t>84 days</w:t>
            </w:r>
          </w:p>
        </w:tc>
      </w:tr>
      <w:tr w:rsidR="00E43F49" w:rsidRPr="00634A56" w14:paraId="45BA6108" w14:textId="77777777" w:rsidTr="00CC3B32">
        <w:tc>
          <w:tcPr>
            <w:tcW w:w="1680" w:type="dxa"/>
            <w:vMerge/>
            <w:tcBorders>
              <w:left w:val="nil"/>
            </w:tcBorders>
          </w:tcPr>
          <w:p w14:paraId="031492F9" w14:textId="77777777" w:rsidR="00E43F49" w:rsidRPr="00634A56" w:rsidRDefault="00E43F49" w:rsidP="00717930">
            <w:pPr>
              <w:pStyle w:val="TableParagraph"/>
            </w:pPr>
          </w:p>
        </w:tc>
        <w:tc>
          <w:tcPr>
            <w:tcW w:w="1740" w:type="dxa"/>
            <w:tcBorders>
              <w:left w:val="nil"/>
            </w:tcBorders>
          </w:tcPr>
          <w:p w14:paraId="47570910" w14:textId="77777777" w:rsidR="00E43F49" w:rsidRPr="00634A56" w:rsidRDefault="00E43F49" w:rsidP="00717930">
            <w:pPr>
              <w:pStyle w:val="TableParagraph"/>
            </w:pPr>
            <w:r w:rsidRPr="00634A56">
              <w:t>Roosters</w:t>
            </w:r>
          </w:p>
        </w:tc>
        <w:tc>
          <w:tcPr>
            <w:tcW w:w="3412" w:type="dxa"/>
          </w:tcPr>
          <w:p w14:paraId="710383E7" w14:textId="64535090" w:rsidR="00E43F49" w:rsidRPr="00634A56" w:rsidRDefault="00E43F49" w:rsidP="00717930">
            <w:pPr>
              <w:pStyle w:val="TableParagraph"/>
              <w:ind w:left="84" w:right="111"/>
            </w:pPr>
            <w:r w:rsidRPr="00634A56">
              <w:t>Roosters, from entry in the reproduction period</w:t>
            </w:r>
          </w:p>
        </w:tc>
        <w:tc>
          <w:tcPr>
            <w:tcW w:w="1706" w:type="dxa"/>
          </w:tcPr>
          <w:p w14:paraId="2EE824A3" w14:textId="77777777" w:rsidR="00E43F49" w:rsidRPr="00634A56" w:rsidRDefault="00E43F49" w:rsidP="00717930">
            <w:pPr>
              <w:pStyle w:val="TableParagraph"/>
            </w:pPr>
          </w:p>
        </w:tc>
        <w:tc>
          <w:tcPr>
            <w:tcW w:w="1706" w:type="dxa"/>
          </w:tcPr>
          <w:p w14:paraId="1AD25476" w14:textId="77777777" w:rsidR="00E43F49" w:rsidRPr="00634A56" w:rsidRDefault="00E43F49" w:rsidP="00717930">
            <w:pPr>
              <w:pStyle w:val="TableParagraph"/>
            </w:pPr>
          </w:p>
        </w:tc>
        <w:tc>
          <w:tcPr>
            <w:tcW w:w="1706" w:type="dxa"/>
          </w:tcPr>
          <w:p w14:paraId="11FF0524" w14:textId="77777777" w:rsidR="00E43F49" w:rsidRPr="00634A56" w:rsidRDefault="00E43F49" w:rsidP="00717930">
            <w:pPr>
              <w:pStyle w:val="TableParagraph"/>
            </w:pPr>
          </w:p>
        </w:tc>
        <w:tc>
          <w:tcPr>
            <w:tcW w:w="2210" w:type="dxa"/>
            <w:tcBorders>
              <w:right w:val="nil"/>
            </w:tcBorders>
          </w:tcPr>
          <w:p w14:paraId="7F74FA7C" w14:textId="77777777" w:rsidR="00E43F49" w:rsidRPr="00634A56" w:rsidRDefault="00E43F49" w:rsidP="00717930">
            <w:pPr>
              <w:pStyle w:val="TableParagraph"/>
            </w:pPr>
          </w:p>
        </w:tc>
      </w:tr>
      <w:tr w:rsidR="00E43F49" w:rsidRPr="00634A56" w14:paraId="3CCB9C58" w14:textId="77777777" w:rsidTr="00CC3B32">
        <w:tc>
          <w:tcPr>
            <w:tcW w:w="1680" w:type="dxa"/>
            <w:vMerge/>
            <w:tcBorders>
              <w:left w:val="nil"/>
            </w:tcBorders>
          </w:tcPr>
          <w:p w14:paraId="1A293EA9" w14:textId="77777777" w:rsidR="00E43F49" w:rsidRPr="00634A56" w:rsidRDefault="00E43F49" w:rsidP="00717930">
            <w:pPr>
              <w:pStyle w:val="TableParagraph"/>
            </w:pPr>
          </w:p>
        </w:tc>
        <w:tc>
          <w:tcPr>
            <w:tcW w:w="1740" w:type="dxa"/>
            <w:tcBorders>
              <w:left w:val="nil"/>
            </w:tcBorders>
          </w:tcPr>
          <w:p w14:paraId="3B558933" w14:textId="77777777" w:rsidR="00E43F49" w:rsidRPr="00634A56" w:rsidRDefault="00E43F49" w:rsidP="00717930">
            <w:pPr>
              <w:pStyle w:val="TableParagraph"/>
            </w:pPr>
            <w:r w:rsidRPr="00634A56">
              <w:t>Chickens</w:t>
            </w:r>
          </w:p>
        </w:tc>
        <w:tc>
          <w:tcPr>
            <w:tcW w:w="3412" w:type="dxa"/>
          </w:tcPr>
          <w:p w14:paraId="5B7D3F05" w14:textId="77777777" w:rsidR="00E43F49" w:rsidRPr="00634A56" w:rsidRDefault="00E43F49" w:rsidP="00717930">
            <w:pPr>
              <w:pStyle w:val="TableParagraph"/>
              <w:ind w:left="84" w:right="111"/>
            </w:pPr>
            <w:r w:rsidRPr="00634A56">
              <w:t>All categories of chickens</w:t>
            </w:r>
          </w:p>
        </w:tc>
        <w:tc>
          <w:tcPr>
            <w:tcW w:w="1706" w:type="dxa"/>
          </w:tcPr>
          <w:p w14:paraId="6EE78652" w14:textId="77777777" w:rsidR="00E43F49" w:rsidRPr="00634A56" w:rsidRDefault="00E43F49" w:rsidP="00717930">
            <w:pPr>
              <w:pStyle w:val="TableParagraph"/>
            </w:pPr>
          </w:p>
        </w:tc>
        <w:tc>
          <w:tcPr>
            <w:tcW w:w="1706" w:type="dxa"/>
          </w:tcPr>
          <w:p w14:paraId="4318DA05" w14:textId="77777777" w:rsidR="00E43F49" w:rsidRPr="00634A56" w:rsidRDefault="00E43F49" w:rsidP="00717930">
            <w:pPr>
              <w:pStyle w:val="TableParagraph"/>
            </w:pPr>
          </w:p>
        </w:tc>
        <w:tc>
          <w:tcPr>
            <w:tcW w:w="1706" w:type="dxa"/>
          </w:tcPr>
          <w:p w14:paraId="2B70D0C1" w14:textId="77777777" w:rsidR="00E43F49" w:rsidRPr="00634A56" w:rsidRDefault="00E43F49" w:rsidP="00717930">
            <w:pPr>
              <w:pStyle w:val="TableParagraph"/>
            </w:pPr>
          </w:p>
        </w:tc>
        <w:tc>
          <w:tcPr>
            <w:tcW w:w="2210" w:type="dxa"/>
            <w:tcBorders>
              <w:right w:val="nil"/>
            </w:tcBorders>
          </w:tcPr>
          <w:p w14:paraId="220534E9" w14:textId="77777777" w:rsidR="00E43F49" w:rsidRPr="00634A56" w:rsidRDefault="00E43F49" w:rsidP="00717930">
            <w:pPr>
              <w:pStyle w:val="TableParagraph"/>
            </w:pPr>
          </w:p>
        </w:tc>
      </w:tr>
      <w:tr w:rsidR="00E43F49" w:rsidRPr="00634A56" w14:paraId="7C3AC6B3" w14:textId="77777777" w:rsidTr="00CC3B32">
        <w:tc>
          <w:tcPr>
            <w:tcW w:w="1680" w:type="dxa"/>
            <w:vMerge w:val="restart"/>
            <w:tcBorders>
              <w:left w:val="nil"/>
            </w:tcBorders>
          </w:tcPr>
          <w:p w14:paraId="6A39C3AB" w14:textId="77777777" w:rsidR="00E43F49" w:rsidRPr="00634A56" w:rsidRDefault="00E43F49" w:rsidP="00717930">
            <w:pPr>
              <w:pStyle w:val="TableParagraph"/>
            </w:pPr>
            <w:r w:rsidRPr="00634A56">
              <w:t>Turkeys</w:t>
            </w:r>
          </w:p>
        </w:tc>
        <w:tc>
          <w:tcPr>
            <w:tcW w:w="1740" w:type="dxa"/>
            <w:tcBorders>
              <w:left w:val="nil"/>
            </w:tcBorders>
          </w:tcPr>
          <w:p w14:paraId="45145FF2" w14:textId="77777777" w:rsidR="00E43F49" w:rsidRPr="00634A56" w:rsidRDefault="00E43F49" w:rsidP="00717930">
            <w:pPr>
              <w:pStyle w:val="TableParagraph"/>
              <w:ind w:left="-1"/>
            </w:pPr>
            <w:r w:rsidRPr="00634A56">
              <w:t>Turkeys for fattening</w:t>
            </w:r>
          </w:p>
        </w:tc>
        <w:tc>
          <w:tcPr>
            <w:tcW w:w="3412" w:type="dxa"/>
          </w:tcPr>
          <w:p w14:paraId="39B1A52D" w14:textId="77777777" w:rsidR="00E43F49" w:rsidRPr="00634A56" w:rsidRDefault="00E43F49" w:rsidP="00717930">
            <w:pPr>
              <w:pStyle w:val="TableParagraph"/>
              <w:ind w:left="84"/>
            </w:pPr>
            <w:r w:rsidRPr="00634A56">
              <w:t>Turkeys for meat production, from hatching to slaughter</w:t>
            </w:r>
          </w:p>
        </w:tc>
        <w:tc>
          <w:tcPr>
            <w:tcW w:w="1706" w:type="dxa"/>
          </w:tcPr>
          <w:p w14:paraId="6F1A7627" w14:textId="77777777" w:rsidR="00E43F49" w:rsidRPr="00634A56" w:rsidRDefault="00E43F49" w:rsidP="00717930">
            <w:pPr>
              <w:pStyle w:val="TableParagraph"/>
              <w:ind w:left="84"/>
            </w:pPr>
          </w:p>
        </w:tc>
        <w:tc>
          <w:tcPr>
            <w:tcW w:w="1706" w:type="dxa"/>
          </w:tcPr>
          <w:p w14:paraId="6533A8F5" w14:textId="77777777" w:rsidR="00E43F49" w:rsidRPr="00634A56" w:rsidRDefault="00E43F49" w:rsidP="00717930">
            <w:pPr>
              <w:pStyle w:val="TableParagraph"/>
              <w:ind w:left="84" w:right="382"/>
              <w:jc w:val="both"/>
            </w:pPr>
            <w:r w:rsidRPr="00634A56">
              <w:t>Up to ~14 weeks (up to 20 weeks) Up to ~16 weeks (up to 24 weeks)</w:t>
            </w:r>
          </w:p>
        </w:tc>
        <w:tc>
          <w:tcPr>
            <w:tcW w:w="1706" w:type="dxa"/>
          </w:tcPr>
          <w:p w14:paraId="09E5A356" w14:textId="77777777" w:rsidR="00E43F49" w:rsidRPr="00634A56" w:rsidRDefault="00E43F49" w:rsidP="00717930">
            <w:pPr>
              <w:pStyle w:val="TableParagraph"/>
              <w:ind w:left="84"/>
            </w:pPr>
            <w:r w:rsidRPr="00634A56">
              <w:t>Hens: up to ~7 000 g (up to 10 000 g) Cocks: up to</w:t>
            </w:r>
          </w:p>
          <w:p w14:paraId="49B7D609" w14:textId="77777777" w:rsidR="00E43F49" w:rsidRPr="00634A56" w:rsidRDefault="00E43F49" w:rsidP="00717930">
            <w:pPr>
              <w:pStyle w:val="TableParagraph"/>
              <w:ind w:left="84"/>
            </w:pPr>
            <w:r w:rsidRPr="00634A56">
              <w:t>~12 000 g</w:t>
            </w:r>
          </w:p>
          <w:p w14:paraId="2C9AEF29" w14:textId="77777777" w:rsidR="00E43F49" w:rsidRPr="00634A56" w:rsidRDefault="00E43F49" w:rsidP="00717930">
            <w:pPr>
              <w:pStyle w:val="TableParagraph"/>
              <w:ind w:left="84"/>
            </w:pPr>
            <w:r w:rsidRPr="00634A56">
              <w:t>(up to 20 000 g)</w:t>
            </w:r>
          </w:p>
        </w:tc>
        <w:tc>
          <w:tcPr>
            <w:tcW w:w="2210" w:type="dxa"/>
            <w:tcBorders>
              <w:right w:val="nil"/>
            </w:tcBorders>
          </w:tcPr>
          <w:p w14:paraId="4ED5D435" w14:textId="77777777" w:rsidR="00E43F49" w:rsidRPr="00634A56" w:rsidRDefault="00E43F49" w:rsidP="00717930">
            <w:pPr>
              <w:pStyle w:val="TableParagraph"/>
              <w:ind w:left="84"/>
            </w:pPr>
            <w:r w:rsidRPr="00634A56">
              <w:t>84 days</w:t>
            </w:r>
          </w:p>
        </w:tc>
      </w:tr>
      <w:tr w:rsidR="00E43F49" w:rsidRPr="00634A56" w14:paraId="723CF508" w14:textId="77777777" w:rsidTr="00CC3B32">
        <w:tc>
          <w:tcPr>
            <w:tcW w:w="1680" w:type="dxa"/>
            <w:vMerge/>
            <w:tcBorders>
              <w:left w:val="nil"/>
            </w:tcBorders>
          </w:tcPr>
          <w:p w14:paraId="75E5ABDF" w14:textId="77777777" w:rsidR="00E43F49" w:rsidRPr="00634A56" w:rsidDel="00281F56" w:rsidRDefault="00E43F49" w:rsidP="00717930">
            <w:pPr>
              <w:pStyle w:val="TableParagraph"/>
            </w:pPr>
          </w:p>
        </w:tc>
        <w:tc>
          <w:tcPr>
            <w:tcW w:w="1740" w:type="dxa"/>
            <w:tcBorders>
              <w:left w:val="nil"/>
            </w:tcBorders>
          </w:tcPr>
          <w:p w14:paraId="06FF8B1E" w14:textId="77777777" w:rsidR="00E43F49" w:rsidRPr="00634A56" w:rsidRDefault="00E43F49" w:rsidP="00717930">
            <w:pPr>
              <w:pStyle w:val="TableParagraph"/>
            </w:pPr>
            <w:r w:rsidRPr="00634A56">
              <w:t>Turkeys reared for reproduction</w:t>
            </w:r>
          </w:p>
        </w:tc>
        <w:tc>
          <w:tcPr>
            <w:tcW w:w="3412" w:type="dxa"/>
          </w:tcPr>
          <w:p w14:paraId="1488B02E" w14:textId="4C298767" w:rsidR="00E43F49" w:rsidRPr="00634A56" w:rsidRDefault="00E43F49" w:rsidP="00717930">
            <w:pPr>
              <w:pStyle w:val="TableParagraph"/>
              <w:ind w:left="84"/>
            </w:pPr>
            <w:r w:rsidRPr="00634A56">
              <w:t>Females and males reared for reproduction, from hatching until entry in the reproduction period</w:t>
            </w:r>
          </w:p>
        </w:tc>
        <w:tc>
          <w:tcPr>
            <w:tcW w:w="1706" w:type="dxa"/>
          </w:tcPr>
          <w:p w14:paraId="5ADB839D" w14:textId="77777777" w:rsidR="00E43F49" w:rsidRPr="00634A56" w:rsidRDefault="00E43F49" w:rsidP="00717930">
            <w:pPr>
              <w:pStyle w:val="TableParagraph"/>
              <w:ind w:left="84"/>
            </w:pPr>
          </w:p>
        </w:tc>
        <w:tc>
          <w:tcPr>
            <w:tcW w:w="1706" w:type="dxa"/>
          </w:tcPr>
          <w:p w14:paraId="32551300" w14:textId="77777777" w:rsidR="00E43F49" w:rsidRPr="00634A56" w:rsidRDefault="00E43F49" w:rsidP="00717930">
            <w:pPr>
              <w:pStyle w:val="TableParagraph"/>
              <w:ind w:left="84"/>
            </w:pPr>
            <w:r w:rsidRPr="00634A56">
              <w:t>Up to 30 weeks</w:t>
            </w:r>
          </w:p>
        </w:tc>
        <w:tc>
          <w:tcPr>
            <w:tcW w:w="1706" w:type="dxa"/>
          </w:tcPr>
          <w:p w14:paraId="04C6AF3C" w14:textId="77777777" w:rsidR="00E43F49" w:rsidRPr="00634A56" w:rsidRDefault="00E43F49" w:rsidP="00717930">
            <w:pPr>
              <w:pStyle w:val="TableParagraph"/>
              <w:ind w:left="83"/>
            </w:pPr>
            <w:r w:rsidRPr="00634A56">
              <w:t>Hens: up to</w:t>
            </w:r>
          </w:p>
          <w:p w14:paraId="553D482B" w14:textId="77777777" w:rsidR="00E43F49" w:rsidRPr="00634A56" w:rsidRDefault="00E43F49" w:rsidP="00717930">
            <w:pPr>
              <w:pStyle w:val="TableParagraph"/>
              <w:ind w:left="83"/>
            </w:pPr>
            <w:r w:rsidRPr="00634A56">
              <w:t>~15 000 g</w:t>
            </w:r>
          </w:p>
          <w:p w14:paraId="2B067C61" w14:textId="77777777" w:rsidR="00E43F49" w:rsidRPr="00634A56" w:rsidRDefault="00E43F49" w:rsidP="00717930">
            <w:pPr>
              <w:pStyle w:val="TableParagraph"/>
              <w:ind w:left="83"/>
            </w:pPr>
            <w:r w:rsidRPr="00634A56">
              <w:t>Cocks: up to</w:t>
            </w:r>
          </w:p>
          <w:p w14:paraId="32DE5826" w14:textId="77777777" w:rsidR="00E43F49" w:rsidRPr="00634A56" w:rsidRDefault="00E43F49" w:rsidP="00717930">
            <w:pPr>
              <w:pStyle w:val="TableParagraph"/>
              <w:ind w:left="83"/>
            </w:pPr>
            <w:r w:rsidRPr="00634A56">
              <w:lastRenderedPageBreak/>
              <w:t>~30 000 g</w:t>
            </w:r>
          </w:p>
        </w:tc>
        <w:tc>
          <w:tcPr>
            <w:tcW w:w="2210" w:type="dxa"/>
            <w:tcBorders>
              <w:right w:val="nil"/>
            </w:tcBorders>
          </w:tcPr>
          <w:p w14:paraId="16E88B84" w14:textId="77777777" w:rsidR="00E43F49" w:rsidRPr="00634A56" w:rsidRDefault="00E43F49" w:rsidP="00717930">
            <w:pPr>
              <w:pStyle w:val="TableParagraph"/>
              <w:ind w:left="84"/>
            </w:pPr>
          </w:p>
        </w:tc>
      </w:tr>
      <w:tr w:rsidR="00E43F49" w:rsidRPr="00634A56" w14:paraId="0FFCCD24" w14:textId="77777777" w:rsidTr="00CC3B32">
        <w:tc>
          <w:tcPr>
            <w:tcW w:w="1680" w:type="dxa"/>
            <w:vMerge/>
            <w:tcBorders>
              <w:left w:val="nil"/>
            </w:tcBorders>
          </w:tcPr>
          <w:p w14:paraId="279128F2" w14:textId="77777777" w:rsidR="00E43F49" w:rsidRPr="00634A56" w:rsidDel="00E602F3" w:rsidRDefault="00E43F49" w:rsidP="00717930">
            <w:pPr>
              <w:pStyle w:val="TableParagraph"/>
            </w:pPr>
          </w:p>
        </w:tc>
        <w:tc>
          <w:tcPr>
            <w:tcW w:w="1740" w:type="dxa"/>
            <w:tcBorders>
              <w:left w:val="nil"/>
            </w:tcBorders>
          </w:tcPr>
          <w:p w14:paraId="06DC9B44" w14:textId="77777777" w:rsidR="00E43F49" w:rsidRPr="00634A56" w:rsidRDefault="00E43F49" w:rsidP="00717930">
            <w:pPr>
              <w:pStyle w:val="TableParagraph"/>
              <w:ind w:left="-1"/>
            </w:pPr>
            <w:r w:rsidRPr="00634A56">
              <w:t>Turkeys for reproduction</w:t>
            </w:r>
          </w:p>
        </w:tc>
        <w:tc>
          <w:tcPr>
            <w:tcW w:w="3412" w:type="dxa"/>
          </w:tcPr>
          <w:p w14:paraId="583D40E4" w14:textId="77777777" w:rsidR="00E43F49" w:rsidRPr="00634A56" w:rsidRDefault="00E43F49" w:rsidP="00717930">
            <w:pPr>
              <w:pStyle w:val="TableParagraph"/>
              <w:ind w:left="84"/>
            </w:pPr>
            <w:r w:rsidRPr="00634A56">
              <w:t>Female and male birds held for breeding purposes</w:t>
            </w:r>
          </w:p>
        </w:tc>
        <w:tc>
          <w:tcPr>
            <w:tcW w:w="1706" w:type="dxa"/>
          </w:tcPr>
          <w:p w14:paraId="40EF45B7" w14:textId="77777777" w:rsidR="00E43F49" w:rsidRPr="00634A56" w:rsidRDefault="00E43F49" w:rsidP="00717930">
            <w:pPr>
              <w:pStyle w:val="TableParagraph"/>
              <w:ind w:left="84"/>
            </w:pPr>
          </w:p>
        </w:tc>
        <w:tc>
          <w:tcPr>
            <w:tcW w:w="1706" w:type="dxa"/>
          </w:tcPr>
          <w:p w14:paraId="365263FC" w14:textId="77777777" w:rsidR="00E43F49" w:rsidRPr="00634A56" w:rsidRDefault="00E43F49" w:rsidP="00717930">
            <w:pPr>
              <w:pStyle w:val="TableParagraph"/>
              <w:ind w:left="84"/>
            </w:pPr>
            <w:r w:rsidRPr="00634A56">
              <w:t>From 30 weeks up to</w:t>
            </w:r>
          </w:p>
          <w:p w14:paraId="11D2809C" w14:textId="77777777" w:rsidR="00E43F49" w:rsidRPr="00634A56" w:rsidRDefault="00E43F49" w:rsidP="00717930">
            <w:pPr>
              <w:pStyle w:val="TableParagraph"/>
              <w:ind w:left="84"/>
            </w:pPr>
            <w:r w:rsidRPr="00634A56">
              <w:t>~ 60 weeks</w:t>
            </w:r>
          </w:p>
        </w:tc>
        <w:tc>
          <w:tcPr>
            <w:tcW w:w="1706" w:type="dxa"/>
          </w:tcPr>
          <w:p w14:paraId="539C8DC7" w14:textId="77777777" w:rsidR="00E43F49" w:rsidRPr="00634A56" w:rsidRDefault="00E43F49" w:rsidP="00717930">
            <w:pPr>
              <w:pStyle w:val="TableParagraph"/>
              <w:ind w:left="84"/>
            </w:pPr>
            <w:r w:rsidRPr="00634A56">
              <w:t>Hens: from</w:t>
            </w:r>
          </w:p>
          <w:p w14:paraId="37F7F278" w14:textId="77777777" w:rsidR="00E43F49" w:rsidRPr="00634A56" w:rsidRDefault="00E43F49" w:rsidP="00717930">
            <w:pPr>
              <w:pStyle w:val="TableParagraph"/>
              <w:ind w:left="84"/>
            </w:pPr>
            <w:r w:rsidRPr="00634A56">
              <w:t>~15 000 g</w:t>
            </w:r>
          </w:p>
          <w:p w14:paraId="3E1DC401" w14:textId="77777777" w:rsidR="00E43F49" w:rsidRPr="00634A56" w:rsidRDefault="00E43F49" w:rsidP="00717930">
            <w:pPr>
              <w:pStyle w:val="TableParagraph"/>
              <w:ind w:left="84"/>
            </w:pPr>
            <w:r w:rsidRPr="00634A56">
              <w:t>Cocks: from</w:t>
            </w:r>
          </w:p>
          <w:p w14:paraId="16F52F1C" w14:textId="77777777" w:rsidR="00E43F49" w:rsidRPr="00634A56" w:rsidRDefault="00E43F49" w:rsidP="00717930">
            <w:pPr>
              <w:pStyle w:val="TableParagraph"/>
              <w:ind w:left="84"/>
            </w:pPr>
            <w:r w:rsidRPr="00634A56">
              <w:t>~30 000 g</w:t>
            </w:r>
          </w:p>
        </w:tc>
        <w:tc>
          <w:tcPr>
            <w:tcW w:w="2210" w:type="dxa"/>
            <w:tcBorders>
              <w:right w:val="nil"/>
            </w:tcBorders>
          </w:tcPr>
          <w:p w14:paraId="571D095B" w14:textId="77777777" w:rsidR="00E43F49" w:rsidRPr="00634A56" w:rsidRDefault="00E43F49" w:rsidP="00717930">
            <w:pPr>
              <w:pStyle w:val="TableParagraph"/>
              <w:ind w:left="84"/>
            </w:pPr>
          </w:p>
        </w:tc>
      </w:tr>
      <w:tr w:rsidR="00E43F49" w:rsidRPr="00634A56" w14:paraId="14D826F4" w14:textId="77777777" w:rsidTr="00CC3B32">
        <w:tc>
          <w:tcPr>
            <w:tcW w:w="1680" w:type="dxa"/>
            <w:vMerge/>
            <w:tcBorders>
              <w:left w:val="nil"/>
            </w:tcBorders>
          </w:tcPr>
          <w:p w14:paraId="705692D3" w14:textId="77777777" w:rsidR="00E43F49" w:rsidRPr="00634A56" w:rsidDel="00281F56" w:rsidRDefault="00E43F49" w:rsidP="00717930">
            <w:pPr>
              <w:pStyle w:val="TableParagraph"/>
            </w:pPr>
          </w:p>
        </w:tc>
        <w:tc>
          <w:tcPr>
            <w:tcW w:w="1740" w:type="dxa"/>
            <w:tcBorders>
              <w:left w:val="nil"/>
            </w:tcBorders>
          </w:tcPr>
          <w:p w14:paraId="444BA40F" w14:textId="77777777" w:rsidR="00E43F49" w:rsidRPr="00634A56" w:rsidRDefault="00E43F49" w:rsidP="00717930">
            <w:pPr>
              <w:pStyle w:val="TableParagraph"/>
            </w:pPr>
            <w:r w:rsidRPr="00634A56">
              <w:t>Turkeys</w:t>
            </w:r>
          </w:p>
        </w:tc>
        <w:tc>
          <w:tcPr>
            <w:tcW w:w="3412" w:type="dxa"/>
          </w:tcPr>
          <w:p w14:paraId="24E1B396" w14:textId="77777777" w:rsidR="00E43F49" w:rsidRPr="00634A56" w:rsidRDefault="00E43F49" w:rsidP="00717930">
            <w:pPr>
              <w:pStyle w:val="TableParagraph"/>
              <w:ind w:left="84"/>
            </w:pPr>
            <w:r w:rsidRPr="00634A56">
              <w:t>All categories of turkeys</w:t>
            </w:r>
          </w:p>
        </w:tc>
        <w:tc>
          <w:tcPr>
            <w:tcW w:w="1706" w:type="dxa"/>
          </w:tcPr>
          <w:p w14:paraId="01B336B2" w14:textId="77777777" w:rsidR="00E43F49" w:rsidRPr="00634A56" w:rsidRDefault="00E43F49" w:rsidP="00717930">
            <w:pPr>
              <w:pStyle w:val="TableParagraph"/>
            </w:pPr>
          </w:p>
        </w:tc>
        <w:tc>
          <w:tcPr>
            <w:tcW w:w="1706" w:type="dxa"/>
          </w:tcPr>
          <w:p w14:paraId="5345FCCA" w14:textId="77777777" w:rsidR="00E43F49" w:rsidRPr="00634A56" w:rsidRDefault="00E43F49" w:rsidP="00717930">
            <w:pPr>
              <w:pStyle w:val="TableParagraph"/>
            </w:pPr>
          </w:p>
        </w:tc>
        <w:tc>
          <w:tcPr>
            <w:tcW w:w="1706" w:type="dxa"/>
          </w:tcPr>
          <w:p w14:paraId="3EFFBF15" w14:textId="77777777" w:rsidR="00E43F49" w:rsidRPr="00634A56" w:rsidRDefault="00E43F49" w:rsidP="00717930">
            <w:pPr>
              <w:pStyle w:val="TableParagraph"/>
            </w:pPr>
          </w:p>
        </w:tc>
        <w:tc>
          <w:tcPr>
            <w:tcW w:w="2210" w:type="dxa"/>
            <w:tcBorders>
              <w:right w:val="nil"/>
            </w:tcBorders>
          </w:tcPr>
          <w:p w14:paraId="7452501C" w14:textId="77777777" w:rsidR="00E43F49" w:rsidRPr="00634A56" w:rsidRDefault="00E43F49" w:rsidP="00717930">
            <w:pPr>
              <w:pStyle w:val="TableParagraph"/>
            </w:pPr>
          </w:p>
        </w:tc>
      </w:tr>
      <w:tr w:rsidR="00E43F49" w:rsidRPr="00634A56" w14:paraId="2BACA5B8" w14:textId="77777777" w:rsidTr="00CC3B32">
        <w:tc>
          <w:tcPr>
            <w:tcW w:w="1680" w:type="dxa"/>
            <w:vMerge w:val="restart"/>
            <w:tcBorders>
              <w:left w:val="nil"/>
            </w:tcBorders>
          </w:tcPr>
          <w:p w14:paraId="435B1DF5" w14:textId="77777777" w:rsidR="00E43F49" w:rsidRPr="00634A56" w:rsidDel="00281F56" w:rsidRDefault="00E43F49" w:rsidP="00717930">
            <w:pPr>
              <w:pStyle w:val="TableParagraph"/>
            </w:pPr>
            <w:r w:rsidRPr="00634A56">
              <w:t>Minor poultry</w:t>
            </w:r>
          </w:p>
        </w:tc>
        <w:tc>
          <w:tcPr>
            <w:tcW w:w="1740" w:type="dxa"/>
            <w:tcBorders>
              <w:left w:val="nil"/>
            </w:tcBorders>
          </w:tcPr>
          <w:p w14:paraId="19990624" w14:textId="77777777" w:rsidR="00E43F49" w:rsidRPr="00634A56" w:rsidRDefault="00E43F49" w:rsidP="00717930">
            <w:pPr>
              <w:pStyle w:val="TableParagraph"/>
            </w:pPr>
            <w:r w:rsidRPr="00634A56">
              <w:t xml:space="preserve">Minor poultry for fattening </w:t>
            </w:r>
          </w:p>
        </w:tc>
        <w:tc>
          <w:tcPr>
            <w:tcW w:w="3412" w:type="dxa"/>
          </w:tcPr>
          <w:p w14:paraId="1E8D4728" w14:textId="77777777" w:rsidR="00E43F49" w:rsidRPr="00634A56" w:rsidRDefault="00E43F49" w:rsidP="00717930">
            <w:pPr>
              <w:pStyle w:val="TableParagraph"/>
              <w:ind w:left="84"/>
            </w:pPr>
            <w:r w:rsidRPr="00634A56">
              <w:t>Females and males of all minor poultry species for meat production, from hatching to slaughter</w:t>
            </w:r>
          </w:p>
        </w:tc>
        <w:tc>
          <w:tcPr>
            <w:tcW w:w="1706" w:type="dxa"/>
          </w:tcPr>
          <w:p w14:paraId="2CEF863A" w14:textId="77777777" w:rsidR="00E43F49" w:rsidRPr="00634A56" w:rsidRDefault="00E43F49" w:rsidP="00717930">
            <w:pPr>
              <w:pStyle w:val="TableParagraph"/>
            </w:pPr>
          </w:p>
        </w:tc>
        <w:tc>
          <w:tcPr>
            <w:tcW w:w="1706" w:type="dxa"/>
          </w:tcPr>
          <w:p w14:paraId="7BFD177D" w14:textId="4F0861E5" w:rsidR="00E43F49" w:rsidRPr="00634A56" w:rsidRDefault="00E43F49" w:rsidP="00717930">
            <w:pPr>
              <w:pStyle w:val="TableParagraph"/>
            </w:pPr>
          </w:p>
        </w:tc>
        <w:tc>
          <w:tcPr>
            <w:tcW w:w="1706" w:type="dxa"/>
          </w:tcPr>
          <w:p w14:paraId="377B0DFF" w14:textId="77777777" w:rsidR="00E43F49" w:rsidRPr="00634A56" w:rsidRDefault="00E43F49" w:rsidP="00717930">
            <w:pPr>
              <w:pStyle w:val="TableParagraph"/>
            </w:pPr>
          </w:p>
        </w:tc>
        <w:tc>
          <w:tcPr>
            <w:tcW w:w="2210" w:type="dxa"/>
            <w:tcBorders>
              <w:right w:val="nil"/>
            </w:tcBorders>
          </w:tcPr>
          <w:p w14:paraId="06D4C595" w14:textId="77777777" w:rsidR="00E43F49" w:rsidRPr="00634A56" w:rsidRDefault="00E43F49" w:rsidP="00717930">
            <w:pPr>
              <w:pStyle w:val="TableParagraph"/>
            </w:pPr>
          </w:p>
        </w:tc>
      </w:tr>
      <w:tr w:rsidR="00E43F49" w:rsidRPr="00634A56" w14:paraId="00BD9C87" w14:textId="77777777" w:rsidTr="00CC3B32">
        <w:tc>
          <w:tcPr>
            <w:tcW w:w="1680" w:type="dxa"/>
            <w:vMerge/>
            <w:tcBorders>
              <w:left w:val="nil"/>
            </w:tcBorders>
          </w:tcPr>
          <w:p w14:paraId="195E4D5A" w14:textId="77777777" w:rsidR="00E43F49" w:rsidRPr="00634A56" w:rsidDel="00281F56" w:rsidRDefault="00E43F49" w:rsidP="00717930">
            <w:pPr>
              <w:pStyle w:val="TableParagraph"/>
            </w:pPr>
          </w:p>
        </w:tc>
        <w:tc>
          <w:tcPr>
            <w:tcW w:w="1740" w:type="dxa"/>
            <w:tcBorders>
              <w:left w:val="nil"/>
            </w:tcBorders>
          </w:tcPr>
          <w:p w14:paraId="51CA3070" w14:textId="77777777" w:rsidR="00E43F49" w:rsidRPr="00634A56" w:rsidRDefault="00E43F49" w:rsidP="00717930">
            <w:pPr>
              <w:pStyle w:val="TableParagraph"/>
            </w:pPr>
            <w:r w:rsidRPr="00634A56">
              <w:t>Minor poultry reared for laying or reproduction</w:t>
            </w:r>
          </w:p>
        </w:tc>
        <w:tc>
          <w:tcPr>
            <w:tcW w:w="3412" w:type="dxa"/>
          </w:tcPr>
          <w:p w14:paraId="54B1221C" w14:textId="6BC4003F" w:rsidR="00E43F49" w:rsidRPr="00634A56" w:rsidRDefault="00E43F49" w:rsidP="00717930">
            <w:pPr>
              <w:pStyle w:val="TableParagraph"/>
              <w:ind w:left="84"/>
            </w:pPr>
            <w:r w:rsidRPr="00634A56">
              <w:t>Females and males of all minor poultry species reared for laying (consumer egg production) or reproduction, from hatching until entry in the laying or reproduction period</w:t>
            </w:r>
          </w:p>
        </w:tc>
        <w:tc>
          <w:tcPr>
            <w:tcW w:w="1706" w:type="dxa"/>
          </w:tcPr>
          <w:p w14:paraId="2A767BD1" w14:textId="77777777" w:rsidR="00E43F49" w:rsidRPr="00634A56" w:rsidRDefault="00E43F49" w:rsidP="00717930">
            <w:pPr>
              <w:pStyle w:val="TableParagraph"/>
            </w:pPr>
          </w:p>
        </w:tc>
        <w:tc>
          <w:tcPr>
            <w:tcW w:w="1706" w:type="dxa"/>
          </w:tcPr>
          <w:p w14:paraId="1E78CD21" w14:textId="77777777" w:rsidR="00E43F49" w:rsidRPr="00634A56" w:rsidRDefault="00E43F49" w:rsidP="00717930">
            <w:pPr>
              <w:pStyle w:val="TableParagraph"/>
            </w:pPr>
          </w:p>
        </w:tc>
        <w:tc>
          <w:tcPr>
            <w:tcW w:w="1706" w:type="dxa"/>
          </w:tcPr>
          <w:p w14:paraId="1B623A6A" w14:textId="77777777" w:rsidR="00E43F49" w:rsidRPr="00634A56" w:rsidRDefault="00E43F49" w:rsidP="00717930">
            <w:pPr>
              <w:pStyle w:val="TableParagraph"/>
            </w:pPr>
          </w:p>
        </w:tc>
        <w:tc>
          <w:tcPr>
            <w:tcW w:w="2210" w:type="dxa"/>
            <w:tcBorders>
              <w:right w:val="nil"/>
            </w:tcBorders>
          </w:tcPr>
          <w:p w14:paraId="2267BCAA" w14:textId="77777777" w:rsidR="00E43F49" w:rsidRPr="00634A56" w:rsidRDefault="00E43F49" w:rsidP="00717930">
            <w:pPr>
              <w:pStyle w:val="TableParagraph"/>
            </w:pPr>
          </w:p>
        </w:tc>
      </w:tr>
      <w:tr w:rsidR="00E43F49" w:rsidRPr="00634A56" w14:paraId="07226B33" w14:textId="77777777" w:rsidTr="00CC3B32">
        <w:tc>
          <w:tcPr>
            <w:tcW w:w="1680" w:type="dxa"/>
            <w:vMerge/>
            <w:tcBorders>
              <w:left w:val="nil"/>
            </w:tcBorders>
          </w:tcPr>
          <w:p w14:paraId="052AA78F" w14:textId="77777777" w:rsidR="00E43F49" w:rsidRPr="00634A56" w:rsidDel="00281F56" w:rsidRDefault="00E43F49" w:rsidP="00717930">
            <w:pPr>
              <w:pStyle w:val="TableParagraph"/>
            </w:pPr>
          </w:p>
        </w:tc>
        <w:tc>
          <w:tcPr>
            <w:tcW w:w="1740" w:type="dxa"/>
            <w:tcBorders>
              <w:left w:val="nil"/>
            </w:tcBorders>
          </w:tcPr>
          <w:p w14:paraId="506ADB7C" w14:textId="77777777" w:rsidR="00E43F49" w:rsidRPr="00634A56" w:rsidRDefault="00E43F49" w:rsidP="00717930">
            <w:pPr>
              <w:pStyle w:val="TableParagraph"/>
            </w:pPr>
            <w:r w:rsidRPr="00634A56">
              <w:t>Minor poultry for laying or reproduction</w:t>
            </w:r>
          </w:p>
        </w:tc>
        <w:tc>
          <w:tcPr>
            <w:tcW w:w="3412" w:type="dxa"/>
          </w:tcPr>
          <w:p w14:paraId="2E7314C6" w14:textId="3D6BBCE6" w:rsidR="00E43F49" w:rsidRPr="00634A56" w:rsidRDefault="00E43F49" w:rsidP="00717930">
            <w:pPr>
              <w:pStyle w:val="TableParagraph"/>
              <w:ind w:left="84"/>
            </w:pPr>
            <w:r w:rsidRPr="00634A56">
              <w:t>Females and males of all minor poultry species, from entry in the laying (consumer egg production) or reproduction period</w:t>
            </w:r>
          </w:p>
        </w:tc>
        <w:tc>
          <w:tcPr>
            <w:tcW w:w="1706" w:type="dxa"/>
          </w:tcPr>
          <w:p w14:paraId="0FF0B9AA" w14:textId="77777777" w:rsidR="00E43F49" w:rsidRPr="00634A56" w:rsidRDefault="00E43F49" w:rsidP="00717930">
            <w:pPr>
              <w:pStyle w:val="TableParagraph"/>
            </w:pPr>
          </w:p>
        </w:tc>
        <w:tc>
          <w:tcPr>
            <w:tcW w:w="1706" w:type="dxa"/>
          </w:tcPr>
          <w:p w14:paraId="210F580C" w14:textId="77777777" w:rsidR="00E43F49" w:rsidRPr="00634A56" w:rsidRDefault="00E43F49" w:rsidP="00717930">
            <w:pPr>
              <w:pStyle w:val="TableParagraph"/>
            </w:pPr>
          </w:p>
        </w:tc>
        <w:tc>
          <w:tcPr>
            <w:tcW w:w="1706" w:type="dxa"/>
          </w:tcPr>
          <w:p w14:paraId="64B17B0E" w14:textId="77777777" w:rsidR="00E43F49" w:rsidRPr="00634A56" w:rsidRDefault="00E43F49" w:rsidP="00717930">
            <w:pPr>
              <w:pStyle w:val="TableParagraph"/>
            </w:pPr>
          </w:p>
        </w:tc>
        <w:tc>
          <w:tcPr>
            <w:tcW w:w="2210" w:type="dxa"/>
            <w:tcBorders>
              <w:right w:val="nil"/>
            </w:tcBorders>
          </w:tcPr>
          <w:p w14:paraId="07CAB8DB" w14:textId="77777777" w:rsidR="00E43F49" w:rsidRPr="00634A56" w:rsidRDefault="00E43F49" w:rsidP="00717930">
            <w:pPr>
              <w:pStyle w:val="TableParagraph"/>
            </w:pPr>
          </w:p>
        </w:tc>
      </w:tr>
      <w:tr w:rsidR="00E43F49" w:rsidRPr="00634A56" w14:paraId="54DD86E0" w14:textId="77777777" w:rsidTr="00CC3B32">
        <w:tc>
          <w:tcPr>
            <w:tcW w:w="1680" w:type="dxa"/>
            <w:vMerge/>
            <w:tcBorders>
              <w:left w:val="nil"/>
            </w:tcBorders>
          </w:tcPr>
          <w:p w14:paraId="4E773B80" w14:textId="77777777" w:rsidR="00E43F49" w:rsidRPr="00634A56" w:rsidDel="00281F56" w:rsidRDefault="00E43F49" w:rsidP="00717930">
            <w:pPr>
              <w:pStyle w:val="TableParagraph"/>
            </w:pPr>
          </w:p>
        </w:tc>
        <w:tc>
          <w:tcPr>
            <w:tcW w:w="1740" w:type="dxa"/>
            <w:tcBorders>
              <w:left w:val="nil"/>
            </w:tcBorders>
          </w:tcPr>
          <w:p w14:paraId="4F326B46" w14:textId="77777777" w:rsidR="00E43F49" w:rsidRPr="00634A56" w:rsidRDefault="00E43F49" w:rsidP="00717930">
            <w:pPr>
              <w:pStyle w:val="TableParagraph"/>
            </w:pPr>
            <w:r w:rsidRPr="00634A56">
              <w:t xml:space="preserve">Minor poultry </w:t>
            </w:r>
          </w:p>
        </w:tc>
        <w:tc>
          <w:tcPr>
            <w:tcW w:w="3412" w:type="dxa"/>
          </w:tcPr>
          <w:p w14:paraId="5C4A4B19" w14:textId="77777777" w:rsidR="00E43F49" w:rsidRPr="00634A56" w:rsidRDefault="00E43F49" w:rsidP="00717930">
            <w:pPr>
              <w:pStyle w:val="TableParagraph"/>
              <w:ind w:left="84"/>
            </w:pPr>
            <w:r w:rsidRPr="00634A56">
              <w:t>All species and categories of minor poultry</w:t>
            </w:r>
          </w:p>
        </w:tc>
        <w:tc>
          <w:tcPr>
            <w:tcW w:w="1706" w:type="dxa"/>
          </w:tcPr>
          <w:p w14:paraId="292FE2CA" w14:textId="77777777" w:rsidR="00E43F49" w:rsidRPr="00634A56" w:rsidRDefault="00E43F49" w:rsidP="00717930">
            <w:pPr>
              <w:pStyle w:val="TableParagraph"/>
            </w:pPr>
          </w:p>
        </w:tc>
        <w:tc>
          <w:tcPr>
            <w:tcW w:w="1706" w:type="dxa"/>
          </w:tcPr>
          <w:p w14:paraId="2D1C17A8" w14:textId="77777777" w:rsidR="00E43F49" w:rsidRPr="00634A56" w:rsidRDefault="00E43F49" w:rsidP="00717930">
            <w:pPr>
              <w:pStyle w:val="TableParagraph"/>
            </w:pPr>
          </w:p>
        </w:tc>
        <w:tc>
          <w:tcPr>
            <w:tcW w:w="1706" w:type="dxa"/>
          </w:tcPr>
          <w:p w14:paraId="29C44B52" w14:textId="77777777" w:rsidR="00E43F49" w:rsidRPr="00634A56" w:rsidRDefault="00E43F49" w:rsidP="00717930">
            <w:pPr>
              <w:pStyle w:val="TableParagraph"/>
            </w:pPr>
          </w:p>
        </w:tc>
        <w:tc>
          <w:tcPr>
            <w:tcW w:w="2210" w:type="dxa"/>
            <w:tcBorders>
              <w:right w:val="nil"/>
            </w:tcBorders>
          </w:tcPr>
          <w:p w14:paraId="6A8A409C" w14:textId="77777777" w:rsidR="00E43F49" w:rsidRPr="00634A56" w:rsidRDefault="00E43F49" w:rsidP="00717930">
            <w:pPr>
              <w:pStyle w:val="TableParagraph"/>
            </w:pPr>
          </w:p>
        </w:tc>
      </w:tr>
      <w:tr w:rsidR="002D4A20" w:rsidRPr="00634A56" w14:paraId="551E7574" w14:textId="77777777" w:rsidTr="00CC3B32">
        <w:tc>
          <w:tcPr>
            <w:tcW w:w="1680" w:type="dxa"/>
            <w:vMerge w:val="restart"/>
            <w:tcBorders>
              <w:left w:val="nil"/>
            </w:tcBorders>
          </w:tcPr>
          <w:p w14:paraId="518C0FEC" w14:textId="77777777" w:rsidR="002D4A20" w:rsidRPr="00634A56" w:rsidDel="00281F56" w:rsidRDefault="002D4A20" w:rsidP="00717930">
            <w:pPr>
              <w:pStyle w:val="TableParagraph"/>
            </w:pPr>
            <w:r w:rsidRPr="00634A56">
              <w:t>Poultry</w:t>
            </w:r>
          </w:p>
        </w:tc>
        <w:tc>
          <w:tcPr>
            <w:tcW w:w="1740" w:type="dxa"/>
            <w:tcBorders>
              <w:left w:val="nil"/>
            </w:tcBorders>
          </w:tcPr>
          <w:p w14:paraId="054BB4B1" w14:textId="77777777" w:rsidR="002D4A20" w:rsidRPr="00634A56" w:rsidRDefault="002D4A20" w:rsidP="00717930">
            <w:pPr>
              <w:pStyle w:val="TableParagraph"/>
            </w:pPr>
            <w:r w:rsidRPr="00634A56">
              <w:t xml:space="preserve">Poultry for fattening </w:t>
            </w:r>
          </w:p>
        </w:tc>
        <w:tc>
          <w:tcPr>
            <w:tcW w:w="3412" w:type="dxa"/>
          </w:tcPr>
          <w:p w14:paraId="445FA99E" w14:textId="77777777" w:rsidR="002D4A20" w:rsidRPr="00634A56" w:rsidRDefault="002D4A20" w:rsidP="00717930">
            <w:pPr>
              <w:pStyle w:val="TableParagraph"/>
              <w:ind w:left="84"/>
            </w:pPr>
            <w:r w:rsidRPr="00634A56">
              <w:t>Females and males of all poultry species for meat production, from hatching to slaughter</w:t>
            </w:r>
          </w:p>
        </w:tc>
        <w:tc>
          <w:tcPr>
            <w:tcW w:w="1706" w:type="dxa"/>
          </w:tcPr>
          <w:p w14:paraId="24FAD889" w14:textId="77777777" w:rsidR="002D4A20" w:rsidRPr="00634A56" w:rsidRDefault="002D4A20" w:rsidP="00717930">
            <w:pPr>
              <w:pStyle w:val="TableParagraph"/>
            </w:pPr>
          </w:p>
        </w:tc>
        <w:tc>
          <w:tcPr>
            <w:tcW w:w="1706" w:type="dxa"/>
          </w:tcPr>
          <w:p w14:paraId="4651B3D8" w14:textId="77777777" w:rsidR="002D4A20" w:rsidRPr="00634A56" w:rsidRDefault="002D4A20" w:rsidP="00717930">
            <w:pPr>
              <w:pStyle w:val="TableParagraph"/>
            </w:pPr>
          </w:p>
        </w:tc>
        <w:tc>
          <w:tcPr>
            <w:tcW w:w="1706" w:type="dxa"/>
          </w:tcPr>
          <w:p w14:paraId="476D4886" w14:textId="77777777" w:rsidR="002D4A20" w:rsidRPr="00634A56" w:rsidRDefault="002D4A20" w:rsidP="00717930">
            <w:pPr>
              <w:pStyle w:val="TableParagraph"/>
            </w:pPr>
          </w:p>
        </w:tc>
        <w:tc>
          <w:tcPr>
            <w:tcW w:w="2210" w:type="dxa"/>
            <w:tcBorders>
              <w:right w:val="nil"/>
            </w:tcBorders>
          </w:tcPr>
          <w:p w14:paraId="46841B77" w14:textId="77777777" w:rsidR="002D4A20" w:rsidRPr="00634A56" w:rsidRDefault="002D4A20" w:rsidP="00717930">
            <w:pPr>
              <w:pStyle w:val="TableParagraph"/>
            </w:pPr>
          </w:p>
        </w:tc>
      </w:tr>
      <w:tr w:rsidR="002D4A20" w:rsidRPr="00634A56" w14:paraId="411E02FF" w14:textId="77777777" w:rsidTr="00CC3B32">
        <w:tc>
          <w:tcPr>
            <w:tcW w:w="1680" w:type="dxa"/>
            <w:vMerge/>
            <w:tcBorders>
              <w:left w:val="nil"/>
            </w:tcBorders>
          </w:tcPr>
          <w:p w14:paraId="0C8CB916" w14:textId="77777777" w:rsidR="002D4A20" w:rsidRPr="00634A56" w:rsidDel="00281F56" w:rsidRDefault="002D4A20" w:rsidP="00717930">
            <w:pPr>
              <w:pStyle w:val="TableParagraph"/>
            </w:pPr>
          </w:p>
        </w:tc>
        <w:tc>
          <w:tcPr>
            <w:tcW w:w="1740" w:type="dxa"/>
            <w:tcBorders>
              <w:left w:val="nil"/>
            </w:tcBorders>
          </w:tcPr>
          <w:p w14:paraId="0DA54195" w14:textId="77777777" w:rsidR="002D4A20" w:rsidRPr="00634A56" w:rsidRDefault="002D4A20" w:rsidP="00717930">
            <w:pPr>
              <w:pStyle w:val="TableParagraph"/>
            </w:pPr>
            <w:r w:rsidRPr="00634A56">
              <w:t>Poultry reared for laying or reproduction</w:t>
            </w:r>
          </w:p>
        </w:tc>
        <w:tc>
          <w:tcPr>
            <w:tcW w:w="3412" w:type="dxa"/>
          </w:tcPr>
          <w:p w14:paraId="17D1BAA3" w14:textId="3102D130" w:rsidR="002D4A20" w:rsidRPr="00634A56" w:rsidRDefault="002D4A20" w:rsidP="00717930">
            <w:pPr>
              <w:pStyle w:val="TableParagraph"/>
              <w:ind w:left="84"/>
            </w:pPr>
            <w:r w:rsidRPr="00634A56">
              <w:t>Females and males of all poultry species reared for laying (consumer egg production) or reproduction, from hatching until entry in the laying or reproduction period</w:t>
            </w:r>
          </w:p>
        </w:tc>
        <w:tc>
          <w:tcPr>
            <w:tcW w:w="1706" w:type="dxa"/>
          </w:tcPr>
          <w:p w14:paraId="63F1B9F5" w14:textId="77777777" w:rsidR="002D4A20" w:rsidRPr="00634A56" w:rsidRDefault="002D4A20" w:rsidP="00717930">
            <w:pPr>
              <w:pStyle w:val="TableParagraph"/>
            </w:pPr>
          </w:p>
        </w:tc>
        <w:tc>
          <w:tcPr>
            <w:tcW w:w="1706" w:type="dxa"/>
          </w:tcPr>
          <w:p w14:paraId="4B77D56D" w14:textId="77777777" w:rsidR="002D4A20" w:rsidRPr="00634A56" w:rsidRDefault="002D4A20" w:rsidP="00717930">
            <w:pPr>
              <w:pStyle w:val="TableParagraph"/>
            </w:pPr>
          </w:p>
        </w:tc>
        <w:tc>
          <w:tcPr>
            <w:tcW w:w="1706" w:type="dxa"/>
          </w:tcPr>
          <w:p w14:paraId="4F43A63D" w14:textId="77777777" w:rsidR="002D4A20" w:rsidRPr="00634A56" w:rsidRDefault="002D4A20" w:rsidP="00717930">
            <w:pPr>
              <w:pStyle w:val="TableParagraph"/>
            </w:pPr>
          </w:p>
        </w:tc>
        <w:tc>
          <w:tcPr>
            <w:tcW w:w="2210" w:type="dxa"/>
            <w:tcBorders>
              <w:right w:val="nil"/>
            </w:tcBorders>
          </w:tcPr>
          <w:p w14:paraId="714D64B9" w14:textId="77777777" w:rsidR="002D4A20" w:rsidRPr="00634A56" w:rsidRDefault="002D4A20" w:rsidP="00717930">
            <w:pPr>
              <w:pStyle w:val="TableParagraph"/>
            </w:pPr>
          </w:p>
        </w:tc>
      </w:tr>
      <w:tr w:rsidR="002D4A20" w:rsidRPr="00634A56" w14:paraId="650B41BF" w14:textId="77777777" w:rsidTr="00CC3B32">
        <w:tc>
          <w:tcPr>
            <w:tcW w:w="1680" w:type="dxa"/>
            <w:vMerge/>
            <w:tcBorders>
              <w:left w:val="nil"/>
            </w:tcBorders>
          </w:tcPr>
          <w:p w14:paraId="3765B8CB" w14:textId="77777777" w:rsidR="002D4A20" w:rsidRPr="00634A56" w:rsidDel="00281F56" w:rsidRDefault="002D4A20" w:rsidP="00717930">
            <w:pPr>
              <w:pStyle w:val="TableParagraph"/>
            </w:pPr>
          </w:p>
        </w:tc>
        <w:tc>
          <w:tcPr>
            <w:tcW w:w="1740" w:type="dxa"/>
            <w:tcBorders>
              <w:left w:val="nil"/>
            </w:tcBorders>
          </w:tcPr>
          <w:p w14:paraId="546F1A83" w14:textId="77777777" w:rsidR="002D4A20" w:rsidRPr="00634A56" w:rsidRDefault="002D4A20" w:rsidP="00717930">
            <w:pPr>
              <w:pStyle w:val="TableParagraph"/>
            </w:pPr>
            <w:r w:rsidRPr="00634A56">
              <w:t>Poultry for laying or reproduction</w:t>
            </w:r>
          </w:p>
        </w:tc>
        <w:tc>
          <w:tcPr>
            <w:tcW w:w="3412" w:type="dxa"/>
          </w:tcPr>
          <w:p w14:paraId="4558FA77" w14:textId="59282399" w:rsidR="002D4A20" w:rsidRPr="00634A56" w:rsidRDefault="002D4A20" w:rsidP="00717930">
            <w:pPr>
              <w:pStyle w:val="TableParagraph"/>
              <w:ind w:left="84"/>
            </w:pPr>
            <w:r w:rsidRPr="00634A56">
              <w:t>Females and males of all poultry species, from entry in the laying (consumer egg production) or reproduction period</w:t>
            </w:r>
          </w:p>
        </w:tc>
        <w:tc>
          <w:tcPr>
            <w:tcW w:w="1706" w:type="dxa"/>
          </w:tcPr>
          <w:p w14:paraId="018D9022" w14:textId="77777777" w:rsidR="002D4A20" w:rsidRPr="00634A56" w:rsidRDefault="002D4A20" w:rsidP="00717930">
            <w:pPr>
              <w:pStyle w:val="TableParagraph"/>
            </w:pPr>
          </w:p>
        </w:tc>
        <w:tc>
          <w:tcPr>
            <w:tcW w:w="1706" w:type="dxa"/>
          </w:tcPr>
          <w:p w14:paraId="2EDF2738" w14:textId="77777777" w:rsidR="002D4A20" w:rsidRPr="00634A56" w:rsidRDefault="002D4A20" w:rsidP="00717930">
            <w:pPr>
              <w:pStyle w:val="TableParagraph"/>
            </w:pPr>
          </w:p>
        </w:tc>
        <w:tc>
          <w:tcPr>
            <w:tcW w:w="1706" w:type="dxa"/>
          </w:tcPr>
          <w:p w14:paraId="41F05208" w14:textId="77777777" w:rsidR="002D4A20" w:rsidRPr="00634A56" w:rsidRDefault="002D4A20" w:rsidP="00717930">
            <w:pPr>
              <w:pStyle w:val="TableParagraph"/>
            </w:pPr>
          </w:p>
        </w:tc>
        <w:tc>
          <w:tcPr>
            <w:tcW w:w="2210" w:type="dxa"/>
            <w:tcBorders>
              <w:right w:val="nil"/>
            </w:tcBorders>
          </w:tcPr>
          <w:p w14:paraId="3B87D536" w14:textId="77777777" w:rsidR="002D4A20" w:rsidRPr="00634A56" w:rsidRDefault="002D4A20" w:rsidP="00717930">
            <w:pPr>
              <w:pStyle w:val="TableParagraph"/>
            </w:pPr>
          </w:p>
        </w:tc>
      </w:tr>
      <w:tr w:rsidR="002D4A20" w:rsidRPr="00634A56" w14:paraId="1E079870" w14:textId="77777777" w:rsidTr="00CC3B32">
        <w:tc>
          <w:tcPr>
            <w:tcW w:w="1680" w:type="dxa"/>
            <w:vMerge/>
            <w:tcBorders>
              <w:left w:val="nil"/>
            </w:tcBorders>
          </w:tcPr>
          <w:p w14:paraId="798F38DC" w14:textId="77777777" w:rsidR="002D4A20" w:rsidRPr="00634A56" w:rsidDel="00281F56" w:rsidRDefault="002D4A20" w:rsidP="002D4A20">
            <w:pPr>
              <w:pStyle w:val="TableParagraph"/>
            </w:pPr>
          </w:p>
        </w:tc>
        <w:tc>
          <w:tcPr>
            <w:tcW w:w="1740" w:type="dxa"/>
            <w:tcBorders>
              <w:left w:val="nil"/>
            </w:tcBorders>
          </w:tcPr>
          <w:p w14:paraId="06854EB4" w14:textId="3BE10303" w:rsidR="002D4A20" w:rsidRPr="00634A56" w:rsidRDefault="002D4A20" w:rsidP="002D4A20">
            <w:pPr>
              <w:pStyle w:val="TableParagraph"/>
            </w:pPr>
            <w:r w:rsidRPr="00634A56">
              <w:t xml:space="preserve">Poultry </w:t>
            </w:r>
          </w:p>
        </w:tc>
        <w:tc>
          <w:tcPr>
            <w:tcW w:w="3412" w:type="dxa"/>
          </w:tcPr>
          <w:p w14:paraId="43290FC1" w14:textId="423D56E4" w:rsidR="002D4A20" w:rsidRPr="00634A56" w:rsidRDefault="002D4A20" w:rsidP="002D4A20">
            <w:pPr>
              <w:pStyle w:val="TableParagraph"/>
              <w:ind w:left="84"/>
            </w:pPr>
            <w:r w:rsidRPr="00634A56">
              <w:t>All species and categories of poultry</w:t>
            </w:r>
          </w:p>
        </w:tc>
        <w:tc>
          <w:tcPr>
            <w:tcW w:w="1706" w:type="dxa"/>
          </w:tcPr>
          <w:p w14:paraId="194E3A14" w14:textId="77777777" w:rsidR="002D4A20" w:rsidRPr="00634A56" w:rsidRDefault="002D4A20" w:rsidP="002D4A20">
            <w:pPr>
              <w:pStyle w:val="TableParagraph"/>
            </w:pPr>
          </w:p>
        </w:tc>
        <w:tc>
          <w:tcPr>
            <w:tcW w:w="1706" w:type="dxa"/>
          </w:tcPr>
          <w:p w14:paraId="6916D85F" w14:textId="77777777" w:rsidR="002D4A20" w:rsidRPr="00634A56" w:rsidRDefault="002D4A20" w:rsidP="002D4A20">
            <w:pPr>
              <w:pStyle w:val="TableParagraph"/>
            </w:pPr>
          </w:p>
        </w:tc>
        <w:tc>
          <w:tcPr>
            <w:tcW w:w="1706" w:type="dxa"/>
          </w:tcPr>
          <w:p w14:paraId="2C779CD0" w14:textId="77777777" w:rsidR="002D4A20" w:rsidRPr="00634A56" w:rsidRDefault="002D4A20" w:rsidP="002D4A20">
            <w:pPr>
              <w:pStyle w:val="TableParagraph"/>
            </w:pPr>
          </w:p>
        </w:tc>
        <w:tc>
          <w:tcPr>
            <w:tcW w:w="2210" w:type="dxa"/>
            <w:tcBorders>
              <w:right w:val="nil"/>
            </w:tcBorders>
          </w:tcPr>
          <w:p w14:paraId="03C7AB69" w14:textId="77777777" w:rsidR="002D4A20" w:rsidRPr="00634A56" w:rsidRDefault="002D4A20" w:rsidP="002D4A20">
            <w:pPr>
              <w:pStyle w:val="TableParagraph"/>
            </w:pPr>
          </w:p>
        </w:tc>
      </w:tr>
    </w:tbl>
    <w:p w14:paraId="4FD8A7FB" w14:textId="77777777" w:rsidR="00C973B4" w:rsidRPr="00634A56" w:rsidRDefault="00C973B4" w:rsidP="00497799">
      <w:pPr>
        <w:spacing w:after="120"/>
        <w:rPr>
          <w:rFonts w:ascii="Times New Roman" w:hAnsi="Times New Roman"/>
        </w:rPr>
      </w:pPr>
    </w:p>
    <w:p w14:paraId="1669FD4E" w14:textId="5147D956" w:rsidR="00E43F49" w:rsidRPr="00634A56" w:rsidRDefault="00E43F49" w:rsidP="0037232A">
      <w:pPr>
        <w:pStyle w:val="Listeafsnit"/>
        <w:numPr>
          <w:ilvl w:val="0"/>
          <w:numId w:val="4"/>
        </w:numPr>
        <w:ind w:left="240" w:hanging="240"/>
        <w:rPr>
          <w:b/>
          <w:bCs/>
        </w:rPr>
      </w:pPr>
      <w:r w:rsidRPr="00634A56">
        <w:rPr>
          <w:b/>
          <w:bCs/>
        </w:rPr>
        <w:lastRenderedPageBreak/>
        <w:t>Ruminants</w:t>
      </w:r>
    </w:p>
    <w:p w14:paraId="39610EE8" w14:textId="77777777" w:rsidR="00E43F49" w:rsidRPr="00634A56" w:rsidRDefault="00E43F49" w:rsidP="00B10963">
      <w:pPr>
        <w:pStyle w:val="Brdtekst"/>
        <w:jc w:val="center"/>
        <w:rPr>
          <w:sz w:val="22"/>
          <w:szCs w:val="22"/>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55C2AB85" w14:textId="77777777" w:rsidTr="00B10963">
        <w:tc>
          <w:tcPr>
            <w:tcW w:w="1710" w:type="dxa"/>
            <w:vMerge w:val="restart"/>
            <w:tcBorders>
              <w:left w:val="nil"/>
            </w:tcBorders>
            <w:vAlign w:val="center"/>
          </w:tcPr>
          <w:p w14:paraId="5B85A9DB"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31D20CA7" w14:textId="77777777" w:rsidR="00E43F49" w:rsidRPr="00634A56" w:rsidRDefault="00E43F49" w:rsidP="00B10963">
            <w:pPr>
              <w:pStyle w:val="TableParagraph"/>
              <w:jc w:val="center"/>
            </w:pPr>
            <w:r w:rsidRPr="00634A56">
              <w:t>Animal category</w:t>
            </w:r>
          </w:p>
        </w:tc>
        <w:tc>
          <w:tcPr>
            <w:tcW w:w="3412" w:type="dxa"/>
            <w:vMerge w:val="restart"/>
            <w:vAlign w:val="center"/>
          </w:tcPr>
          <w:p w14:paraId="623C3131" w14:textId="77777777" w:rsidR="00E43F49" w:rsidRPr="00634A56" w:rsidRDefault="00E43F49" w:rsidP="00B10963">
            <w:pPr>
              <w:pStyle w:val="TableParagraph"/>
              <w:ind w:left="60"/>
              <w:jc w:val="center"/>
            </w:pPr>
            <w:r w:rsidRPr="00634A56">
              <w:t>Definition of the animal category</w:t>
            </w:r>
          </w:p>
        </w:tc>
        <w:tc>
          <w:tcPr>
            <w:tcW w:w="5118" w:type="dxa"/>
            <w:gridSpan w:val="3"/>
            <w:vAlign w:val="center"/>
          </w:tcPr>
          <w:p w14:paraId="3A380C6D"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13419375" w14:textId="0BB1A8E7"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0BDCEFD8" w14:textId="77777777" w:rsidTr="00B10963">
        <w:tc>
          <w:tcPr>
            <w:tcW w:w="1710" w:type="dxa"/>
            <w:vMerge/>
            <w:tcBorders>
              <w:left w:val="nil"/>
            </w:tcBorders>
            <w:vAlign w:val="center"/>
          </w:tcPr>
          <w:p w14:paraId="283AFA1D"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7999FA7B"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232B399F" w14:textId="77777777" w:rsidR="00E43F49" w:rsidRPr="00634A56" w:rsidRDefault="00E43F49" w:rsidP="00B10963">
            <w:pPr>
              <w:jc w:val="center"/>
              <w:rPr>
                <w:rFonts w:ascii="Times New Roman" w:hAnsi="Times New Roman"/>
              </w:rPr>
            </w:pPr>
          </w:p>
        </w:tc>
        <w:tc>
          <w:tcPr>
            <w:tcW w:w="1706" w:type="dxa"/>
            <w:vAlign w:val="center"/>
          </w:tcPr>
          <w:p w14:paraId="4C4E42D5" w14:textId="77777777" w:rsidR="00E43F49" w:rsidRPr="00634A56" w:rsidRDefault="00E43F49" w:rsidP="00B10963">
            <w:pPr>
              <w:pStyle w:val="TableParagraph"/>
              <w:ind w:left="29" w:right="30"/>
              <w:jc w:val="center"/>
            </w:pPr>
            <w:r w:rsidRPr="00634A56">
              <w:t>Period</w:t>
            </w:r>
          </w:p>
        </w:tc>
        <w:tc>
          <w:tcPr>
            <w:tcW w:w="1706" w:type="dxa"/>
            <w:vAlign w:val="center"/>
          </w:tcPr>
          <w:p w14:paraId="7166B673" w14:textId="77777777" w:rsidR="00E43F49" w:rsidRPr="00634A56" w:rsidRDefault="00E43F49" w:rsidP="00B10963">
            <w:pPr>
              <w:pStyle w:val="TableParagraph"/>
              <w:ind w:left="29" w:right="30"/>
              <w:jc w:val="center"/>
            </w:pPr>
            <w:r w:rsidRPr="00634A56">
              <w:t>Age</w:t>
            </w:r>
          </w:p>
        </w:tc>
        <w:tc>
          <w:tcPr>
            <w:tcW w:w="1706" w:type="dxa"/>
            <w:vAlign w:val="center"/>
          </w:tcPr>
          <w:p w14:paraId="0C724826"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1746A2B6" w14:textId="77777777" w:rsidR="00E43F49" w:rsidRPr="00634A56" w:rsidRDefault="00E43F49" w:rsidP="00B10963">
            <w:pPr>
              <w:jc w:val="center"/>
              <w:rPr>
                <w:rFonts w:ascii="Times New Roman" w:hAnsi="Times New Roman"/>
              </w:rPr>
            </w:pPr>
          </w:p>
        </w:tc>
      </w:tr>
      <w:tr w:rsidR="00E43F49" w:rsidRPr="00634A56" w14:paraId="0F1A80CE" w14:textId="77777777" w:rsidTr="00CC3B32">
        <w:tc>
          <w:tcPr>
            <w:tcW w:w="1710" w:type="dxa"/>
            <w:vMerge w:val="restart"/>
            <w:tcBorders>
              <w:left w:val="nil"/>
            </w:tcBorders>
          </w:tcPr>
          <w:p w14:paraId="35E9EF23" w14:textId="77777777" w:rsidR="00E43F49" w:rsidRPr="00634A56" w:rsidDel="00417883" w:rsidRDefault="00E43F49" w:rsidP="00717930">
            <w:pPr>
              <w:pStyle w:val="TableParagraph"/>
            </w:pPr>
            <w:r w:rsidRPr="00634A56">
              <w:t>Cattle</w:t>
            </w:r>
          </w:p>
        </w:tc>
        <w:tc>
          <w:tcPr>
            <w:tcW w:w="1710" w:type="dxa"/>
            <w:tcBorders>
              <w:left w:val="nil"/>
            </w:tcBorders>
          </w:tcPr>
          <w:p w14:paraId="6A87D7FF" w14:textId="77777777" w:rsidR="00E43F49" w:rsidRPr="00634A56" w:rsidRDefault="00E43F49" w:rsidP="00717930">
            <w:pPr>
              <w:pStyle w:val="TableParagraph"/>
              <w:ind w:left="-1"/>
            </w:pPr>
            <w:r w:rsidRPr="00634A56">
              <w:t>Calves for fattening</w:t>
            </w:r>
          </w:p>
        </w:tc>
        <w:tc>
          <w:tcPr>
            <w:tcW w:w="3412" w:type="dxa"/>
          </w:tcPr>
          <w:p w14:paraId="78763A02" w14:textId="77777777" w:rsidR="00E43F49" w:rsidRPr="00634A56" w:rsidRDefault="00E43F49" w:rsidP="00717930">
            <w:pPr>
              <w:pStyle w:val="TableParagraph"/>
              <w:ind w:left="84"/>
            </w:pPr>
            <w:r w:rsidRPr="00634A56">
              <w:t>Calves for veal production, from birth until date of slaughter</w:t>
            </w:r>
          </w:p>
        </w:tc>
        <w:tc>
          <w:tcPr>
            <w:tcW w:w="1706" w:type="dxa"/>
          </w:tcPr>
          <w:p w14:paraId="6A9C5FE7" w14:textId="77777777" w:rsidR="00E43F49" w:rsidRPr="00634A56" w:rsidRDefault="00E43F49" w:rsidP="00717930">
            <w:pPr>
              <w:pStyle w:val="TableParagraph"/>
              <w:ind w:left="84"/>
            </w:pPr>
          </w:p>
        </w:tc>
        <w:tc>
          <w:tcPr>
            <w:tcW w:w="1706" w:type="dxa"/>
          </w:tcPr>
          <w:p w14:paraId="0C180074" w14:textId="77777777" w:rsidR="00E43F49" w:rsidRPr="00634A56" w:rsidRDefault="00E43F49" w:rsidP="00717930">
            <w:pPr>
              <w:pStyle w:val="TableParagraph"/>
              <w:ind w:left="84"/>
            </w:pPr>
            <w:r w:rsidRPr="00634A56">
              <w:t>Up to 6 months</w:t>
            </w:r>
          </w:p>
        </w:tc>
        <w:tc>
          <w:tcPr>
            <w:tcW w:w="1706" w:type="dxa"/>
          </w:tcPr>
          <w:p w14:paraId="0FD62C53" w14:textId="77777777" w:rsidR="00E43F49" w:rsidRPr="00634A56" w:rsidRDefault="00E43F49" w:rsidP="00717930">
            <w:pPr>
              <w:pStyle w:val="TableParagraph"/>
              <w:ind w:left="84" w:right="400"/>
            </w:pPr>
            <w:r w:rsidRPr="00634A56">
              <w:t>Up to 180 kg (up to 250 kg)</w:t>
            </w:r>
          </w:p>
        </w:tc>
        <w:tc>
          <w:tcPr>
            <w:tcW w:w="2210" w:type="dxa"/>
            <w:tcBorders>
              <w:right w:val="nil"/>
            </w:tcBorders>
          </w:tcPr>
          <w:p w14:paraId="266F18E3" w14:textId="77777777" w:rsidR="00E43F49" w:rsidRPr="00634A56" w:rsidRDefault="00E43F49" w:rsidP="00717930">
            <w:pPr>
              <w:pStyle w:val="TableParagraph"/>
              <w:ind w:left="84"/>
            </w:pPr>
            <w:r w:rsidRPr="00634A56">
              <w:t>84 days</w:t>
            </w:r>
          </w:p>
        </w:tc>
      </w:tr>
      <w:tr w:rsidR="00E43F49" w:rsidRPr="00634A56" w14:paraId="2DD3E566" w14:textId="77777777" w:rsidTr="00CC3B32">
        <w:tc>
          <w:tcPr>
            <w:tcW w:w="1710" w:type="dxa"/>
            <w:vMerge/>
            <w:tcBorders>
              <w:left w:val="nil"/>
            </w:tcBorders>
          </w:tcPr>
          <w:p w14:paraId="06CC0521" w14:textId="77777777" w:rsidR="00E43F49" w:rsidRPr="00634A56" w:rsidRDefault="00E43F49" w:rsidP="00717930">
            <w:pPr>
              <w:pStyle w:val="TableParagraph"/>
            </w:pPr>
          </w:p>
        </w:tc>
        <w:tc>
          <w:tcPr>
            <w:tcW w:w="1710" w:type="dxa"/>
            <w:tcBorders>
              <w:left w:val="nil"/>
            </w:tcBorders>
          </w:tcPr>
          <w:p w14:paraId="5BED6F7F" w14:textId="77777777" w:rsidR="00E43F49" w:rsidRPr="00634A56" w:rsidRDefault="00E43F49" w:rsidP="00717930">
            <w:pPr>
              <w:pStyle w:val="TableParagraph"/>
            </w:pPr>
            <w:r w:rsidRPr="00634A56">
              <w:t>Calves for rearing</w:t>
            </w:r>
          </w:p>
        </w:tc>
        <w:tc>
          <w:tcPr>
            <w:tcW w:w="3412" w:type="dxa"/>
          </w:tcPr>
          <w:p w14:paraId="3EDB30EE" w14:textId="77777777" w:rsidR="00E43F49" w:rsidRPr="00634A56" w:rsidRDefault="00E43F49" w:rsidP="00717930">
            <w:pPr>
              <w:pStyle w:val="TableParagraph"/>
              <w:ind w:left="84" w:right="111"/>
            </w:pPr>
            <w:r w:rsidRPr="00634A56">
              <w:t>Calves reared for milk production/reproduction or for meat production, from birth up to 4 months</w:t>
            </w:r>
          </w:p>
        </w:tc>
        <w:tc>
          <w:tcPr>
            <w:tcW w:w="1706" w:type="dxa"/>
          </w:tcPr>
          <w:p w14:paraId="452EB8BA" w14:textId="77777777" w:rsidR="00E43F49" w:rsidRPr="00634A56" w:rsidRDefault="00E43F49" w:rsidP="00717930">
            <w:pPr>
              <w:pStyle w:val="TableParagraph"/>
              <w:ind w:left="84"/>
            </w:pPr>
          </w:p>
          <w:p w14:paraId="79F0F379" w14:textId="77777777" w:rsidR="000669A5" w:rsidRPr="00634A56" w:rsidRDefault="000669A5" w:rsidP="00717930">
            <w:pPr>
              <w:jc w:val="center"/>
              <w:rPr>
                <w:rFonts w:ascii="Times New Roman" w:hAnsi="Times New Roman"/>
                <w:lang w:val="en-US"/>
              </w:rPr>
            </w:pPr>
          </w:p>
        </w:tc>
        <w:tc>
          <w:tcPr>
            <w:tcW w:w="1706" w:type="dxa"/>
          </w:tcPr>
          <w:p w14:paraId="2BB96112" w14:textId="77777777" w:rsidR="00E43F49" w:rsidRPr="00634A56" w:rsidRDefault="00E43F49" w:rsidP="00717930">
            <w:pPr>
              <w:pStyle w:val="TableParagraph"/>
              <w:ind w:left="84"/>
            </w:pPr>
          </w:p>
        </w:tc>
        <w:tc>
          <w:tcPr>
            <w:tcW w:w="1706" w:type="dxa"/>
          </w:tcPr>
          <w:p w14:paraId="01CDA99D" w14:textId="77777777" w:rsidR="00E43F49" w:rsidRPr="00634A56" w:rsidRDefault="00E43F49" w:rsidP="00717930">
            <w:pPr>
              <w:pStyle w:val="TableParagraph"/>
              <w:ind w:left="84"/>
            </w:pPr>
            <w:r w:rsidRPr="00634A56">
              <w:t>Up to 60-80 kg up to 145 kg)</w:t>
            </w:r>
          </w:p>
        </w:tc>
        <w:tc>
          <w:tcPr>
            <w:tcW w:w="2210" w:type="dxa"/>
            <w:tcBorders>
              <w:right w:val="nil"/>
            </w:tcBorders>
          </w:tcPr>
          <w:p w14:paraId="49F096BE" w14:textId="77777777" w:rsidR="00E43F49" w:rsidRPr="00634A56" w:rsidRDefault="00E43F49" w:rsidP="00717930">
            <w:pPr>
              <w:pStyle w:val="TableParagraph"/>
              <w:ind w:left="84"/>
            </w:pPr>
            <w:r w:rsidRPr="00634A56">
              <w:t>56 days</w:t>
            </w:r>
          </w:p>
        </w:tc>
      </w:tr>
      <w:tr w:rsidR="00E43F49" w:rsidRPr="00634A56" w14:paraId="6F8AEB7C" w14:textId="77777777" w:rsidTr="00CC3B32">
        <w:tc>
          <w:tcPr>
            <w:tcW w:w="1710" w:type="dxa"/>
            <w:vMerge/>
            <w:tcBorders>
              <w:left w:val="nil"/>
            </w:tcBorders>
          </w:tcPr>
          <w:p w14:paraId="35143387" w14:textId="77777777" w:rsidR="00E43F49" w:rsidRPr="00634A56" w:rsidRDefault="00E43F49" w:rsidP="00717930">
            <w:pPr>
              <w:pStyle w:val="TableParagraph"/>
            </w:pPr>
          </w:p>
        </w:tc>
        <w:tc>
          <w:tcPr>
            <w:tcW w:w="1710" w:type="dxa"/>
            <w:tcBorders>
              <w:left w:val="nil"/>
            </w:tcBorders>
          </w:tcPr>
          <w:p w14:paraId="630981BB" w14:textId="77777777" w:rsidR="00E43F49" w:rsidRPr="00634A56" w:rsidRDefault="00E43F49" w:rsidP="00717930">
            <w:pPr>
              <w:pStyle w:val="TableParagraph"/>
            </w:pPr>
            <w:r w:rsidRPr="00634A56">
              <w:t>Cattle for fattening</w:t>
            </w:r>
          </w:p>
        </w:tc>
        <w:tc>
          <w:tcPr>
            <w:tcW w:w="3412" w:type="dxa"/>
          </w:tcPr>
          <w:p w14:paraId="7EC2CBE8" w14:textId="77777777" w:rsidR="00E43F49" w:rsidRPr="00634A56" w:rsidRDefault="00E43F49" w:rsidP="00717930">
            <w:pPr>
              <w:pStyle w:val="TableParagraph"/>
              <w:ind w:left="84"/>
            </w:pPr>
            <w:r w:rsidRPr="00634A56">
              <w:t>Cattle for meat production, other than calves for fattening and calves for rearing, until date of slaughter</w:t>
            </w:r>
            <w:r w:rsidRPr="00634A56" w:rsidDel="00417883">
              <w:t xml:space="preserve"> </w:t>
            </w:r>
          </w:p>
        </w:tc>
        <w:tc>
          <w:tcPr>
            <w:tcW w:w="1706" w:type="dxa"/>
          </w:tcPr>
          <w:p w14:paraId="12156F7B" w14:textId="77777777" w:rsidR="00E43F49" w:rsidRPr="00634A56" w:rsidRDefault="00E43F49" w:rsidP="00717930">
            <w:pPr>
              <w:pStyle w:val="TableParagraph"/>
              <w:ind w:left="84"/>
            </w:pPr>
            <w:r w:rsidRPr="00634A56">
              <w:t>From full development of rumination</w:t>
            </w:r>
          </w:p>
        </w:tc>
        <w:tc>
          <w:tcPr>
            <w:tcW w:w="1706" w:type="dxa"/>
          </w:tcPr>
          <w:p w14:paraId="5B62803F" w14:textId="77777777" w:rsidR="00E43F49" w:rsidRPr="00634A56" w:rsidRDefault="00E43F49" w:rsidP="00717930">
            <w:pPr>
              <w:pStyle w:val="TableParagraph"/>
              <w:ind w:left="84"/>
            </w:pPr>
            <w:r w:rsidRPr="00634A56">
              <w:t>Up to 10-36 months</w:t>
            </w:r>
          </w:p>
        </w:tc>
        <w:tc>
          <w:tcPr>
            <w:tcW w:w="1706" w:type="dxa"/>
          </w:tcPr>
          <w:p w14:paraId="6CDEE46C" w14:textId="77777777" w:rsidR="00E43F49" w:rsidRPr="00634A56" w:rsidRDefault="00E43F49" w:rsidP="00717930">
            <w:pPr>
              <w:pStyle w:val="TableParagraph"/>
              <w:ind w:left="83"/>
            </w:pPr>
            <w:r w:rsidRPr="00634A56">
              <w:t>Up to 350-700 kg</w:t>
            </w:r>
          </w:p>
        </w:tc>
        <w:tc>
          <w:tcPr>
            <w:tcW w:w="2210" w:type="dxa"/>
            <w:tcBorders>
              <w:right w:val="nil"/>
            </w:tcBorders>
          </w:tcPr>
          <w:p w14:paraId="3DEE06E2" w14:textId="77777777" w:rsidR="00E43F49" w:rsidRPr="00634A56" w:rsidRDefault="00E43F49" w:rsidP="00717930">
            <w:pPr>
              <w:pStyle w:val="TableParagraph"/>
              <w:ind w:left="84"/>
            </w:pPr>
            <w:r w:rsidRPr="00634A56">
              <w:t>84 days</w:t>
            </w:r>
          </w:p>
        </w:tc>
      </w:tr>
      <w:tr w:rsidR="00E43F49" w:rsidRPr="00634A56" w14:paraId="710C2607" w14:textId="77777777" w:rsidTr="00CC3B32">
        <w:tc>
          <w:tcPr>
            <w:tcW w:w="1710" w:type="dxa"/>
            <w:vMerge/>
            <w:tcBorders>
              <w:left w:val="nil"/>
            </w:tcBorders>
          </w:tcPr>
          <w:p w14:paraId="3F78D6A7" w14:textId="77777777" w:rsidR="00E43F49" w:rsidRPr="00634A56" w:rsidRDefault="00E43F49" w:rsidP="00717930">
            <w:pPr>
              <w:pStyle w:val="TableParagraph"/>
            </w:pPr>
          </w:p>
        </w:tc>
        <w:tc>
          <w:tcPr>
            <w:tcW w:w="1710" w:type="dxa"/>
            <w:tcBorders>
              <w:left w:val="nil"/>
            </w:tcBorders>
          </w:tcPr>
          <w:p w14:paraId="19CFA002" w14:textId="77777777" w:rsidR="00E43F49" w:rsidRPr="00634A56" w:rsidRDefault="00E43F49" w:rsidP="00717930">
            <w:pPr>
              <w:rPr>
                <w:rFonts w:ascii="Times New Roman" w:hAnsi="Times New Roman"/>
              </w:rPr>
            </w:pPr>
            <w:r w:rsidRPr="00634A56">
              <w:rPr>
                <w:rFonts w:ascii="Times New Roman" w:hAnsi="Times New Roman"/>
              </w:rPr>
              <w:t>Cattle reared for milk production / reproduction</w:t>
            </w:r>
          </w:p>
        </w:tc>
        <w:tc>
          <w:tcPr>
            <w:tcW w:w="3412" w:type="dxa"/>
          </w:tcPr>
          <w:p w14:paraId="4D3A3050" w14:textId="77777777" w:rsidR="00E43F49" w:rsidRPr="00634A56" w:rsidDel="00417883" w:rsidRDefault="00E43F49" w:rsidP="00717930">
            <w:pPr>
              <w:pStyle w:val="TableParagraph"/>
              <w:ind w:left="60"/>
            </w:pPr>
            <w:r w:rsidRPr="00634A56">
              <w:t>Heifers and young bulls, other than calves for rearing, reared for milk production/reproduction, until entry in the reproduction period</w:t>
            </w:r>
          </w:p>
        </w:tc>
        <w:tc>
          <w:tcPr>
            <w:tcW w:w="1706" w:type="dxa"/>
          </w:tcPr>
          <w:p w14:paraId="4C5C40C2" w14:textId="77777777" w:rsidR="00E43F49" w:rsidRPr="00634A56" w:rsidRDefault="00E43F49" w:rsidP="00717930">
            <w:pPr>
              <w:pStyle w:val="TableParagraph"/>
            </w:pPr>
          </w:p>
        </w:tc>
        <w:tc>
          <w:tcPr>
            <w:tcW w:w="1706" w:type="dxa"/>
          </w:tcPr>
          <w:p w14:paraId="0A2D2833" w14:textId="77777777" w:rsidR="00E43F49" w:rsidRPr="00634A56" w:rsidRDefault="00E43F49" w:rsidP="00717930">
            <w:pPr>
              <w:pStyle w:val="TableParagraph"/>
            </w:pPr>
          </w:p>
        </w:tc>
        <w:tc>
          <w:tcPr>
            <w:tcW w:w="1706" w:type="dxa"/>
          </w:tcPr>
          <w:p w14:paraId="016BD837" w14:textId="77777777" w:rsidR="00E43F49" w:rsidRPr="00634A56" w:rsidRDefault="00E43F49" w:rsidP="00717930">
            <w:pPr>
              <w:pStyle w:val="TableParagraph"/>
            </w:pPr>
          </w:p>
        </w:tc>
        <w:tc>
          <w:tcPr>
            <w:tcW w:w="2210" w:type="dxa"/>
            <w:tcBorders>
              <w:right w:val="nil"/>
            </w:tcBorders>
          </w:tcPr>
          <w:p w14:paraId="2152657D" w14:textId="77777777" w:rsidR="00E43F49" w:rsidRPr="00634A56" w:rsidRDefault="00E43F49" w:rsidP="00717930">
            <w:pPr>
              <w:pStyle w:val="TableParagraph"/>
            </w:pPr>
          </w:p>
        </w:tc>
      </w:tr>
      <w:tr w:rsidR="00E95478" w:rsidRPr="00634A56" w14:paraId="60B18E15" w14:textId="77777777" w:rsidTr="00E95478">
        <w:tc>
          <w:tcPr>
            <w:tcW w:w="1710" w:type="dxa"/>
            <w:vMerge/>
            <w:tcBorders>
              <w:left w:val="nil"/>
            </w:tcBorders>
          </w:tcPr>
          <w:p w14:paraId="7A1BDA08" w14:textId="77777777" w:rsidR="00E95478" w:rsidRPr="00634A56" w:rsidRDefault="00E95478" w:rsidP="00717930">
            <w:pPr>
              <w:pStyle w:val="TableParagraph"/>
            </w:pPr>
          </w:p>
        </w:tc>
        <w:tc>
          <w:tcPr>
            <w:tcW w:w="1710" w:type="dxa"/>
            <w:tcBorders>
              <w:left w:val="nil"/>
            </w:tcBorders>
          </w:tcPr>
          <w:p w14:paraId="19885454" w14:textId="77777777" w:rsidR="00E95478" w:rsidRPr="00634A56" w:rsidRDefault="00E95478" w:rsidP="00717930">
            <w:pPr>
              <w:pStyle w:val="TableParagraph"/>
              <w:ind w:left="-1"/>
            </w:pPr>
            <w:r w:rsidRPr="00634A56">
              <w:t xml:space="preserve">Cows </w:t>
            </w:r>
          </w:p>
        </w:tc>
        <w:tc>
          <w:tcPr>
            <w:tcW w:w="3412" w:type="dxa"/>
          </w:tcPr>
          <w:p w14:paraId="1E17D1E4" w14:textId="77777777" w:rsidR="00E95478" w:rsidRPr="00634A56" w:rsidRDefault="00E95478" w:rsidP="00717930">
            <w:pPr>
              <w:pStyle w:val="TableParagraph"/>
              <w:ind w:left="84"/>
            </w:pPr>
            <w:r w:rsidRPr="00634A56">
              <w:t xml:space="preserve">Cows for milk production (dairy cows)/reproduction, which have mated or have been inseminated at least once </w:t>
            </w:r>
          </w:p>
        </w:tc>
        <w:tc>
          <w:tcPr>
            <w:tcW w:w="1706" w:type="dxa"/>
          </w:tcPr>
          <w:p w14:paraId="12DBD439" w14:textId="77777777" w:rsidR="00E95478" w:rsidRPr="00634A56" w:rsidRDefault="00E95478" w:rsidP="00717930">
            <w:pPr>
              <w:pStyle w:val="TableParagraph"/>
            </w:pPr>
          </w:p>
        </w:tc>
        <w:tc>
          <w:tcPr>
            <w:tcW w:w="1706" w:type="dxa"/>
          </w:tcPr>
          <w:p w14:paraId="1669519F" w14:textId="77777777" w:rsidR="00E95478" w:rsidRPr="00634A56" w:rsidRDefault="00E95478" w:rsidP="00717930">
            <w:pPr>
              <w:pStyle w:val="TableParagraph"/>
            </w:pPr>
          </w:p>
        </w:tc>
        <w:tc>
          <w:tcPr>
            <w:tcW w:w="1706" w:type="dxa"/>
          </w:tcPr>
          <w:p w14:paraId="616CFC1A" w14:textId="77777777" w:rsidR="00E95478" w:rsidRPr="00634A56" w:rsidRDefault="00E95478" w:rsidP="00717930">
            <w:pPr>
              <w:pStyle w:val="TableParagraph"/>
            </w:pPr>
          </w:p>
        </w:tc>
        <w:tc>
          <w:tcPr>
            <w:tcW w:w="2210" w:type="dxa"/>
            <w:tcBorders>
              <w:right w:val="nil"/>
            </w:tcBorders>
          </w:tcPr>
          <w:p w14:paraId="2D106C41" w14:textId="77777777" w:rsidR="00E95478" w:rsidRPr="00634A56" w:rsidRDefault="00E95478" w:rsidP="00717930">
            <w:pPr>
              <w:pStyle w:val="TableParagraph"/>
              <w:ind w:left="84" w:right="46"/>
            </w:pPr>
            <w:r w:rsidRPr="00634A56">
              <w:t xml:space="preserve">84 days </w:t>
            </w:r>
          </w:p>
          <w:p w14:paraId="6A15C849" w14:textId="39F91D58" w:rsidR="00E95478" w:rsidRPr="00634A56" w:rsidRDefault="00E95478" w:rsidP="00717930">
            <w:pPr>
              <w:pStyle w:val="TableParagraph"/>
              <w:ind w:left="84" w:right="46"/>
            </w:pPr>
            <w:r w:rsidRPr="00634A56">
              <w:t>Two cycles</w:t>
            </w:r>
            <w:r w:rsidR="008529CC" w:rsidRPr="00634A56">
              <w:t>,</w:t>
            </w:r>
            <w:r w:rsidRPr="00634A56">
              <w:t xml:space="preserve"> if the reproduction parameters are requested</w:t>
            </w:r>
            <w:r w:rsidR="008529CC" w:rsidRPr="00634A56">
              <w:t>.</w:t>
            </w:r>
          </w:p>
        </w:tc>
      </w:tr>
      <w:tr w:rsidR="00E43F49" w:rsidRPr="00634A56" w14:paraId="52DC3489" w14:textId="77777777" w:rsidTr="00CC3B32">
        <w:tc>
          <w:tcPr>
            <w:tcW w:w="1710" w:type="dxa"/>
            <w:vMerge/>
            <w:tcBorders>
              <w:left w:val="nil"/>
            </w:tcBorders>
          </w:tcPr>
          <w:p w14:paraId="2D91BD8B" w14:textId="77777777" w:rsidR="00E43F49" w:rsidRPr="00634A56" w:rsidDel="00443882" w:rsidRDefault="00E43F49" w:rsidP="00717930">
            <w:pPr>
              <w:pStyle w:val="TableParagraph"/>
            </w:pPr>
          </w:p>
        </w:tc>
        <w:tc>
          <w:tcPr>
            <w:tcW w:w="1710" w:type="dxa"/>
            <w:tcBorders>
              <w:left w:val="nil"/>
            </w:tcBorders>
          </w:tcPr>
          <w:p w14:paraId="4B213AC9" w14:textId="77777777" w:rsidR="00E43F49" w:rsidRPr="00634A56" w:rsidDel="00443882" w:rsidRDefault="00E43F49" w:rsidP="00717930">
            <w:pPr>
              <w:pStyle w:val="TableParagraph"/>
            </w:pPr>
            <w:r w:rsidRPr="00634A56">
              <w:t>Bulls</w:t>
            </w:r>
          </w:p>
        </w:tc>
        <w:tc>
          <w:tcPr>
            <w:tcW w:w="3412" w:type="dxa"/>
          </w:tcPr>
          <w:p w14:paraId="54D92130" w14:textId="77777777" w:rsidR="00E43F49" w:rsidRPr="00634A56" w:rsidDel="00417883" w:rsidRDefault="00E43F49" w:rsidP="00717930">
            <w:pPr>
              <w:pStyle w:val="TableParagraph"/>
              <w:ind w:left="60"/>
            </w:pPr>
            <w:r w:rsidRPr="00634A56">
              <w:t>Bulls for reproduction, from entry in the reproduction period</w:t>
            </w:r>
          </w:p>
        </w:tc>
        <w:tc>
          <w:tcPr>
            <w:tcW w:w="1706" w:type="dxa"/>
          </w:tcPr>
          <w:p w14:paraId="28DB050E" w14:textId="77777777" w:rsidR="00E43F49" w:rsidRPr="00634A56" w:rsidDel="00443882" w:rsidRDefault="00E43F49" w:rsidP="00717930">
            <w:pPr>
              <w:pStyle w:val="TableParagraph"/>
            </w:pPr>
          </w:p>
        </w:tc>
        <w:tc>
          <w:tcPr>
            <w:tcW w:w="1706" w:type="dxa"/>
          </w:tcPr>
          <w:p w14:paraId="755DC306" w14:textId="77777777" w:rsidR="00E43F49" w:rsidRPr="00634A56" w:rsidRDefault="00E43F49" w:rsidP="00717930">
            <w:pPr>
              <w:pStyle w:val="TableParagraph"/>
            </w:pPr>
          </w:p>
        </w:tc>
        <w:tc>
          <w:tcPr>
            <w:tcW w:w="1706" w:type="dxa"/>
          </w:tcPr>
          <w:p w14:paraId="290FAE53" w14:textId="77777777" w:rsidR="00E43F49" w:rsidRPr="00634A56" w:rsidRDefault="00E43F49" w:rsidP="00717930">
            <w:pPr>
              <w:pStyle w:val="TableParagraph"/>
            </w:pPr>
          </w:p>
        </w:tc>
        <w:tc>
          <w:tcPr>
            <w:tcW w:w="2210" w:type="dxa"/>
            <w:tcBorders>
              <w:right w:val="nil"/>
            </w:tcBorders>
          </w:tcPr>
          <w:p w14:paraId="599F646B" w14:textId="77777777" w:rsidR="00E43F49" w:rsidRPr="00634A56" w:rsidDel="00443882" w:rsidRDefault="00E43F49" w:rsidP="00717930">
            <w:pPr>
              <w:pStyle w:val="TableParagraph"/>
            </w:pPr>
          </w:p>
        </w:tc>
      </w:tr>
      <w:tr w:rsidR="00E43F49" w:rsidRPr="00634A56" w14:paraId="2572B4C0" w14:textId="77777777" w:rsidTr="00CC3B32">
        <w:tc>
          <w:tcPr>
            <w:tcW w:w="1710" w:type="dxa"/>
            <w:vMerge/>
            <w:tcBorders>
              <w:left w:val="nil"/>
            </w:tcBorders>
          </w:tcPr>
          <w:p w14:paraId="64D8598A" w14:textId="77777777" w:rsidR="00E43F49" w:rsidRPr="00634A56" w:rsidDel="00443882" w:rsidRDefault="00E43F49" w:rsidP="00717930">
            <w:pPr>
              <w:pStyle w:val="TableParagraph"/>
            </w:pPr>
          </w:p>
        </w:tc>
        <w:tc>
          <w:tcPr>
            <w:tcW w:w="1710" w:type="dxa"/>
            <w:tcBorders>
              <w:left w:val="nil"/>
            </w:tcBorders>
          </w:tcPr>
          <w:p w14:paraId="5AEFE0F1" w14:textId="77777777" w:rsidR="00E43F49" w:rsidRPr="00634A56" w:rsidDel="00443882" w:rsidRDefault="00E43F49" w:rsidP="00717930">
            <w:pPr>
              <w:pStyle w:val="TableParagraph"/>
            </w:pPr>
            <w:r w:rsidRPr="00634A56">
              <w:t>Cattle</w:t>
            </w:r>
          </w:p>
        </w:tc>
        <w:tc>
          <w:tcPr>
            <w:tcW w:w="3412" w:type="dxa"/>
          </w:tcPr>
          <w:p w14:paraId="3F956746" w14:textId="77777777" w:rsidR="00E43F49" w:rsidRPr="00634A56" w:rsidDel="00417883" w:rsidRDefault="00E43F49" w:rsidP="00717930">
            <w:pPr>
              <w:pStyle w:val="TableParagraph"/>
              <w:ind w:left="60"/>
            </w:pPr>
            <w:r w:rsidRPr="00634A56">
              <w:t>All categories of cattle</w:t>
            </w:r>
          </w:p>
        </w:tc>
        <w:tc>
          <w:tcPr>
            <w:tcW w:w="1706" w:type="dxa"/>
          </w:tcPr>
          <w:p w14:paraId="61A7CD95" w14:textId="77777777" w:rsidR="00E43F49" w:rsidRPr="00634A56" w:rsidDel="00443882" w:rsidRDefault="00E43F49" w:rsidP="00717930">
            <w:pPr>
              <w:pStyle w:val="TableParagraph"/>
            </w:pPr>
          </w:p>
        </w:tc>
        <w:tc>
          <w:tcPr>
            <w:tcW w:w="1706" w:type="dxa"/>
          </w:tcPr>
          <w:p w14:paraId="7D86AF35" w14:textId="77777777" w:rsidR="00E43F49" w:rsidRPr="00634A56" w:rsidRDefault="00E43F49" w:rsidP="00717930">
            <w:pPr>
              <w:pStyle w:val="TableParagraph"/>
            </w:pPr>
          </w:p>
        </w:tc>
        <w:tc>
          <w:tcPr>
            <w:tcW w:w="1706" w:type="dxa"/>
          </w:tcPr>
          <w:p w14:paraId="32FC7B8A" w14:textId="77777777" w:rsidR="00E43F49" w:rsidRPr="00634A56" w:rsidRDefault="00E43F49" w:rsidP="00717930">
            <w:pPr>
              <w:pStyle w:val="TableParagraph"/>
            </w:pPr>
          </w:p>
        </w:tc>
        <w:tc>
          <w:tcPr>
            <w:tcW w:w="2210" w:type="dxa"/>
            <w:tcBorders>
              <w:right w:val="nil"/>
            </w:tcBorders>
          </w:tcPr>
          <w:p w14:paraId="1B1C3D91" w14:textId="77777777" w:rsidR="00E43F49" w:rsidRPr="00634A56" w:rsidDel="00443882" w:rsidRDefault="00E43F49" w:rsidP="00717930">
            <w:pPr>
              <w:pStyle w:val="TableParagraph"/>
            </w:pPr>
          </w:p>
        </w:tc>
      </w:tr>
      <w:tr w:rsidR="00E43F49" w:rsidRPr="00634A56" w14:paraId="078A4E2C" w14:textId="77777777" w:rsidTr="00CC3B32">
        <w:tc>
          <w:tcPr>
            <w:tcW w:w="1710" w:type="dxa"/>
            <w:vMerge w:val="restart"/>
            <w:tcBorders>
              <w:left w:val="nil"/>
            </w:tcBorders>
          </w:tcPr>
          <w:p w14:paraId="3C8CF1C2" w14:textId="77777777" w:rsidR="00E43F49" w:rsidRPr="00634A56" w:rsidDel="00443882" w:rsidRDefault="00E43F49" w:rsidP="00717930">
            <w:pPr>
              <w:pStyle w:val="TableParagraph"/>
            </w:pPr>
            <w:r w:rsidRPr="00634A56">
              <w:t>Minor bovine species</w:t>
            </w:r>
          </w:p>
        </w:tc>
        <w:tc>
          <w:tcPr>
            <w:tcW w:w="1710" w:type="dxa"/>
            <w:tcBorders>
              <w:left w:val="nil"/>
            </w:tcBorders>
          </w:tcPr>
          <w:p w14:paraId="06236850" w14:textId="77777777" w:rsidR="00E43F49" w:rsidRPr="00634A56" w:rsidRDefault="00E43F49" w:rsidP="00717930">
            <w:pPr>
              <w:pStyle w:val="TableParagraph"/>
            </w:pPr>
            <w:r w:rsidRPr="00634A56">
              <w:t>Calves of minor bovine species for fattening</w:t>
            </w:r>
          </w:p>
        </w:tc>
        <w:tc>
          <w:tcPr>
            <w:tcW w:w="3412" w:type="dxa"/>
          </w:tcPr>
          <w:p w14:paraId="17656775" w14:textId="77777777" w:rsidR="00E43F49" w:rsidRPr="00634A56" w:rsidRDefault="00E43F49" w:rsidP="00717930">
            <w:pPr>
              <w:pStyle w:val="TableParagraph"/>
              <w:ind w:left="60"/>
            </w:pPr>
            <w:r w:rsidRPr="00634A56">
              <w:t>In all minor bovine species, calves for veal production, from birth until date of slaughter</w:t>
            </w:r>
          </w:p>
        </w:tc>
        <w:tc>
          <w:tcPr>
            <w:tcW w:w="1706" w:type="dxa"/>
          </w:tcPr>
          <w:p w14:paraId="283EB54B" w14:textId="77777777" w:rsidR="00E43F49" w:rsidRPr="00634A56" w:rsidDel="00443882" w:rsidRDefault="00E43F49" w:rsidP="00717930">
            <w:pPr>
              <w:pStyle w:val="TableParagraph"/>
            </w:pPr>
          </w:p>
        </w:tc>
        <w:tc>
          <w:tcPr>
            <w:tcW w:w="1706" w:type="dxa"/>
          </w:tcPr>
          <w:p w14:paraId="08BDC428" w14:textId="77777777" w:rsidR="00E43F49" w:rsidRPr="00634A56" w:rsidRDefault="00E43F49" w:rsidP="00717930">
            <w:pPr>
              <w:pStyle w:val="TableParagraph"/>
            </w:pPr>
          </w:p>
        </w:tc>
        <w:tc>
          <w:tcPr>
            <w:tcW w:w="1706" w:type="dxa"/>
          </w:tcPr>
          <w:p w14:paraId="731AF810" w14:textId="1AD646FE" w:rsidR="00E43F49" w:rsidRPr="00634A56" w:rsidRDefault="00E43F49" w:rsidP="00717930">
            <w:pPr>
              <w:pStyle w:val="TableParagraph"/>
            </w:pPr>
          </w:p>
        </w:tc>
        <w:tc>
          <w:tcPr>
            <w:tcW w:w="2210" w:type="dxa"/>
            <w:tcBorders>
              <w:right w:val="nil"/>
            </w:tcBorders>
          </w:tcPr>
          <w:p w14:paraId="6CAB6D3A" w14:textId="77777777" w:rsidR="00E43F49" w:rsidRPr="00634A56" w:rsidDel="00443882" w:rsidRDefault="00E43F49" w:rsidP="00717930">
            <w:pPr>
              <w:pStyle w:val="TableParagraph"/>
            </w:pPr>
          </w:p>
        </w:tc>
      </w:tr>
      <w:tr w:rsidR="00E43F49" w:rsidRPr="00634A56" w14:paraId="64F2E4EE" w14:textId="77777777" w:rsidTr="00CC3B32">
        <w:tc>
          <w:tcPr>
            <w:tcW w:w="1710" w:type="dxa"/>
            <w:vMerge/>
            <w:tcBorders>
              <w:left w:val="nil"/>
            </w:tcBorders>
          </w:tcPr>
          <w:p w14:paraId="5FE5AA73" w14:textId="77777777" w:rsidR="00E43F49" w:rsidRPr="00634A56" w:rsidDel="00443882" w:rsidRDefault="00E43F49" w:rsidP="00717930">
            <w:pPr>
              <w:pStyle w:val="TableParagraph"/>
            </w:pPr>
          </w:p>
        </w:tc>
        <w:tc>
          <w:tcPr>
            <w:tcW w:w="1710" w:type="dxa"/>
            <w:tcBorders>
              <w:left w:val="nil"/>
            </w:tcBorders>
          </w:tcPr>
          <w:p w14:paraId="08C8EE06" w14:textId="77777777" w:rsidR="00E43F49" w:rsidRPr="00634A56" w:rsidRDefault="00E43F49" w:rsidP="00717930">
            <w:pPr>
              <w:pStyle w:val="TableParagraph"/>
            </w:pPr>
            <w:r w:rsidRPr="00634A56">
              <w:t>Calves of minor bovine species for rearing</w:t>
            </w:r>
          </w:p>
        </w:tc>
        <w:tc>
          <w:tcPr>
            <w:tcW w:w="3412" w:type="dxa"/>
          </w:tcPr>
          <w:p w14:paraId="1F601367" w14:textId="77777777" w:rsidR="00E43F49" w:rsidRPr="00634A56" w:rsidRDefault="00E43F49" w:rsidP="00717930">
            <w:pPr>
              <w:pStyle w:val="TableParagraph"/>
              <w:ind w:left="60"/>
            </w:pPr>
            <w:r w:rsidRPr="00634A56">
              <w:t>In all minor bovine species, calves reared for milk production/reproduction or for meat production, from birth up to 4 months</w:t>
            </w:r>
          </w:p>
        </w:tc>
        <w:tc>
          <w:tcPr>
            <w:tcW w:w="1706" w:type="dxa"/>
          </w:tcPr>
          <w:p w14:paraId="43D52B3D" w14:textId="77777777" w:rsidR="00E43F49" w:rsidRPr="00634A56" w:rsidDel="00443882" w:rsidRDefault="00E43F49" w:rsidP="00717930">
            <w:pPr>
              <w:pStyle w:val="TableParagraph"/>
            </w:pPr>
          </w:p>
        </w:tc>
        <w:tc>
          <w:tcPr>
            <w:tcW w:w="1706" w:type="dxa"/>
          </w:tcPr>
          <w:p w14:paraId="63E88E50" w14:textId="77777777" w:rsidR="00E43F49" w:rsidRPr="00634A56" w:rsidRDefault="00E43F49" w:rsidP="00717930">
            <w:pPr>
              <w:pStyle w:val="TableParagraph"/>
            </w:pPr>
          </w:p>
        </w:tc>
        <w:tc>
          <w:tcPr>
            <w:tcW w:w="1706" w:type="dxa"/>
          </w:tcPr>
          <w:p w14:paraId="6BA87404" w14:textId="77777777" w:rsidR="00E43F49" w:rsidRPr="00634A56" w:rsidRDefault="00E43F49" w:rsidP="00717930">
            <w:pPr>
              <w:pStyle w:val="TableParagraph"/>
            </w:pPr>
          </w:p>
        </w:tc>
        <w:tc>
          <w:tcPr>
            <w:tcW w:w="2210" w:type="dxa"/>
            <w:tcBorders>
              <w:right w:val="nil"/>
            </w:tcBorders>
          </w:tcPr>
          <w:p w14:paraId="3877BF4E" w14:textId="7219F699" w:rsidR="00E43F49" w:rsidRPr="00634A56" w:rsidDel="00443882" w:rsidRDefault="00E43F49" w:rsidP="00717930">
            <w:pPr>
              <w:pStyle w:val="TableParagraph"/>
            </w:pPr>
          </w:p>
        </w:tc>
      </w:tr>
      <w:tr w:rsidR="00E43F49" w:rsidRPr="00634A56" w14:paraId="52AA27F7" w14:textId="77777777" w:rsidTr="00CC3B32">
        <w:tc>
          <w:tcPr>
            <w:tcW w:w="1710" w:type="dxa"/>
            <w:vMerge/>
            <w:tcBorders>
              <w:left w:val="nil"/>
            </w:tcBorders>
          </w:tcPr>
          <w:p w14:paraId="5545773F" w14:textId="77777777" w:rsidR="00E43F49" w:rsidRPr="00634A56" w:rsidDel="00443882" w:rsidRDefault="00E43F49" w:rsidP="00717930">
            <w:pPr>
              <w:pStyle w:val="TableParagraph"/>
            </w:pPr>
          </w:p>
        </w:tc>
        <w:tc>
          <w:tcPr>
            <w:tcW w:w="1710" w:type="dxa"/>
            <w:tcBorders>
              <w:left w:val="nil"/>
            </w:tcBorders>
          </w:tcPr>
          <w:p w14:paraId="64FC7E3B" w14:textId="77777777" w:rsidR="00E43F49" w:rsidRPr="00634A56" w:rsidRDefault="00E43F49" w:rsidP="00717930">
            <w:pPr>
              <w:pStyle w:val="TableParagraph"/>
            </w:pPr>
            <w:r w:rsidRPr="00634A56">
              <w:t>Minor bovines for fattening</w:t>
            </w:r>
          </w:p>
        </w:tc>
        <w:tc>
          <w:tcPr>
            <w:tcW w:w="3412" w:type="dxa"/>
          </w:tcPr>
          <w:p w14:paraId="45838F2D" w14:textId="77777777" w:rsidR="00E43F49" w:rsidRPr="00634A56" w:rsidRDefault="00E43F49" w:rsidP="00717930">
            <w:pPr>
              <w:pStyle w:val="TableParagraph"/>
              <w:ind w:left="60"/>
            </w:pPr>
            <w:r w:rsidRPr="00634A56">
              <w:t>In all minor bovine species, animals for meat production other than calves for fattening and calves for rearing, until date of slaughter</w:t>
            </w:r>
          </w:p>
        </w:tc>
        <w:tc>
          <w:tcPr>
            <w:tcW w:w="1706" w:type="dxa"/>
          </w:tcPr>
          <w:p w14:paraId="631880D8" w14:textId="77777777" w:rsidR="00E43F49" w:rsidRPr="00634A56" w:rsidDel="00443882" w:rsidRDefault="00E43F49" w:rsidP="00717930">
            <w:pPr>
              <w:pStyle w:val="TableParagraph"/>
            </w:pPr>
          </w:p>
        </w:tc>
        <w:tc>
          <w:tcPr>
            <w:tcW w:w="1706" w:type="dxa"/>
          </w:tcPr>
          <w:p w14:paraId="3E13D3F5" w14:textId="77777777" w:rsidR="00E43F49" w:rsidRPr="00634A56" w:rsidRDefault="00E43F49" w:rsidP="00717930">
            <w:pPr>
              <w:pStyle w:val="TableParagraph"/>
            </w:pPr>
          </w:p>
        </w:tc>
        <w:tc>
          <w:tcPr>
            <w:tcW w:w="1706" w:type="dxa"/>
          </w:tcPr>
          <w:p w14:paraId="19B730A7" w14:textId="77777777" w:rsidR="00E43F49" w:rsidRPr="00634A56" w:rsidRDefault="00E43F49" w:rsidP="00717930">
            <w:pPr>
              <w:pStyle w:val="TableParagraph"/>
            </w:pPr>
          </w:p>
        </w:tc>
        <w:tc>
          <w:tcPr>
            <w:tcW w:w="2210" w:type="dxa"/>
            <w:tcBorders>
              <w:right w:val="nil"/>
            </w:tcBorders>
          </w:tcPr>
          <w:p w14:paraId="23D2378F" w14:textId="77777777" w:rsidR="00E43F49" w:rsidRPr="00634A56" w:rsidDel="00443882" w:rsidRDefault="00E43F49" w:rsidP="00717930">
            <w:pPr>
              <w:pStyle w:val="TableParagraph"/>
            </w:pPr>
          </w:p>
        </w:tc>
      </w:tr>
      <w:tr w:rsidR="00E43F49" w:rsidRPr="00634A56" w14:paraId="2865C8DE" w14:textId="77777777" w:rsidTr="00CC3B32">
        <w:tc>
          <w:tcPr>
            <w:tcW w:w="1710" w:type="dxa"/>
            <w:vMerge/>
            <w:tcBorders>
              <w:left w:val="nil"/>
            </w:tcBorders>
          </w:tcPr>
          <w:p w14:paraId="64CBFF5A" w14:textId="77777777" w:rsidR="00E43F49" w:rsidRPr="00634A56" w:rsidDel="00443882" w:rsidRDefault="00E43F49" w:rsidP="00717930">
            <w:pPr>
              <w:pStyle w:val="TableParagraph"/>
            </w:pPr>
          </w:p>
        </w:tc>
        <w:tc>
          <w:tcPr>
            <w:tcW w:w="1710" w:type="dxa"/>
            <w:tcBorders>
              <w:left w:val="nil"/>
            </w:tcBorders>
          </w:tcPr>
          <w:p w14:paraId="01100A9F" w14:textId="77777777" w:rsidR="00E43F49" w:rsidRPr="00634A56" w:rsidRDefault="00E43F49" w:rsidP="00717930">
            <w:pPr>
              <w:pStyle w:val="TableParagraph"/>
            </w:pPr>
            <w:r w:rsidRPr="00634A56">
              <w:t>Minor bovines reared for milk production/reproduction</w:t>
            </w:r>
          </w:p>
        </w:tc>
        <w:tc>
          <w:tcPr>
            <w:tcW w:w="3412" w:type="dxa"/>
          </w:tcPr>
          <w:p w14:paraId="5F7430F4" w14:textId="77777777" w:rsidR="00E43F49" w:rsidRPr="00634A56" w:rsidRDefault="00E43F49" w:rsidP="00717930">
            <w:pPr>
              <w:pStyle w:val="TableParagraph"/>
              <w:ind w:left="60"/>
            </w:pPr>
            <w:r w:rsidRPr="00634A56">
              <w:t>In all minor bovine species, heifers and young bulls other than calves for rearing, reared for milk production/reproduction, until entry in the reproduction period</w:t>
            </w:r>
          </w:p>
        </w:tc>
        <w:tc>
          <w:tcPr>
            <w:tcW w:w="1706" w:type="dxa"/>
          </w:tcPr>
          <w:p w14:paraId="0786ED84" w14:textId="77777777" w:rsidR="00E43F49" w:rsidRPr="00634A56" w:rsidDel="00443882" w:rsidRDefault="00E43F49" w:rsidP="00717930">
            <w:pPr>
              <w:pStyle w:val="TableParagraph"/>
            </w:pPr>
          </w:p>
        </w:tc>
        <w:tc>
          <w:tcPr>
            <w:tcW w:w="1706" w:type="dxa"/>
          </w:tcPr>
          <w:p w14:paraId="5E529CF8" w14:textId="77777777" w:rsidR="00E43F49" w:rsidRPr="00634A56" w:rsidRDefault="00E43F49" w:rsidP="00717930">
            <w:pPr>
              <w:pStyle w:val="TableParagraph"/>
            </w:pPr>
          </w:p>
        </w:tc>
        <w:tc>
          <w:tcPr>
            <w:tcW w:w="1706" w:type="dxa"/>
          </w:tcPr>
          <w:p w14:paraId="225CC2E4" w14:textId="77777777" w:rsidR="00E43F49" w:rsidRPr="00634A56" w:rsidRDefault="00E43F49" w:rsidP="00717930">
            <w:pPr>
              <w:pStyle w:val="TableParagraph"/>
            </w:pPr>
          </w:p>
        </w:tc>
        <w:tc>
          <w:tcPr>
            <w:tcW w:w="2210" w:type="dxa"/>
            <w:tcBorders>
              <w:right w:val="nil"/>
            </w:tcBorders>
          </w:tcPr>
          <w:p w14:paraId="5BAD74C6" w14:textId="77777777" w:rsidR="00E43F49" w:rsidRPr="00634A56" w:rsidDel="00443882" w:rsidRDefault="00E43F49" w:rsidP="00717930">
            <w:pPr>
              <w:pStyle w:val="TableParagraph"/>
            </w:pPr>
          </w:p>
        </w:tc>
      </w:tr>
      <w:tr w:rsidR="00E43F49" w:rsidRPr="00634A56" w14:paraId="7C4E477D" w14:textId="77777777" w:rsidTr="00CC3B32">
        <w:tc>
          <w:tcPr>
            <w:tcW w:w="1710" w:type="dxa"/>
            <w:vMerge/>
            <w:tcBorders>
              <w:left w:val="nil"/>
            </w:tcBorders>
          </w:tcPr>
          <w:p w14:paraId="63D7A691" w14:textId="77777777" w:rsidR="00E43F49" w:rsidRPr="00634A56" w:rsidDel="00443882" w:rsidRDefault="00E43F49" w:rsidP="00717930">
            <w:pPr>
              <w:pStyle w:val="TableParagraph"/>
            </w:pPr>
          </w:p>
        </w:tc>
        <w:tc>
          <w:tcPr>
            <w:tcW w:w="1710" w:type="dxa"/>
            <w:tcBorders>
              <w:left w:val="nil"/>
            </w:tcBorders>
          </w:tcPr>
          <w:p w14:paraId="631DF22C" w14:textId="77777777" w:rsidR="00E43F49" w:rsidRPr="00634A56" w:rsidRDefault="00E43F49" w:rsidP="00717930">
            <w:pPr>
              <w:pStyle w:val="TableParagraph"/>
            </w:pPr>
            <w:r w:rsidRPr="00634A56">
              <w:t>Cows of minor bovine species</w:t>
            </w:r>
          </w:p>
        </w:tc>
        <w:tc>
          <w:tcPr>
            <w:tcW w:w="3412" w:type="dxa"/>
          </w:tcPr>
          <w:p w14:paraId="0EE07899" w14:textId="77777777" w:rsidR="00E43F49" w:rsidRPr="00634A56" w:rsidRDefault="00E43F49" w:rsidP="00717930">
            <w:pPr>
              <w:pStyle w:val="TableParagraph"/>
              <w:ind w:left="60"/>
            </w:pPr>
            <w:r w:rsidRPr="00634A56">
              <w:t>In all minor bovine species, cows for milk production/reproduction, which have mated or have been inseminated at least once</w:t>
            </w:r>
          </w:p>
        </w:tc>
        <w:tc>
          <w:tcPr>
            <w:tcW w:w="1706" w:type="dxa"/>
          </w:tcPr>
          <w:p w14:paraId="547F4DAA" w14:textId="77777777" w:rsidR="00E43F49" w:rsidRPr="00634A56" w:rsidDel="00443882" w:rsidRDefault="00E43F49" w:rsidP="00717930">
            <w:pPr>
              <w:pStyle w:val="TableParagraph"/>
            </w:pPr>
          </w:p>
        </w:tc>
        <w:tc>
          <w:tcPr>
            <w:tcW w:w="1706" w:type="dxa"/>
          </w:tcPr>
          <w:p w14:paraId="32D3428F" w14:textId="77777777" w:rsidR="00E43F49" w:rsidRPr="00634A56" w:rsidRDefault="00E43F49" w:rsidP="00717930">
            <w:pPr>
              <w:pStyle w:val="TableParagraph"/>
            </w:pPr>
          </w:p>
        </w:tc>
        <w:tc>
          <w:tcPr>
            <w:tcW w:w="1706" w:type="dxa"/>
          </w:tcPr>
          <w:p w14:paraId="6DAD2C95" w14:textId="77777777" w:rsidR="00E43F49" w:rsidRPr="00634A56" w:rsidRDefault="00E43F49" w:rsidP="00717930">
            <w:pPr>
              <w:pStyle w:val="TableParagraph"/>
            </w:pPr>
          </w:p>
        </w:tc>
        <w:tc>
          <w:tcPr>
            <w:tcW w:w="2210" w:type="dxa"/>
            <w:tcBorders>
              <w:right w:val="nil"/>
            </w:tcBorders>
          </w:tcPr>
          <w:p w14:paraId="279438A8" w14:textId="77777777" w:rsidR="00E43F49" w:rsidRPr="00634A56" w:rsidDel="00443882" w:rsidRDefault="00E43F49" w:rsidP="00717930">
            <w:pPr>
              <w:pStyle w:val="TableParagraph"/>
            </w:pPr>
          </w:p>
        </w:tc>
      </w:tr>
      <w:tr w:rsidR="00E43F49" w:rsidRPr="00634A56" w14:paraId="7CD9060E" w14:textId="77777777" w:rsidTr="00CC3B32">
        <w:tc>
          <w:tcPr>
            <w:tcW w:w="1710" w:type="dxa"/>
            <w:vMerge/>
            <w:tcBorders>
              <w:left w:val="nil"/>
            </w:tcBorders>
          </w:tcPr>
          <w:p w14:paraId="62198B08" w14:textId="77777777" w:rsidR="00E43F49" w:rsidRPr="00634A56" w:rsidDel="00443882" w:rsidRDefault="00E43F49" w:rsidP="00717930">
            <w:pPr>
              <w:pStyle w:val="TableParagraph"/>
            </w:pPr>
          </w:p>
        </w:tc>
        <w:tc>
          <w:tcPr>
            <w:tcW w:w="1710" w:type="dxa"/>
            <w:tcBorders>
              <w:left w:val="nil"/>
            </w:tcBorders>
          </w:tcPr>
          <w:p w14:paraId="08F79F3B" w14:textId="77777777" w:rsidR="00E43F49" w:rsidRPr="00634A56" w:rsidRDefault="00E43F49" w:rsidP="00717930">
            <w:pPr>
              <w:pStyle w:val="TableParagraph"/>
            </w:pPr>
            <w:r w:rsidRPr="00634A56">
              <w:t>Bulls of minor bovine species</w:t>
            </w:r>
          </w:p>
        </w:tc>
        <w:tc>
          <w:tcPr>
            <w:tcW w:w="3412" w:type="dxa"/>
          </w:tcPr>
          <w:p w14:paraId="1EA44E70" w14:textId="0BC290FA" w:rsidR="00E43F49" w:rsidRPr="00634A56" w:rsidRDefault="00E43F49" w:rsidP="00717930">
            <w:pPr>
              <w:pStyle w:val="TableParagraph"/>
              <w:ind w:left="60"/>
            </w:pPr>
            <w:r w:rsidRPr="00634A56">
              <w:t>In all minor bovine species, bulls for reproduction, from entry in the reproduction period</w:t>
            </w:r>
          </w:p>
        </w:tc>
        <w:tc>
          <w:tcPr>
            <w:tcW w:w="1706" w:type="dxa"/>
          </w:tcPr>
          <w:p w14:paraId="2061D46A" w14:textId="77777777" w:rsidR="00E43F49" w:rsidRPr="00634A56" w:rsidDel="00443882" w:rsidRDefault="00E43F49" w:rsidP="00717930">
            <w:pPr>
              <w:pStyle w:val="TableParagraph"/>
            </w:pPr>
          </w:p>
        </w:tc>
        <w:tc>
          <w:tcPr>
            <w:tcW w:w="1706" w:type="dxa"/>
          </w:tcPr>
          <w:p w14:paraId="641EA30C" w14:textId="77777777" w:rsidR="00E43F49" w:rsidRPr="00634A56" w:rsidRDefault="00E43F49" w:rsidP="00717930">
            <w:pPr>
              <w:pStyle w:val="TableParagraph"/>
            </w:pPr>
          </w:p>
        </w:tc>
        <w:tc>
          <w:tcPr>
            <w:tcW w:w="1706" w:type="dxa"/>
          </w:tcPr>
          <w:p w14:paraId="0661FA93" w14:textId="77777777" w:rsidR="00E43F49" w:rsidRPr="00634A56" w:rsidRDefault="00E43F49" w:rsidP="00717930">
            <w:pPr>
              <w:pStyle w:val="TableParagraph"/>
            </w:pPr>
          </w:p>
        </w:tc>
        <w:tc>
          <w:tcPr>
            <w:tcW w:w="2210" w:type="dxa"/>
            <w:tcBorders>
              <w:right w:val="nil"/>
            </w:tcBorders>
          </w:tcPr>
          <w:p w14:paraId="77D68C80" w14:textId="77777777" w:rsidR="00E43F49" w:rsidRPr="00634A56" w:rsidDel="00443882" w:rsidRDefault="00E43F49" w:rsidP="00717930">
            <w:pPr>
              <w:pStyle w:val="TableParagraph"/>
            </w:pPr>
          </w:p>
        </w:tc>
      </w:tr>
      <w:tr w:rsidR="00E43F49" w:rsidRPr="00634A56" w14:paraId="77CB253D" w14:textId="77777777" w:rsidTr="00CC3B32">
        <w:tc>
          <w:tcPr>
            <w:tcW w:w="1710" w:type="dxa"/>
            <w:vMerge/>
            <w:tcBorders>
              <w:left w:val="nil"/>
            </w:tcBorders>
          </w:tcPr>
          <w:p w14:paraId="2CCA3528" w14:textId="77777777" w:rsidR="00E43F49" w:rsidRPr="00634A56" w:rsidDel="00443882" w:rsidRDefault="00E43F49" w:rsidP="00717930">
            <w:pPr>
              <w:pStyle w:val="TableParagraph"/>
            </w:pPr>
          </w:p>
        </w:tc>
        <w:tc>
          <w:tcPr>
            <w:tcW w:w="1710" w:type="dxa"/>
            <w:tcBorders>
              <w:left w:val="nil"/>
            </w:tcBorders>
          </w:tcPr>
          <w:p w14:paraId="646612ED" w14:textId="77777777" w:rsidR="00E43F49" w:rsidRPr="00634A56" w:rsidRDefault="00E43F49" w:rsidP="00717930">
            <w:pPr>
              <w:pStyle w:val="TableParagraph"/>
            </w:pPr>
            <w:r w:rsidRPr="00634A56">
              <w:t>Minor bovines</w:t>
            </w:r>
          </w:p>
        </w:tc>
        <w:tc>
          <w:tcPr>
            <w:tcW w:w="3412" w:type="dxa"/>
          </w:tcPr>
          <w:p w14:paraId="3AF0EE4E" w14:textId="77777777" w:rsidR="00E43F49" w:rsidRPr="00634A56" w:rsidRDefault="00E43F49" w:rsidP="00717930">
            <w:pPr>
              <w:pStyle w:val="TableParagraph"/>
              <w:ind w:left="60"/>
            </w:pPr>
            <w:r w:rsidRPr="00634A56">
              <w:t>All species and categories of minor bovines</w:t>
            </w:r>
          </w:p>
        </w:tc>
        <w:tc>
          <w:tcPr>
            <w:tcW w:w="1706" w:type="dxa"/>
          </w:tcPr>
          <w:p w14:paraId="47F308DE" w14:textId="77777777" w:rsidR="00E43F49" w:rsidRPr="00634A56" w:rsidDel="00443882" w:rsidRDefault="00E43F49" w:rsidP="00717930">
            <w:pPr>
              <w:pStyle w:val="TableParagraph"/>
            </w:pPr>
          </w:p>
        </w:tc>
        <w:tc>
          <w:tcPr>
            <w:tcW w:w="1706" w:type="dxa"/>
          </w:tcPr>
          <w:p w14:paraId="51A80104" w14:textId="77777777" w:rsidR="00E43F49" w:rsidRPr="00634A56" w:rsidRDefault="00E43F49" w:rsidP="00717930">
            <w:pPr>
              <w:pStyle w:val="TableParagraph"/>
            </w:pPr>
          </w:p>
        </w:tc>
        <w:tc>
          <w:tcPr>
            <w:tcW w:w="1706" w:type="dxa"/>
          </w:tcPr>
          <w:p w14:paraId="353BE486" w14:textId="77777777" w:rsidR="00E43F49" w:rsidRPr="00634A56" w:rsidRDefault="00E43F49" w:rsidP="00717930">
            <w:pPr>
              <w:pStyle w:val="TableParagraph"/>
            </w:pPr>
          </w:p>
        </w:tc>
        <w:tc>
          <w:tcPr>
            <w:tcW w:w="2210" w:type="dxa"/>
            <w:tcBorders>
              <w:right w:val="nil"/>
            </w:tcBorders>
          </w:tcPr>
          <w:p w14:paraId="55BABC00" w14:textId="77777777" w:rsidR="00E43F49" w:rsidRPr="00634A56" w:rsidDel="00443882" w:rsidRDefault="00E43F49" w:rsidP="00717930">
            <w:pPr>
              <w:pStyle w:val="TableParagraph"/>
            </w:pPr>
          </w:p>
        </w:tc>
      </w:tr>
      <w:tr w:rsidR="00E43F49" w:rsidRPr="00634A56" w14:paraId="10BC4A92" w14:textId="77777777" w:rsidTr="00CC3B32">
        <w:tc>
          <w:tcPr>
            <w:tcW w:w="1710" w:type="dxa"/>
            <w:vMerge w:val="restart"/>
            <w:tcBorders>
              <w:left w:val="nil"/>
            </w:tcBorders>
          </w:tcPr>
          <w:p w14:paraId="47607BD0" w14:textId="77777777" w:rsidR="00E43F49" w:rsidRPr="00634A56" w:rsidDel="00443882" w:rsidRDefault="00E43F49" w:rsidP="00717930">
            <w:pPr>
              <w:pStyle w:val="TableParagraph"/>
            </w:pPr>
            <w:r w:rsidRPr="00634A56">
              <w:t>Bovines</w:t>
            </w:r>
          </w:p>
        </w:tc>
        <w:tc>
          <w:tcPr>
            <w:tcW w:w="1710" w:type="dxa"/>
            <w:tcBorders>
              <w:left w:val="nil"/>
            </w:tcBorders>
          </w:tcPr>
          <w:p w14:paraId="5B7AAEB5" w14:textId="77777777" w:rsidR="00E43F49" w:rsidRPr="00634A56" w:rsidRDefault="00E43F49" w:rsidP="00717930">
            <w:pPr>
              <w:pStyle w:val="TableParagraph"/>
            </w:pPr>
            <w:r w:rsidRPr="00634A56">
              <w:t>Calves of bovine species for fattening</w:t>
            </w:r>
          </w:p>
        </w:tc>
        <w:tc>
          <w:tcPr>
            <w:tcW w:w="3412" w:type="dxa"/>
          </w:tcPr>
          <w:p w14:paraId="0C8D2EEC" w14:textId="77777777" w:rsidR="00E43F49" w:rsidRPr="00634A56" w:rsidRDefault="00E43F49" w:rsidP="00717930">
            <w:pPr>
              <w:pStyle w:val="TableParagraph"/>
              <w:ind w:left="60"/>
            </w:pPr>
            <w:r w:rsidRPr="00634A56">
              <w:t>In all bovine species, calves for veal production, from birth until date of slaughter</w:t>
            </w:r>
          </w:p>
        </w:tc>
        <w:tc>
          <w:tcPr>
            <w:tcW w:w="1706" w:type="dxa"/>
          </w:tcPr>
          <w:p w14:paraId="1F4DCD0F" w14:textId="77777777" w:rsidR="00E43F49" w:rsidRPr="00634A56" w:rsidDel="00443882" w:rsidRDefault="00E43F49" w:rsidP="00717930">
            <w:pPr>
              <w:pStyle w:val="TableParagraph"/>
            </w:pPr>
          </w:p>
        </w:tc>
        <w:tc>
          <w:tcPr>
            <w:tcW w:w="1706" w:type="dxa"/>
          </w:tcPr>
          <w:p w14:paraId="06C06A35" w14:textId="77777777" w:rsidR="00E43F49" w:rsidRPr="00634A56" w:rsidRDefault="00E43F49" w:rsidP="00717930">
            <w:pPr>
              <w:pStyle w:val="TableParagraph"/>
            </w:pPr>
          </w:p>
        </w:tc>
        <w:tc>
          <w:tcPr>
            <w:tcW w:w="1706" w:type="dxa"/>
          </w:tcPr>
          <w:p w14:paraId="1EB717BF" w14:textId="77777777" w:rsidR="00E43F49" w:rsidRPr="00634A56" w:rsidRDefault="00E43F49" w:rsidP="00717930">
            <w:pPr>
              <w:pStyle w:val="TableParagraph"/>
            </w:pPr>
          </w:p>
        </w:tc>
        <w:tc>
          <w:tcPr>
            <w:tcW w:w="2210" w:type="dxa"/>
            <w:tcBorders>
              <w:right w:val="nil"/>
            </w:tcBorders>
          </w:tcPr>
          <w:p w14:paraId="7116BF78" w14:textId="77777777" w:rsidR="00E43F49" w:rsidRPr="00634A56" w:rsidDel="00443882" w:rsidRDefault="00E43F49" w:rsidP="00717930">
            <w:pPr>
              <w:pStyle w:val="TableParagraph"/>
            </w:pPr>
          </w:p>
        </w:tc>
      </w:tr>
      <w:tr w:rsidR="00E43F49" w:rsidRPr="00634A56" w14:paraId="1EB363B2" w14:textId="77777777" w:rsidTr="00CC3B32">
        <w:tc>
          <w:tcPr>
            <w:tcW w:w="1710" w:type="dxa"/>
            <w:vMerge/>
            <w:tcBorders>
              <w:left w:val="nil"/>
            </w:tcBorders>
          </w:tcPr>
          <w:p w14:paraId="22856CC7" w14:textId="77777777" w:rsidR="00E43F49" w:rsidRPr="00634A56" w:rsidDel="00443882" w:rsidRDefault="00E43F49" w:rsidP="00717930">
            <w:pPr>
              <w:pStyle w:val="TableParagraph"/>
            </w:pPr>
          </w:p>
        </w:tc>
        <w:tc>
          <w:tcPr>
            <w:tcW w:w="1710" w:type="dxa"/>
            <w:tcBorders>
              <w:left w:val="nil"/>
            </w:tcBorders>
          </w:tcPr>
          <w:p w14:paraId="73AAC86F" w14:textId="77777777" w:rsidR="00E43F49" w:rsidRPr="00634A56" w:rsidRDefault="00E43F49" w:rsidP="00717930">
            <w:pPr>
              <w:pStyle w:val="TableParagraph"/>
            </w:pPr>
            <w:r w:rsidRPr="00634A56">
              <w:t>Calves of bovine species for rearing</w:t>
            </w:r>
          </w:p>
        </w:tc>
        <w:tc>
          <w:tcPr>
            <w:tcW w:w="3412" w:type="dxa"/>
          </w:tcPr>
          <w:p w14:paraId="79D848BA" w14:textId="77777777" w:rsidR="00E43F49" w:rsidRPr="00634A56" w:rsidRDefault="00E43F49" w:rsidP="00717930">
            <w:pPr>
              <w:pStyle w:val="TableParagraph"/>
              <w:ind w:left="60"/>
            </w:pPr>
            <w:r w:rsidRPr="00634A56">
              <w:t>In all bovine species, calves reared for milk production/reproduction or for meat production, from birth up to 4 months</w:t>
            </w:r>
          </w:p>
        </w:tc>
        <w:tc>
          <w:tcPr>
            <w:tcW w:w="1706" w:type="dxa"/>
          </w:tcPr>
          <w:p w14:paraId="796AF1E4" w14:textId="77777777" w:rsidR="00E43F49" w:rsidRPr="00634A56" w:rsidDel="00443882" w:rsidRDefault="00E43F49" w:rsidP="00717930">
            <w:pPr>
              <w:pStyle w:val="TableParagraph"/>
            </w:pPr>
          </w:p>
        </w:tc>
        <w:tc>
          <w:tcPr>
            <w:tcW w:w="1706" w:type="dxa"/>
          </w:tcPr>
          <w:p w14:paraId="16CEAE71" w14:textId="77777777" w:rsidR="00E43F49" w:rsidRPr="00634A56" w:rsidRDefault="00E43F49" w:rsidP="00717930">
            <w:pPr>
              <w:pStyle w:val="TableParagraph"/>
            </w:pPr>
          </w:p>
        </w:tc>
        <w:tc>
          <w:tcPr>
            <w:tcW w:w="1706" w:type="dxa"/>
          </w:tcPr>
          <w:p w14:paraId="1206ED36" w14:textId="77777777" w:rsidR="00E43F49" w:rsidRPr="00634A56" w:rsidRDefault="00E43F49" w:rsidP="00717930">
            <w:pPr>
              <w:pStyle w:val="TableParagraph"/>
            </w:pPr>
          </w:p>
        </w:tc>
        <w:tc>
          <w:tcPr>
            <w:tcW w:w="2210" w:type="dxa"/>
            <w:tcBorders>
              <w:right w:val="nil"/>
            </w:tcBorders>
          </w:tcPr>
          <w:p w14:paraId="2EC6E106" w14:textId="77777777" w:rsidR="00E43F49" w:rsidRPr="00634A56" w:rsidDel="00443882" w:rsidRDefault="00E43F49" w:rsidP="00717930">
            <w:pPr>
              <w:pStyle w:val="TableParagraph"/>
            </w:pPr>
          </w:p>
        </w:tc>
      </w:tr>
      <w:tr w:rsidR="00E43F49" w:rsidRPr="00634A56" w14:paraId="157E350E" w14:textId="77777777" w:rsidTr="00CC3B32">
        <w:tc>
          <w:tcPr>
            <w:tcW w:w="1710" w:type="dxa"/>
            <w:vMerge/>
            <w:tcBorders>
              <w:left w:val="nil"/>
            </w:tcBorders>
          </w:tcPr>
          <w:p w14:paraId="63046633" w14:textId="77777777" w:rsidR="00E43F49" w:rsidRPr="00634A56" w:rsidDel="00443882" w:rsidRDefault="00E43F49" w:rsidP="00717930">
            <w:pPr>
              <w:pStyle w:val="TableParagraph"/>
            </w:pPr>
          </w:p>
        </w:tc>
        <w:tc>
          <w:tcPr>
            <w:tcW w:w="1710" w:type="dxa"/>
            <w:tcBorders>
              <w:left w:val="nil"/>
            </w:tcBorders>
          </w:tcPr>
          <w:p w14:paraId="3AD197C2" w14:textId="77777777" w:rsidR="00E43F49" w:rsidRPr="00634A56" w:rsidRDefault="00E43F49" w:rsidP="00717930">
            <w:pPr>
              <w:pStyle w:val="TableParagraph"/>
            </w:pPr>
            <w:r w:rsidRPr="00634A56">
              <w:t>Bovines for fattening</w:t>
            </w:r>
          </w:p>
        </w:tc>
        <w:tc>
          <w:tcPr>
            <w:tcW w:w="3412" w:type="dxa"/>
          </w:tcPr>
          <w:p w14:paraId="15B7B02A" w14:textId="77777777" w:rsidR="00E43F49" w:rsidRPr="00634A56" w:rsidRDefault="00E43F49" w:rsidP="00717930">
            <w:pPr>
              <w:pStyle w:val="TableParagraph"/>
              <w:ind w:left="60"/>
            </w:pPr>
            <w:r w:rsidRPr="00634A56">
              <w:t>In all bovine species, animals for meat production other than calves for fattening and calves for rearing, until date of slaughter</w:t>
            </w:r>
          </w:p>
        </w:tc>
        <w:tc>
          <w:tcPr>
            <w:tcW w:w="1706" w:type="dxa"/>
          </w:tcPr>
          <w:p w14:paraId="42EE080F" w14:textId="77777777" w:rsidR="00E43F49" w:rsidRPr="00634A56" w:rsidDel="00443882" w:rsidRDefault="00E43F49" w:rsidP="00717930">
            <w:pPr>
              <w:pStyle w:val="TableParagraph"/>
            </w:pPr>
          </w:p>
        </w:tc>
        <w:tc>
          <w:tcPr>
            <w:tcW w:w="1706" w:type="dxa"/>
          </w:tcPr>
          <w:p w14:paraId="40B80842" w14:textId="77777777" w:rsidR="00E43F49" w:rsidRPr="00634A56" w:rsidRDefault="00E43F49" w:rsidP="00717930">
            <w:pPr>
              <w:pStyle w:val="TableParagraph"/>
            </w:pPr>
          </w:p>
        </w:tc>
        <w:tc>
          <w:tcPr>
            <w:tcW w:w="1706" w:type="dxa"/>
          </w:tcPr>
          <w:p w14:paraId="6F219986" w14:textId="77777777" w:rsidR="00E43F49" w:rsidRPr="00634A56" w:rsidRDefault="00E43F49" w:rsidP="00717930">
            <w:pPr>
              <w:pStyle w:val="TableParagraph"/>
            </w:pPr>
          </w:p>
        </w:tc>
        <w:tc>
          <w:tcPr>
            <w:tcW w:w="2210" w:type="dxa"/>
            <w:tcBorders>
              <w:right w:val="nil"/>
            </w:tcBorders>
          </w:tcPr>
          <w:p w14:paraId="770BA9CE" w14:textId="77777777" w:rsidR="00E43F49" w:rsidRPr="00634A56" w:rsidDel="00443882" w:rsidRDefault="00E43F49" w:rsidP="00717930">
            <w:pPr>
              <w:pStyle w:val="TableParagraph"/>
            </w:pPr>
          </w:p>
        </w:tc>
      </w:tr>
      <w:tr w:rsidR="00E43F49" w:rsidRPr="00634A56" w14:paraId="1BD22413" w14:textId="77777777" w:rsidTr="00CC3B32">
        <w:tc>
          <w:tcPr>
            <w:tcW w:w="1710" w:type="dxa"/>
            <w:vMerge/>
            <w:tcBorders>
              <w:left w:val="nil"/>
            </w:tcBorders>
          </w:tcPr>
          <w:p w14:paraId="25C61F3F" w14:textId="77777777" w:rsidR="00E43F49" w:rsidRPr="00634A56" w:rsidDel="00443882" w:rsidRDefault="00E43F49" w:rsidP="00717930">
            <w:pPr>
              <w:pStyle w:val="TableParagraph"/>
            </w:pPr>
          </w:p>
        </w:tc>
        <w:tc>
          <w:tcPr>
            <w:tcW w:w="1710" w:type="dxa"/>
            <w:tcBorders>
              <w:left w:val="nil"/>
            </w:tcBorders>
          </w:tcPr>
          <w:p w14:paraId="3CA98077" w14:textId="77777777" w:rsidR="00E43F49" w:rsidRPr="00634A56" w:rsidRDefault="00E43F49" w:rsidP="00717930">
            <w:pPr>
              <w:pStyle w:val="TableParagraph"/>
            </w:pPr>
            <w:r w:rsidRPr="00634A56">
              <w:t>Bovines reared for milk production/reproduction</w:t>
            </w:r>
          </w:p>
        </w:tc>
        <w:tc>
          <w:tcPr>
            <w:tcW w:w="3412" w:type="dxa"/>
          </w:tcPr>
          <w:p w14:paraId="4DB22122" w14:textId="77777777" w:rsidR="00E43F49" w:rsidRPr="00634A56" w:rsidRDefault="00E43F49" w:rsidP="00717930">
            <w:pPr>
              <w:pStyle w:val="TableParagraph"/>
              <w:ind w:left="60"/>
            </w:pPr>
            <w:r w:rsidRPr="00634A56">
              <w:t>In all bovine species, heifers and young bulls other than calves for rearing, reared for milk production/reproduction, until entry in the reproduction period</w:t>
            </w:r>
          </w:p>
        </w:tc>
        <w:tc>
          <w:tcPr>
            <w:tcW w:w="1706" w:type="dxa"/>
          </w:tcPr>
          <w:p w14:paraId="45ADEF44" w14:textId="77777777" w:rsidR="00E43F49" w:rsidRPr="00634A56" w:rsidDel="00443882" w:rsidRDefault="00E43F49" w:rsidP="00717930">
            <w:pPr>
              <w:pStyle w:val="TableParagraph"/>
            </w:pPr>
          </w:p>
        </w:tc>
        <w:tc>
          <w:tcPr>
            <w:tcW w:w="1706" w:type="dxa"/>
          </w:tcPr>
          <w:p w14:paraId="3CC0DC58" w14:textId="77777777" w:rsidR="00E43F49" w:rsidRPr="00634A56" w:rsidRDefault="00E43F49" w:rsidP="00717930">
            <w:pPr>
              <w:pStyle w:val="TableParagraph"/>
            </w:pPr>
          </w:p>
        </w:tc>
        <w:tc>
          <w:tcPr>
            <w:tcW w:w="1706" w:type="dxa"/>
          </w:tcPr>
          <w:p w14:paraId="4DD1F13D" w14:textId="77777777" w:rsidR="00E43F49" w:rsidRPr="00634A56" w:rsidRDefault="00E43F49" w:rsidP="00717930">
            <w:pPr>
              <w:pStyle w:val="TableParagraph"/>
            </w:pPr>
          </w:p>
        </w:tc>
        <w:tc>
          <w:tcPr>
            <w:tcW w:w="2210" w:type="dxa"/>
            <w:tcBorders>
              <w:right w:val="nil"/>
            </w:tcBorders>
          </w:tcPr>
          <w:p w14:paraId="0A207FC3" w14:textId="77777777" w:rsidR="00E43F49" w:rsidRPr="00634A56" w:rsidDel="00443882" w:rsidRDefault="00E43F49" w:rsidP="00717930">
            <w:pPr>
              <w:pStyle w:val="TableParagraph"/>
            </w:pPr>
          </w:p>
        </w:tc>
      </w:tr>
      <w:tr w:rsidR="00E43F49" w:rsidRPr="00634A56" w14:paraId="28C0645E" w14:textId="77777777" w:rsidTr="00CC3B32">
        <w:tc>
          <w:tcPr>
            <w:tcW w:w="1710" w:type="dxa"/>
            <w:vMerge/>
            <w:tcBorders>
              <w:left w:val="nil"/>
            </w:tcBorders>
          </w:tcPr>
          <w:p w14:paraId="67BEA446" w14:textId="77777777" w:rsidR="00E43F49" w:rsidRPr="00634A56" w:rsidDel="00443882" w:rsidRDefault="00E43F49" w:rsidP="00717930">
            <w:pPr>
              <w:pStyle w:val="TableParagraph"/>
            </w:pPr>
          </w:p>
        </w:tc>
        <w:tc>
          <w:tcPr>
            <w:tcW w:w="1710" w:type="dxa"/>
            <w:tcBorders>
              <w:left w:val="nil"/>
            </w:tcBorders>
          </w:tcPr>
          <w:p w14:paraId="17B0F430" w14:textId="77777777" w:rsidR="00E43F49" w:rsidRPr="00634A56" w:rsidRDefault="00E43F49" w:rsidP="00717930">
            <w:pPr>
              <w:pStyle w:val="TableParagraph"/>
            </w:pPr>
            <w:r w:rsidRPr="00634A56">
              <w:t xml:space="preserve">Cows of bovine </w:t>
            </w:r>
            <w:r w:rsidRPr="00634A56">
              <w:lastRenderedPageBreak/>
              <w:t>species</w:t>
            </w:r>
          </w:p>
        </w:tc>
        <w:tc>
          <w:tcPr>
            <w:tcW w:w="3412" w:type="dxa"/>
          </w:tcPr>
          <w:p w14:paraId="7A949858" w14:textId="77777777" w:rsidR="00E43F49" w:rsidRPr="00634A56" w:rsidRDefault="00E43F49" w:rsidP="00717930">
            <w:pPr>
              <w:pStyle w:val="TableParagraph"/>
              <w:ind w:left="60"/>
            </w:pPr>
            <w:r w:rsidRPr="00634A56">
              <w:lastRenderedPageBreak/>
              <w:t xml:space="preserve">In all bovine species, cows for milk </w:t>
            </w:r>
            <w:r w:rsidRPr="00634A56">
              <w:lastRenderedPageBreak/>
              <w:t>production/reproduction, which have mated or have been inseminated at least once</w:t>
            </w:r>
          </w:p>
        </w:tc>
        <w:tc>
          <w:tcPr>
            <w:tcW w:w="1706" w:type="dxa"/>
          </w:tcPr>
          <w:p w14:paraId="31A5700A" w14:textId="77777777" w:rsidR="00E43F49" w:rsidRPr="00634A56" w:rsidDel="00443882" w:rsidRDefault="00E43F49" w:rsidP="00717930">
            <w:pPr>
              <w:pStyle w:val="TableParagraph"/>
            </w:pPr>
          </w:p>
        </w:tc>
        <w:tc>
          <w:tcPr>
            <w:tcW w:w="1706" w:type="dxa"/>
          </w:tcPr>
          <w:p w14:paraId="32C80414" w14:textId="77777777" w:rsidR="00E43F49" w:rsidRPr="00634A56" w:rsidRDefault="00E43F49" w:rsidP="00717930">
            <w:pPr>
              <w:pStyle w:val="TableParagraph"/>
            </w:pPr>
          </w:p>
        </w:tc>
        <w:tc>
          <w:tcPr>
            <w:tcW w:w="1706" w:type="dxa"/>
          </w:tcPr>
          <w:p w14:paraId="3E5141F1" w14:textId="77777777" w:rsidR="00E43F49" w:rsidRPr="00634A56" w:rsidRDefault="00E43F49" w:rsidP="00717930">
            <w:pPr>
              <w:pStyle w:val="TableParagraph"/>
            </w:pPr>
          </w:p>
        </w:tc>
        <w:tc>
          <w:tcPr>
            <w:tcW w:w="2210" w:type="dxa"/>
            <w:tcBorders>
              <w:right w:val="nil"/>
            </w:tcBorders>
          </w:tcPr>
          <w:p w14:paraId="4E5B89C0" w14:textId="77777777" w:rsidR="00E43F49" w:rsidRPr="00634A56" w:rsidDel="00443882" w:rsidRDefault="00E43F49" w:rsidP="00717930">
            <w:pPr>
              <w:pStyle w:val="TableParagraph"/>
            </w:pPr>
          </w:p>
        </w:tc>
      </w:tr>
      <w:tr w:rsidR="00E43F49" w:rsidRPr="00634A56" w14:paraId="6D1E43CE" w14:textId="77777777" w:rsidTr="00CC3B32">
        <w:tc>
          <w:tcPr>
            <w:tcW w:w="1710" w:type="dxa"/>
            <w:vMerge/>
            <w:tcBorders>
              <w:left w:val="nil"/>
            </w:tcBorders>
          </w:tcPr>
          <w:p w14:paraId="77D726EA" w14:textId="77777777" w:rsidR="00E43F49" w:rsidRPr="00634A56" w:rsidDel="00443882" w:rsidRDefault="00E43F49" w:rsidP="00717930">
            <w:pPr>
              <w:pStyle w:val="TableParagraph"/>
            </w:pPr>
          </w:p>
        </w:tc>
        <w:tc>
          <w:tcPr>
            <w:tcW w:w="1710" w:type="dxa"/>
            <w:tcBorders>
              <w:left w:val="nil"/>
            </w:tcBorders>
          </w:tcPr>
          <w:p w14:paraId="13FCC4C3" w14:textId="77777777" w:rsidR="00E43F49" w:rsidRPr="00634A56" w:rsidRDefault="00E43F49" w:rsidP="00717930">
            <w:pPr>
              <w:pStyle w:val="TableParagraph"/>
            </w:pPr>
            <w:r w:rsidRPr="00634A56">
              <w:t>Bulls of bovine species</w:t>
            </w:r>
          </w:p>
        </w:tc>
        <w:tc>
          <w:tcPr>
            <w:tcW w:w="3412" w:type="dxa"/>
          </w:tcPr>
          <w:p w14:paraId="63153A17" w14:textId="77777777" w:rsidR="00E43F49" w:rsidRPr="00634A56" w:rsidRDefault="00E43F49" w:rsidP="00717930">
            <w:pPr>
              <w:pStyle w:val="TableParagraph"/>
              <w:ind w:left="60"/>
            </w:pPr>
            <w:r w:rsidRPr="00634A56">
              <w:t>In all bovine species, bulls for reproduction, from entry in the reproduction period</w:t>
            </w:r>
          </w:p>
        </w:tc>
        <w:tc>
          <w:tcPr>
            <w:tcW w:w="1706" w:type="dxa"/>
          </w:tcPr>
          <w:p w14:paraId="4062689C" w14:textId="77777777" w:rsidR="00E43F49" w:rsidRPr="00634A56" w:rsidDel="00443882" w:rsidRDefault="00E43F49" w:rsidP="00717930">
            <w:pPr>
              <w:pStyle w:val="TableParagraph"/>
            </w:pPr>
          </w:p>
        </w:tc>
        <w:tc>
          <w:tcPr>
            <w:tcW w:w="1706" w:type="dxa"/>
          </w:tcPr>
          <w:p w14:paraId="1A5403DD" w14:textId="77777777" w:rsidR="00E43F49" w:rsidRPr="00634A56" w:rsidRDefault="00E43F49" w:rsidP="00717930">
            <w:pPr>
              <w:pStyle w:val="TableParagraph"/>
            </w:pPr>
          </w:p>
        </w:tc>
        <w:tc>
          <w:tcPr>
            <w:tcW w:w="1706" w:type="dxa"/>
          </w:tcPr>
          <w:p w14:paraId="2424EAF0" w14:textId="77777777" w:rsidR="00E43F49" w:rsidRPr="00634A56" w:rsidRDefault="00E43F49" w:rsidP="00717930">
            <w:pPr>
              <w:pStyle w:val="TableParagraph"/>
            </w:pPr>
          </w:p>
        </w:tc>
        <w:tc>
          <w:tcPr>
            <w:tcW w:w="2210" w:type="dxa"/>
            <w:tcBorders>
              <w:right w:val="nil"/>
            </w:tcBorders>
          </w:tcPr>
          <w:p w14:paraId="3755AEC3" w14:textId="77777777" w:rsidR="00E43F49" w:rsidRPr="00634A56" w:rsidDel="00443882" w:rsidRDefault="00E43F49" w:rsidP="00717930">
            <w:pPr>
              <w:pStyle w:val="TableParagraph"/>
            </w:pPr>
          </w:p>
        </w:tc>
      </w:tr>
      <w:tr w:rsidR="00E43F49" w:rsidRPr="00634A56" w14:paraId="3D65B126" w14:textId="77777777" w:rsidTr="00CC3B32">
        <w:tc>
          <w:tcPr>
            <w:tcW w:w="1710" w:type="dxa"/>
            <w:vMerge/>
            <w:tcBorders>
              <w:left w:val="nil"/>
            </w:tcBorders>
          </w:tcPr>
          <w:p w14:paraId="3D1C354A" w14:textId="77777777" w:rsidR="00E43F49" w:rsidRPr="00634A56" w:rsidDel="00443882" w:rsidRDefault="00E43F49" w:rsidP="00717930">
            <w:pPr>
              <w:pStyle w:val="TableParagraph"/>
            </w:pPr>
          </w:p>
        </w:tc>
        <w:tc>
          <w:tcPr>
            <w:tcW w:w="1710" w:type="dxa"/>
            <w:tcBorders>
              <w:left w:val="nil"/>
            </w:tcBorders>
          </w:tcPr>
          <w:p w14:paraId="7E3530AB" w14:textId="77777777" w:rsidR="00E43F49" w:rsidRPr="00634A56" w:rsidRDefault="00E43F49" w:rsidP="00717930">
            <w:pPr>
              <w:pStyle w:val="TableParagraph"/>
            </w:pPr>
            <w:r w:rsidRPr="00634A56">
              <w:t>Bovines</w:t>
            </w:r>
          </w:p>
        </w:tc>
        <w:tc>
          <w:tcPr>
            <w:tcW w:w="3412" w:type="dxa"/>
          </w:tcPr>
          <w:p w14:paraId="599919B0" w14:textId="77777777" w:rsidR="00E43F49" w:rsidRPr="00634A56" w:rsidRDefault="00E43F49" w:rsidP="00717930">
            <w:pPr>
              <w:pStyle w:val="TableParagraph"/>
              <w:ind w:left="60"/>
            </w:pPr>
            <w:r w:rsidRPr="00634A56">
              <w:t>All species and categories of bovines</w:t>
            </w:r>
          </w:p>
        </w:tc>
        <w:tc>
          <w:tcPr>
            <w:tcW w:w="1706" w:type="dxa"/>
          </w:tcPr>
          <w:p w14:paraId="617B61A8" w14:textId="77777777" w:rsidR="00E43F49" w:rsidRPr="00634A56" w:rsidDel="00443882" w:rsidRDefault="00E43F49" w:rsidP="00717930">
            <w:pPr>
              <w:pStyle w:val="TableParagraph"/>
            </w:pPr>
          </w:p>
        </w:tc>
        <w:tc>
          <w:tcPr>
            <w:tcW w:w="1706" w:type="dxa"/>
          </w:tcPr>
          <w:p w14:paraId="555E5960" w14:textId="77777777" w:rsidR="00E43F49" w:rsidRPr="00634A56" w:rsidRDefault="00E43F49" w:rsidP="00717930">
            <w:pPr>
              <w:pStyle w:val="TableParagraph"/>
            </w:pPr>
          </w:p>
        </w:tc>
        <w:tc>
          <w:tcPr>
            <w:tcW w:w="1706" w:type="dxa"/>
          </w:tcPr>
          <w:p w14:paraId="1F978E92" w14:textId="77777777" w:rsidR="00E43F49" w:rsidRPr="00634A56" w:rsidRDefault="00E43F49" w:rsidP="00717930">
            <w:pPr>
              <w:pStyle w:val="TableParagraph"/>
            </w:pPr>
          </w:p>
        </w:tc>
        <w:tc>
          <w:tcPr>
            <w:tcW w:w="2210" w:type="dxa"/>
            <w:tcBorders>
              <w:right w:val="nil"/>
            </w:tcBorders>
          </w:tcPr>
          <w:p w14:paraId="14453096" w14:textId="77777777" w:rsidR="00E43F49" w:rsidRPr="00634A56" w:rsidDel="00443882" w:rsidRDefault="00E43F49" w:rsidP="00717930">
            <w:pPr>
              <w:pStyle w:val="TableParagraph"/>
            </w:pPr>
          </w:p>
        </w:tc>
      </w:tr>
      <w:tr w:rsidR="00E43F49" w:rsidRPr="00634A56" w14:paraId="5AA817D5" w14:textId="77777777" w:rsidTr="00E43F49">
        <w:tc>
          <w:tcPr>
            <w:tcW w:w="1710" w:type="dxa"/>
            <w:tcBorders>
              <w:left w:val="nil"/>
            </w:tcBorders>
            <w:shd w:val="clear" w:color="auto" w:fill="D9D9D9"/>
          </w:tcPr>
          <w:p w14:paraId="0149E3AA" w14:textId="77777777" w:rsidR="00E43F49" w:rsidRPr="00634A56" w:rsidDel="00443882" w:rsidRDefault="00E43F49" w:rsidP="00717930">
            <w:pPr>
              <w:pStyle w:val="TableParagraph"/>
            </w:pPr>
          </w:p>
        </w:tc>
        <w:tc>
          <w:tcPr>
            <w:tcW w:w="1710" w:type="dxa"/>
            <w:tcBorders>
              <w:left w:val="nil"/>
            </w:tcBorders>
            <w:shd w:val="clear" w:color="auto" w:fill="D9D9D9"/>
          </w:tcPr>
          <w:p w14:paraId="0AAF909B" w14:textId="77777777" w:rsidR="00E43F49" w:rsidRPr="00634A56" w:rsidRDefault="00E43F49" w:rsidP="00717930">
            <w:pPr>
              <w:pStyle w:val="TableParagraph"/>
            </w:pPr>
          </w:p>
        </w:tc>
        <w:tc>
          <w:tcPr>
            <w:tcW w:w="3412" w:type="dxa"/>
            <w:shd w:val="clear" w:color="auto" w:fill="D9D9D9"/>
          </w:tcPr>
          <w:p w14:paraId="0C4B455B" w14:textId="77777777" w:rsidR="00E43F49" w:rsidRPr="00634A56" w:rsidRDefault="00E43F49" w:rsidP="00717930">
            <w:pPr>
              <w:pStyle w:val="TableParagraph"/>
            </w:pPr>
          </w:p>
        </w:tc>
        <w:tc>
          <w:tcPr>
            <w:tcW w:w="1706" w:type="dxa"/>
            <w:shd w:val="clear" w:color="auto" w:fill="D9D9D9"/>
          </w:tcPr>
          <w:p w14:paraId="3EB07822" w14:textId="77777777" w:rsidR="00E43F49" w:rsidRPr="00634A56" w:rsidDel="00443882" w:rsidRDefault="00E43F49" w:rsidP="00717930">
            <w:pPr>
              <w:pStyle w:val="TableParagraph"/>
            </w:pPr>
          </w:p>
        </w:tc>
        <w:tc>
          <w:tcPr>
            <w:tcW w:w="1706" w:type="dxa"/>
            <w:shd w:val="clear" w:color="auto" w:fill="D9D9D9"/>
          </w:tcPr>
          <w:p w14:paraId="12FD77CC" w14:textId="77777777" w:rsidR="00E43F49" w:rsidRPr="00634A56" w:rsidRDefault="00E43F49" w:rsidP="00717930">
            <w:pPr>
              <w:pStyle w:val="TableParagraph"/>
            </w:pPr>
          </w:p>
        </w:tc>
        <w:tc>
          <w:tcPr>
            <w:tcW w:w="1706" w:type="dxa"/>
            <w:shd w:val="clear" w:color="auto" w:fill="D9D9D9"/>
          </w:tcPr>
          <w:p w14:paraId="20E99B30" w14:textId="77777777" w:rsidR="00E43F49" w:rsidRPr="00634A56" w:rsidRDefault="00E43F49" w:rsidP="00717930">
            <w:pPr>
              <w:pStyle w:val="TableParagraph"/>
            </w:pPr>
          </w:p>
        </w:tc>
        <w:tc>
          <w:tcPr>
            <w:tcW w:w="2210" w:type="dxa"/>
            <w:tcBorders>
              <w:right w:val="nil"/>
            </w:tcBorders>
            <w:shd w:val="clear" w:color="auto" w:fill="D9D9D9"/>
          </w:tcPr>
          <w:p w14:paraId="3CF33E41" w14:textId="77777777" w:rsidR="00E43F49" w:rsidRPr="00634A56" w:rsidDel="00443882" w:rsidRDefault="00E43F49" w:rsidP="00717930">
            <w:pPr>
              <w:pStyle w:val="TableParagraph"/>
            </w:pPr>
          </w:p>
        </w:tc>
      </w:tr>
      <w:tr w:rsidR="00E43F49" w:rsidRPr="00634A56" w14:paraId="01885D5B" w14:textId="77777777" w:rsidTr="002F65AB">
        <w:tc>
          <w:tcPr>
            <w:tcW w:w="1710" w:type="dxa"/>
            <w:vMerge w:val="restart"/>
            <w:tcBorders>
              <w:left w:val="nil"/>
            </w:tcBorders>
          </w:tcPr>
          <w:p w14:paraId="7DA72682" w14:textId="77777777" w:rsidR="00E43F49" w:rsidRPr="00634A56" w:rsidDel="00443882" w:rsidRDefault="00E43F49" w:rsidP="00717930">
            <w:pPr>
              <w:pStyle w:val="TableParagraph"/>
            </w:pPr>
            <w:r w:rsidRPr="00634A56">
              <w:t>Sheep</w:t>
            </w:r>
          </w:p>
        </w:tc>
        <w:tc>
          <w:tcPr>
            <w:tcW w:w="1710" w:type="dxa"/>
            <w:tcBorders>
              <w:left w:val="nil"/>
            </w:tcBorders>
          </w:tcPr>
          <w:p w14:paraId="107D4B28" w14:textId="77777777" w:rsidR="00E43F49" w:rsidRPr="00634A56" w:rsidRDefault="00E43F49" w:rsidP="00717930">
            <w:pPr>
              <w:pStyle w:val="TableParagraph"/>
            </w:pPr>
            <w:r w:rsidRPr="00634A56">
              <w:t>Lambs for fattening</w:t>
            </w:r>
          </w:p>
        </w:tc>
        <w:tc>
          <w:tcPr>
            <w:tcW w:w="3412" w:type="dxa"/>
          </w:tcPr>
          <w:p w14:paraId="31B8EFCF" w14:textId="77777777" w:rsidR="00E43F49" w:rsidRPr="00634A56" w:rsidRDefault="00E43F49" w:rsidP="00717930">
            <w:pPr>
              <w:pStyle w:val="TableParagraph"/>
              <w:ind w:left="60"/>
            </w:pPr>
            <w:r w:rsidRPr="00634A56">
              <w:t>Lambs for lamb meat production, from birth until date of slaughter</w:t>
            </w:r>
          </w:p>
        </w:tc>
        <w:tc>
          <w:tcPr>
            <w:tcW w:w="1706" w:type="dxa"/>
          </w:tcPr>
          <w:p w14:paraId="1ED4AD78" w14:textId="77777777" w:rsidR="00E43F49" w:rsidRPr="00634A56" w:rsidDel="00443882" w:rsidRDefault="00E43F49" w:rsidP="00717930">
            <w:pPr>
              <w:pStyle w:val="TableParagraph"/>
            </w:pPr>
          </w:p>
        </w:tc>
        <w:tc>
          <w:tcPr>
            <w:tcW w:w="1706" w:type="dxa"/>
          </w:tcPr>
          <w:p w14:paraId="600FA331" w14:textId="77777777" w:rsidR="00E43F49" w:rsidRPr="00634A56" w:rsidRDefault="00E43F49" w:rsidP="00717930">
            <w:pPr>
              <w:pStyle w:val="TableParagraph"/>
            </w:pPr>
            <w:r w:rsidRPr="00634A56">
              <w:t>Up to 6 months (or older)</w:t>
            </w:r>
          </w:p>
        </w:tc>
        <w:tc>
          <w:tcPr>
            <w:tcW w:w="1706" w:type="dxa"/>
          </w:tcPr>
          <w:p w14:paraId="52F47D65" w14:textId="77777777" w:rsidR="00E43F49" w:rsidRPr="00634A56" w:rsidRDefault="00E43F49" w:rsidP="00717930">
            <w:pPr>
              <w:pStyle w:val="TableParagraph"/>
            </w:pPr>
            <w:r w:rsidRPr="00634A56">
              <w:t>up to 55 kg</w:t>
            </w:r>
          </w:p>
        </w:tc>
        <w:tc>
          <w:tcPr>
            <w:tcW w:w="2210" w:type="dxa"/>
            <w:tcBorders>
              <w:right w:val="nil"/>
            </w:tcBorders>
          </w:tcPr>
          <w:p w14:paraId="087B696E" w14:textId="77777777" w:rsidR="00E43F49" w:rsidRPr="00634A56" w:rsidDel="00443882" w:rsidRDefault="00E43F49" w:rsidP="00717930">
            <w:pPr>
              <w:pStyle w:val="TableParagraph"/>
            </w:pPr>
            <w:r w:rsidRPr="00634A56">
              <w:t>56 days</w:t>
            </w:r>
          </w:p>
        </w:tc>
      </w:tr>
      <w:tr w:rsidR="00E43F49" w:rsidRPr="00634A56" w14:paraId="6F432D7C" w14:textId="77777777" w:rsidTr="002F65AB">
        <w:tc>
          <w:tcPr>
            <w:tcW w:w="1710" w:type="dxa"/>
            <w:vMerge/>
            <w:tcBorders>
              <w:left w:val="nil"/>
            </w:tcBorders>
          </w:tcPr>
          <w:p w14:paraId="67722EF8" w14:textId="77777777" w:rsidR="00E43F49" w:rsidRPr="00634A56" w:rsidDel="00443882" w:rsidRDefault="00E43F49" w:rsidP="00717930">
            <w:pPr>
              <w:pStyle w:val="TableParagraph"/>
            </w:pPr>
          </w:p>
        </w:tc>
        <w:tc>
          <w:tcPr>
            <w:tcW w:w="1710" w:type="dxa"/>
            <w:tcBorders>
              <w:left w:val="nil"/>
            </w:tcBorders>
          </w:tcPr>
          <w:p w14:paraId="2280C1CE" w14:textId="77777777" w:rsidR="00E43F49" w:rsidRPr="00634A56" w:rsidRDefault="00E43F49" w:rsidP="00717930">
            <w:pPr>
              <w:pStyle w:val="TableParagraph"/>
            </w:pPr>
            <w:r w:rsidRPr="00634A56">
              <w:t>Lambs for rearing</w:t>
            </w:r>
          </w:p>
        </w:tc>
        <w:tc>
          <w:tcPr>
            <w:tcW w:w="3412" w:type="dxa"/>
          </w:tcPr>
          <w:p w14:paraId="4097B562" w14:textId="77777777" w:rsidR="00E43F49" w:rsidRPr="00634A56" w:rsidRDefault="00E43F49" w:rsidP="00717930">
            <w:pPr>
              <w:pStyle w:val="TableParagraph"/>
              <w:ind w:left="60"/>
            </w:pPr>
            <w:r w:rsidRPr="00634A56">
              <w:t>Lambs reared for milk production/reproduction, from birth up to 3 months</w:t>
            </w:r>
          </w:p>
        </w:tc>
        <w:tc>
          <w:tcPr>
            <w:tcW w:w="1706" w:type="dxa"/>
          </w:tcPr>
          <w:p w14:paraId="17163743" w14:textId="77777777" w:rsidR="00E43F49" w:rsidRPr="00634A56" w:rsidDel="00443882" w:rsidRDefault="00E43F49" w:rsidP="00717930">
            <w:pPr>
              <w:pStyle w:val="TableParagraph"/>
            </w:pPr>
          </w:p>
        </w:tc>
        <w:tc>
          <w:tcPr>
            <w:tcW w:w="1706" w:type="dxa"/>
          </w:tcPr>
          <w:p w14:paraId="4A52C3D4" w14:textId="77777777" w:rsidR="00E43F49" w:rsidRPr="00634A56" w:rsidRDefault="00E43F49" w:rsidP="00717930">
            <w:pPr>
              <w:pStyle w:val="TableParagraph"/>
            </w:pPr>
          </w:p>
        </w:tc>
        <w:tc>
          <w:tcPr>
            <w:tcW w:w="1706" w:type="dxa"/>
          </w:tcPr>
          <w:p w14:paraId="642F8896" w14:textId="77777777" w:rsidR="00E43F49" w:rsidRPr="00634A56" w:rsidRDefault="00E43F49" w:rsidP="00717930">
            <w:pPr>
              <w:pStyle w:val="TableParagraph"/>
            </w:pPr>
            <w:r w:rsidRPr="00634A56">
              <w:t>15-20 kg</w:t>
            </w:r>
          </w:p>
        </w:tc>
        <w:tc>
          <w:tcPr>
            <w:tcW w:w="2210" w:type="dxa"/>
            <w:tcBorders>
              <w:right w:val="nil"/>
            </w:tcBorders>
          </w:tcPr>
          <w:p w14:paraId="0E97C3E7" w14:textId="77777777" w:rsidR="00E43F49" w:rsidRPr="00634A56" w:rsidDel="00443882" w:rsidRDefault="00E43F49" w:rsidP="00717930">
            <w:pPr>
              <w:pStyle w:val="TableParagraph"/>
            </w:pPr>
            <w:r w:rsidRPr="00634A56">
              <w:t>56 days</w:t>
            </w:r>
          </w:p>
        </w:tc>
      </w:tr>
      <w:tr w:rsidR="00E43F49" w:rsidRPr="00634A56" w14:paraId="0EB6316A" w14:textId="77777777" w:rsidTr="002F65AB">
        <w:tc>
          <w:tcPr>
            <w:tcW w:w="1710" w:type="dxa"/>
            <w:vMerge/>
            <w:tcBorders>
              <w:left w:val="nil"/>
            </w:tcBorders>
          </w:tcPr>
          <w:p w14:paraId="7F34F391" w14:textId="77777777" w:rsidR="00E43F49" w:rsidRPr="00634A56" w:rsidDel="00443882" w:rsidRDefault="00E43F49" w:rsidP="00717930">
            <w:pPr>
              <w:pStyle w:val="TableParagraph"/>
            </w:pPr>
          </w:p>
        </w:tc>
        <w:tc>
          <w:tcPr>
            <w:tcW w:w="1710" w:type="dxa"/>
            <w:tcBorders>
              <w:left w:val="nil"/>
            </w:tcBorders>
          </w:tcPr>
          <w:p w14:paraId="2D70F5E4" w14:textId="77777777" w:rsidR="00E43F49" w:rsidRPr="00634A56" w:rsidRDefault="00E43F49" w:rsidP="00717930">
            <w:pPr>
              <w:pStyle w:val="TableParagraph"/>
            </w:pPr>
            <w:r w:rsidRPr="00634A56">
              <w:t>Sheep for fattening</w:t>
            </w:r>
          </w:p>
        </w:tc>
        <w:tc>
          <w:tcPr>
            <w:tcW w:w="3412" w:type="dxa"/>
          </w:tcPr>
          <w:p w14:paraId="6195FB2D" w14:textId="77777777" w:rsidR="00E43F49" w:rsidRPr="00634A56" w:rsidRDefault="00E43F49" w:rsidP="00717930">
            <w:pPr>
              <w:pStyle w:val="TableParagraph"/>
              <w:ind w:left="60"/>
            </w:pPr>
            <w:r w:rsidRPr="00634A56">
              <w:t>Sheep for meat production other than lambs for fattening, until date of slaughter</w:t>
            </w:r>
          </w:p>
        </w:tc>
        <w:tc>
          <w:tcPr>
            <w:tcW w:w="1706" w:type="dxa"/>
          </w:tcPr>
          <w:p w14:paraId="51D1D4E6" w14:textId="77777777" w:rsidR="00E43F49" w:rsidRPr="00634A56" w:rsidDel="002D6784" w:rsidRDefault="00E43F49" w:rsidP="00717930">
            <w:pPr>
              <w:pStyle w:val="TableParagraph"/>
            </w:pPr>
          </w:p>
        </w:tc>
        <w:tc>
          <w:tcPr>
            <w:tcW w:w="1706" w:type="dxa"/>
          </w:tcPr>
          <w:p w14:paraId="79E15671" w14:textId="77777777" w:rsidR="00E43F49" w:rsidRPr="00634A56" w:rsidDel="002D6784" w:rsidRDefault="00E43F49" w:rsidP="00717930">
            <w:pPr>
              <w:pStyle w:val="TableParagraph"/>
            </w:pPr>
          </w:p>
        </w:tc>
        <w:tc>
          <w:tcPr>
            <w:tcW w:w="1706" w:type="dxa"/>
          </w:tcPr>
          <w:p w14:paraId="54BE138D" w14:textId="77777777" w:rsidR="00E43F49" w:rsidRPr="00634A56" w:rsidRDefault="00E43F49" w:rsidP="00717930">
            <w:pPr>
              <w:pStyle w:val="TableParagraph"/>
            </w:pPr>
          </w:p>
        </w:tc>
        <w:tc>
          <w:tcPr>
            <w:tcW w:w="2210" w:type="dxa"/>
            <w:tcBorders>
              <w:right w:val="nil"/>
            </w:tcBorders>
          </w:tcPr>
          <w:p w14:paraId="1B00F4A5" w14:textId="77777777" w:rsidR="00E43F49" w:rsidRPr="00634A56" w:rsidRDefault="00E43F49" w:rsidP="00717930">
            <w:pPr>
              <w:pStyle w:val="TableParagraph"/>
            </w:pPr>
          </w:p>
        </w:tc>
      </w:tr>
      <w:tr w:rsidR="00E43F49" w:rsidRPr="00634A56" w14:paraId="73644C63" w14:textId="77777777" w:rsidTr="002F65AB">
        <w:tc>
          <w:tcPr>
            <w:tcW w:w="1710" w:type="dxa"/>
            <w:vMerge/>
            <w:tcBorders>
              <w:left w:val="nil"/>
            </w:tcBorders>
          </w:tcPr>
          <w:p w14:paraId="7E927051" w14:textId="77777777" w:rsidR="00E43F49" w:rsidRPr="00634A56" w:rsidDel="00443882" w:rsidRDefault="00E43F49" w:rsidP="00717930">
            <w:pPr>
              <w:pStyle w:val="TableParagraph"/>
            </w:pPr>
          </w:p>
        </w:tc>
        <w:tc>
          <w:tcPr>
            <w:tcW w:w="1710" w:type="dxa"/>
            <w:tcBorders>
              <w:left w:val="nil"/>
            </w:tcBorders>
          </w:tcPr>
          <w:p w14:paraId="52EBD833" w14:textId="77777777" w:rsidR="00E43F49" w:rsidRPr="00634A56" w:rsidRDefault="00E43F49" w:rsidP="00717930">
            <w:pPr>
              <w:pStyle w:val="TableParagraph"/>
            </w:pPr>
            <w:r w:rsidRPr="00634A56">
              <w:t>Sheep reared for milk production / reproduction</w:t>
            </w:r>
          </w:p>
        </w:tc>
        <w:tc>
          <w:tcPr>
            <w:tcW w:w="3412" w:type="dxa"/>
          </w:tcPr>
          <w:p w14:paraId="3CD1F146" w14:textId="77777777" w:rsidR="00E43F49" w:rsidRPr="00634A56" w:rsidRDefault="00E43F49" w:rsidP="00717930">
            <w:pPr>
              <w:pStyle w:val="TableParagraph"/>
              <w:ind w:left="60"/>
            </w:pPr>
            <w:r w:rsidRPr="00634A56">
              <w:t>Young sheep other than lambs for rearing, females and males, reared for milk production/reproduction, until entry in the reproduction period</w:t>
            </w:r>
          </w:p>
        </w:tc>
        <w:tc>
          <w:tcPr>
            <w:tcW w:w="1706" w:type="dxa"/>
          </w:tcPr>
          <w:p w14:paraId="5D21CE9D" w14:textId="77777777" w:rsidR="00E43F49" w:rsidRPr="00634A56" w:rsidDel="002D6784" w:rsidRDefault="00E43F49" w:rsidP="00717930">
            <w:pPr>
              <w:pStyle w:val="TableParagraph"/>
            </w:pPr>
          </w:p>
        </w:tc>
        <w:tc>
          <w:tcPr>
            <w:tcW w:w="1706" w:type="dxa"/>
          </w:tcPr>
          <w:p w14:paraId="7500421C" w14:textId="77777777" w:rsidR="00E43F49" w:rsidRPr="00634A56" w:rsidDel="002D6784" w:rsidRDefault="00E43F49" w:rsidP="00717930">
            <w:pPr>
              <w:pStyle w:val="TableParagraph"/>
            </w:pPr>
          </w:p>
        </w:tc>
        <w:tc>
          <w:tcPr>
            <w:tcW w:w="1706" w:type="dxa"/>
          </w:tcPr>
          <w:p w14:paraId="25F52DA6" w14:textId="77777777" w:rsidR="00E43F49" w:rsidRPr="00634A56" w:rsidRDefault="00E43F49" w:rsidP="00717930">
            <w:pPr>
              <w:pStyle w:val="TableParagraph"/>
            </w:pPr>
          </w:p>
        </w:tc>
        <w:tc>
          <w:tcPr>
            <w:tcW w:w="2210" w:type="dxa"/>
            <w:tcBorders>
              <w:right w:val="nil"/>
            </w:tcBorders>
          </w:tcPr>
          <w:p w14:paraId="49E50E59" w14:textId="77777777" w:rsidR="00E43F49" w:rsidRPr="00634A56" w:rsidRDefault="00E43F49" w:rsidP="00717930">
            <w:pPr>
              <w:pStyle w:val="TableParagraph"/>
            </w:pPr>
          </w:p>
        </w:tc>
      </w:tr>
      <w:tr w:rsidR="00E43F49" w:rsidRPr="00634A56" w14:paraId="6BF5B08B" w14:textId="77777777" w:rsidTr="002F65AB">
        <w:tc>
          <w:tcPr>
            <w:tcW w:w="1710" w:type="dxa"/>
            <w:vMerge/>
            <w:tcBorders>
              <w:left w:val="nil"/>
            </w:tcBorders>
          </w:tcPr>
          <w:p w14:paraId="69D36CEC" w14:textId="77777777" w:rsidR="00E43F49" w:rsidRPr="00634A56" w:rsidDel="00443882" w:rsidRDefault="00E43F49" w:rsidP="00717930">
            <w:pPr>
              <w:pStyle w:val="TableParagraph"/>
            </w:pPr>
          </w:p>
        </w:tc>
        <w:tc>
          <w:tcPr>
            <w:tcW w:w="1710" w:type="dxa"/>
            <w:tcBorders>
              <w:left w:val="nil"/>
            </w:tcBorders>
          </w:tcPr>
          <w:p w14:paraId="6F06766B" w14:textId="77777777" w:rsidR="00E43F49" w:rsidRPr="00634A56" w:rsidRDefault="00E43F49" w:rsidP="00717930">
            <w:pPr>
              <w:pStyle w:val="TableParagraph"/>
            </w:pPr>
            <w:r w:rsidRPr="00634A56">
              <w:t>Ewes</w:t>
            </w:r>
          </w:p>
        </w:tc>
        <w:tc>
          <w:tcPr>
            <w:tcW w:w="3412" w:type="dxa"/>
          </w:tcPr>
          <w:p w14:paraId="65F9DB28" w14:textId="77777777" w:rsidR="00E43F49" w:rsidRPr="00634A56" w:rsidRDefault="00E43F49" w:rsidP="00717930">
            <w:pPr>
              <w:pStyle w:val="TableParagraph"/>
              <w:ind w:left="60"/>
            </w:pPr>
            <w:r w:rsidRPr="00634A56">
              <w:t>Ewes for milk production (dairy sheep)/reproduction, which have mated or have been inseminated at least once</w:t>
            </w:r>
          </w:p>
        </w:tc>
        <w:tc>
          <w:tcPr>
            <w:tcW w:w="1706" w:type="dxa"/>
          </w:tcPr>
          <w:p w14:paraId="3D598A23" w14:textId="77777777" w:rsidR="00E43F49" w:rsidRPr="00634A56" w:rsidDel="00443882" w:rsidRDefault="00E43F49" w:rsidP="00717930">
            <w:pPr>
              <w:pStyle w:val="TableParagraph"/>
            </w:pPr>
          </w:p>
        </w:tc>
        <w:tc>
          <w:tcPr>
            <w:tcW w:w="1706" w:type="dxa"/>
          </w:tcPr>
          <w:p w14:paraId="2F153D2D" w14:textId="77777777" w:rsidR="00E43F49" w:rsidRPr="00634A56" w:rsidRDefault="00E43F49" w:rsidP="00717930">
            <w:pPr>
              <w:pStyle w:val="TableParagraph"/>
            </w:pPr>
          </w:p>
        </w:tc>
        <w:tc>
          <w:tcPr>
            <w:tcW w:w="1706" w:type="dxa"/>
          </w:tcPr>
          <w:p w14:paraId="5CD8C6BB" w14:textId="77777777" w:rsidR="00E43F49" w:rsidRPr="00634A56" w:rsidRDefault="00E43F49" w:rsidP="00717930">
            <w:pPr>
              <w:pStyle w:val="TableParagraph"/>
            </w:pPr>
          </w:p>
        </w:tc>
        <w:tc>
          <w:tcPr>
            <w:tcW w:w="2210" w:type="dxa"/>
            <w:tcBorders>
              <w:right w:val="nil"/>
            </w:tcBorders>
          </w:tcPr>
          <w:p w14:paraId="034CD68B" w14:textId="77777777" w:rsidR="00E43F49" w:rsidRPr="00634A56" w:rsidRDefault="00E43F49" w:rsidP="00717930">
            <w:pPr>
              <w:pStyle w:val="TableParagraph"/>
              <w:ind w:left="84" w:right="46"/>
            </w:pPr>
            <w:r w:rsidRPr="00634A56">
              <w:t>84 days</w:t>
            </w:r>
          </w:p>
          <w:p w14:paraId="35CF4779" w14:textId="49DD80F1" w:rsidR="00E43F49" w:rsidRPr="00634A56" w:rsidDel="00443882" w:rsidRDefault="00E43F49" w:rsidP="00717930">
            <w:pPr>
              <w:pStyle w:val="TableParagraph"/>
              <w:ind w:left="84" w:right="46"/>
            </w:pPr>
            <w:r w:rsidRPr="00634A56">
              <w:t>Two cycles</w:t>
            </w:r>
            <w:r w:rsidR="008529CC" w:rsidRPr="00634A56">
              <w:t>,</w:t>
            </w:r>
            <w:r w:rsidRPr="00634A56">
              <w:t xml:space="preserve"> if the reproduction parameters are requested</w:t>
            </w:r>
            <w:r w:rsidR="008529CC" w:rsidRPr="00634A56">
              <w:t>.</w:t>
            </w:r>
          </w:p>
        </w:tc>
      </w:tr>
      <w:tr w:rsidR="00E95478" w:rsidRPr="00634A56" w14:paraId="518C5EE5" w14:textId="77777777" w:rsidTr="002F65AB">
        <w:tc>
          <w:tcPr>
            <w:tcW w:w="1710" w:type="dxa"/>
            <w:vMerge/>
            <w:tcBorders>
              <w:left w:val="nil"/>
            </w:tcBorders>
          </w:tcPr>
          <w:p w14:paraId="4B82AF32" w14:textId="77777777" w:rsidR="00E95478" w:rsidRPr="00634A56" w:rsidDel="00443882" w:rsidRDefault="00E95478" w:rsidP="00717930">
            <w:pPr>
              <w:pStyle w:val="TableParagraph"/>
            </w:pPr>
          </w:p>
        </w:tc>
        <w:tc>
          <w:tcPr>
            <w:tcW w:w="1710" w:type="dxa"/>
            <w:tcBorders>
              <w:left w:val="nil"/>
            </w:tcBorders>
          </w:tcPr>
          <w:p w14:paraId="6F87DDD0" w14:textId="4EB2DB26" w:rsidR="00E95478" w:rsidRPr="00634A56" w:rsidRDefault="00E95478" w:rsidP="00717930">
            <w:pPr>
              <w:pStyle w:val="TableParagraph"/>
            </w:pPr>
            <w:r w:rsidRPr="00634A56">
              <w:t>Rams</w:t>
            </w:r>
          </w:p>
        </w:tc>
        <w:tc>
          <w:tcPr>
            <w:tcW w:w="3412" w:type="dxa"/>
          </w:tcPr>
          <w:p w14:paraId="4A556DCC" w14:textId="3E8E2F66" w:rsidR="00E95478" w:rsidRPr="00634A56" w:rsidRDefault="00E95478" w:rsidP="00717930">
            <w:pPr>
              <w:pStyle w:val="TableParagraph"/>
              <w:ind w:left="60"/>
            </w:pPr>
            <w:r w:rsidRPr="00634A56">
              <w:t>Rams for reproduction, from entry in the reproduction period</w:t>
            </w:r>
          </w:p>
        </w:tc>
        <w:tc>
          <w:tcPr>
            <w:tcW w:w="1706" w:type="dxa"/>
          </w:tcPr>
          <w:p w14:paraId="4A62010D" w14:textId="77777777" w:rsidR="00E95478" w:rsidRPr="00634A56" w:rsidDel="00443882" w:rsidRDefault="00E95478" w:rsidP="00717930">
            <w:pPr>
              <w:pStyle w:val="TableParagraph"/>
            </w:pPr>
          </w:p>
        </w:tc>
        <w:tc>
          <w:tcPr>
            <w:tcW w:w="1706" w:type="dxa"/>
          </w:tcPr>
          <w:p w14:paraId="2CCF36AD" w14:textId="77777777" w:rsidR="00E95478" w:rsidRPr="00634A56" w:rsidRDefault="00E95478" w:rsidP="00717930">
            <w:pPr>
              <w:pStyle w:val="TableParagraph"/>
            </w:pPr>
          </w:p>
        </w:tc>
        <w:tc>
          <w:tcPr>
            <w:tcW w:w="1706" w:type="dxa"/>
          </w:tcPr>
          <w:p w14:paraId="2471545B" w14:textId="77777777" w:rsidR="00E95478" w:rsidRPr="00634A56" w:rsidRDefault="00E95478" w:rsidP="00717930">
            <w:pPr>
              <w:pStyle w:val="TableParagraph"/>
            </w:pPr>
          </w:p>
        </w:tc>
        <w:tc>
          <w:tcPr>
            <w:tcW w:w="2210" w:type="dxa"/>
            <w:tcBorders>
              <w:right w:val="nil"/>
            </w:tcBorders>
          </w:tcPr>
          <w:p w14:paraId="2ABDE1CE" w14:textId="77777777" w:rsidR="00E95478" w:rsidRPr="00634A56" w:rsidDel="00443882" w:rsidRDefault="00E95478" w:rsidP="00717930">
            <w:pPr>
              <w:pStyle w:val="TableParagraph"/>
            </w:pPr>
          </w:p>
        </w:tc>
      </w:tr>
      <w:tr w:rsidR="00E95478" w:rsidRPr="00634A56" w14:paraId="2881BB8F" w14:textId="77777777" w:rsidTr="002F65AB">
        <w:tc>
          <w:tcPr>
            <w:tcW w:w="1710" w:type="dxa"/>
            <w:vMerge/>
            <w:tcBorders>
              <w:left w:val="nil"/>
            </w:tcBorders>
          </w:tcPr>
          <w:p w14:paraId="112166D6" w14:textId="77777777" w:rsidR="00E95478" w:rsidRPr="00634A56" w:rsidDel="00443882" w:rsidRDefault="00E95478" w:rsidP="00717930">
            <w:pPr>
              <w:pStyle w:val="TableParagraph"/>
            </w:pPr>
          </w:p>
        </w:tc>
        <w:tc>
          <w:tcPr>
            <w:tcW w:w="1710" w:type="dxa"/>
            <w:tcBorders>
              <w:left w:val="nil"/>
            </w:tcBorders>
          </w:tcPr>
          <w:p w14:paraId="4972EBF2" w14:textId="495EDD23" w:rsidR="00E95478" w:rsidRPr="00634A56" w:rsidRDefault="00E95478" w:rsidP="00717930">
            <w:pPr>
              <w:pStyle w:val="TableParagraph"/>
            </w:pPr>
            <w:r w:rsidRPr="00634A56">
              <w:t>Sheep</w:t>
            </w:r>
          </w:p>
        </w:tc>
        <w:tc>
          <w:tcPr>
            <w:tcW w:w="3412" w:type="dxa"/>
          </w:tcPr>
          <w:p w14:paraId="58D27256" w14:textId="2A3F3B5C" w:rsidR="00E95478" w:rsidRPr="00634A56" w:rsidRDefault="00E95478" w:rsidP="00717930">
            <w:pPr>
              <w:pStyle w:val="TableParagraph"/>
              <w:ind w:left="60"/>
            </w:pPr>
            <w:r w:rsidRPr="00634A56">
              <w:t>All categories of sheep</w:t>
            </w:r>
          </w:p>
        </w:tc>
        <w:tc>
          <w:tcPr>
            <w:tcW w:w="1706" w:type="dxa"/>
          </w:tcPr>
          <w:p w14:paraId="1C793BC4" w14:textId="77777777" w:rsidR="00E95478" w:rsidRPr="00634A56" w:rsidDel="00443882" w:rsidRDefault="00E95478" w:rsidP="00717930">
            <w:pPr>
              <w:pStyle w:val="TableParagraph"/>
            </w:pPr>
          </w:p>
        </w:tc>
        <w:tc>
          <w:tcPr>
            <w:tcW w:w="1706" w:type="dxa"/>
          </w:tcPr>
          <w:p w14:paraId="71F67E9B" w14:textId="77777777" w:rsidR="00E95478" w:rsidRPr="00634A56" w:rsidRDefault="00E95478" w:rsidP="00717930">
            <w:pPr>
              <w:pStyle w:val="TableParagraph"/>
            </w:pPr>
          </w:p>
        </w:tc>
        <w:tc>
          <w:tcPr>
            <w:tcW w:w="1706" w:type="dxa"/>
          </w:tcPr>
          <w:p w14:paraId="1863E730" w14:textId="77777777" w:rsidR="00E95478" w:rsidRPr="00634A56" w:rsidRDefault="00E95478" w:rsidP="00717930">
            <w:pPr>
              <w:pStyle w:val="TableParagraph"/>
            </w:pPr>
          </w:p>
        </w:tc>
        <w:tc>
          <w:tcPr>
            <w:tcW w:w="2210" w:type="dxa"/>
            <w:tcBorders>
              <w:right w:val="nil"/>
            </w:tcBorders>
          </w:tcPr>
          <w:p w14:paraId="4BA8DF0C" w14:textId="77777777" w:rsidR="00E95478" w:rsidRPr="00634A56" w:rsidDel="00443882" w:rsidRDefault="00E95478" w:rsidP="00717930">
            <w:pPr>
              <w:pStyle w:val="TableParagraph"/>
            </w:pPr>
          </w:p>
        </w:tc>
      </w:tr>
      <w:tr w:rsidR="00E95478" w:rsidRPr="00634A56" w14:paraId="1EFC21F8" w14:textId="77777777" w:rsidTr="002F65AB">
        <w:tc>
          <w:tcPr>
            <w:tcW w:w="1710" w:type="dxa"/>
            <w:vMerge/>
            <w:tcBorders>
              <w:left w:val="nil"/>
            </w:tcBorders>
          </w:tcPr>
          <w:p w14:paraId="14051B84" w14:textId="77777777" w:rsidR="00E95478" w:rsidRPr="00634A56" w:rsidDel="00443882" w:rsidRDefault="00E95478" w:rsidP="00717930">
            <w:pPr>
              <w:pStyle w:val="TableParagraph"/>
            </w:pPr>
          </w:p>
        </w:tc>
        <w:tc>
          <w:tcPr>
            <w:tcW w:w="1710" w:type="dxa"/>
            <w:tcBorders>
              <w:left w:val="nil"/>
            </w:tcBorders>
          </w:tcPr>
          <w:p w14:paraId="22FD6422" w14:textId="451F3D8D" w:rsidR="00E95478" w:rsidRPr="00634A56" w:rsidRDefault="00E95478" w:rsidP="00717930">
            <w:pPr>
              <w:pStyle w:val="TableParagraph"/>
            </w:pPr>
            <w:r w:rsidRPr="00634A56">
              <w:t>Lambs of ovine species for fattening</w:t>
            </w:r>
          </w:p>
        </w:tc>
        <w:tc>
          <w:tcPr>
            <w:tcW w:w="3412" w:type="dxa"/>
          </w:tcPr>
          <w:p w14:paraId="6DF72346" w14:textId="5792EA01" w:rsidR="00E95478" w:rsidRPr="00634A56" w:rsidRDefault="00E95478" w:rsidP="00717930">
            <w:pPr>
              <w:pStyle w:val="TableParagraph"/>
              <w:ind w:left="60"/>
            </w:pPr>
            <w:r w:rsidRPr="00634A56">
              <w:t>In all ovine species, lambs for meat production, from birth until date of slaughter</w:t>
            </w:r>
          </w:p>
        </w:tc>
        <w:tc>
          <w:tcPr>
            <w:tcW w:w="1706" w:type="dxa"/>
          </w:tcPr>
          <w:p w14:paraId="3D1113BD" w14:textId="77777777" w:rsidR="00E95478" w:rsidRPr="00634A56" w:rsidDel="00443882" w:rsidRDefault="00E95478" w:rsidP="00717930">
            <w:pPr>
              <w:pStyle w:val="TableParagraph"/>
            </w:pPr>
          </w:p>
        </w:tc>
        <w:tc>
          <w:tcPr>
            <w:tcW w:w="1706" w:type="dxa"/>
          </w:tcPr>
          <w:p w14:paraId="532F154C" w14:textId="77777777" w:rsidR="00E95478" w:rsidRPr="00634A56" w:rsidRDefault="00E95478" w:rsidP="00717930">
            <w:pPr>
              <w:pStyle w:val="TableParagraph"/>
            </w:pPr>
          </w:p>
        </w:tc>
        <w:tc>
          <w:tcPr>
            <w:tcW w:w="1706" w:type="dxa"/>
          </w:tcPr>
          <w:p w14:paraId="5050E411" w14:textId="77777777" w:rsidR="00E95478" w:rsidRPr="00634A56" w:rsidRDefault="00E95478" w:rsidP="00717930">
            <w:pPr>
              <w:pStyle w:val="TableParagraph"/>
            </w:pPr>
          </w:p>
        </w:tc>
        <w:tc>
          <w:tcPr>
            <w:tcW w:w="2210" w:type="dxa"/>
            <w:tcBorders>
              <w:right w:val="nil"/>
            </w:tcBorders>
          </w:tcPr>
          <w:p w14:paraId="4A4A49C0" w14:textId="77777777" w:rsidR="00E95478" w:rsidRPr="00634A56" w:rsidDel="00443882" w:rsidRDefault="00E95478" w:rsidP="00717930">
            <w:pPr>
              <w:pStyle w:val="TableParagraph"/>
            </w:pPr>
          </w:p>
        </w:tc>
      </w:tr>
      <w:tr w:rsidR="00E95478" w:rsidRPr="00634A56" w14:paraId="5CE99BD5" w14:textId="77777777" w:rsidTr="002F65AB">
        <w:tc>
          <w:tcPr>
            <w:tcW w:w="1710" w:type="dxa"/>
            <w:vMerge w:val="restart"/>
            <w:tcBorders>
              <w:left w:val="nil"/>
            </w:tcBorders>
          </w:tcPr>
          <w:p w14:paraId="49AFEB0E" w14:textId="77777777" w:rsidR="00E95478" w:rsidRPr="00634A56" w:rsidDel="00443882" w:rsidRDefault="00E95478" w:rsidP="00717930">
            <w:pPr>
              <w:pStyle w:val="TableParagraph"/>
            </w:pPr>
            <w:proofErr w:type="spellStart"/>
            <w:r w:rsidRPr="00634A56">
              <w:t>Ovines</w:t>
            </w:r>
            <w:proofErr w:type="spellEnd"/>
          </w:p>
        </w:tc>
        <w:tc>
          <w:tcPr>
            <w:tcW w:w="1710" w:type="dxa"/>
            <w:tcBorders>
              <w:left w:val="nil"/>
            </w:tcBorders>
          </w:tcPr>
          <w:p w14:paraId="7CD94841" w14:textId="2DDD8010" w:rsidR="00E95478" w:rsidRPr="00634A56" w:rsidRDefault="00E95478" w:rsidP="00717930">
            <w:pPr>
              <w:pStyle w:val="TableParagraph"/>
            </w:pPr>
            <w:r w:rsidRPr="00634A56">
              <w:t>Lambs of ovine species for rearing</w:t>
            </w:r>
          </w:p>
        </w:tc>
        <w:tc>
          <w:tcPr>
            <w:tcW w:w="3412" w:type="dxa"/>
          </w:tcPr>
          <w:p w14:paraId="36B5F374" w14:textId="396869E6" w:rsidR="00E95478" w:rsidRPr="00634A56" w:rsidRDefault="00E95478" w:rsidP="00717930">
            <w:pPr>
              <w:pStyle w:val="TableParagraph"/>
              <w:ind w:left="60"/>
            </w:pPr>
            <w:r w:rsidRPr="00634A56">
              <w:t>In all ovine species, lambs reared for milk production/reproduction, from birth up to 3 months</w:t>
            </w:r>
          </w:p>
        </w:tc>
        <w:tc>
          <w:tcPr>
            <w:tcW w:w="1706" w:type="dxa"/>
          </w:tcPr>
          <w:p w14:paraId="7D497D22" w14:textId="77777777" w:rsidR="00E95478" w:rsidRPr="00634A56" w:rsidDel="00443882" w:rsidRDefault="00E95478" w:rsidP="00717930">
            <w:pPr>
              <w:pStyle w:val="TableParagraph"/>
            </w:pPr>
          </w:p>
        </w:tc>
        <w:tc>
          <w:tcPr>
            <w:tcW w:w="1706" w:type="dxa"/>
          </w:tcPr>
          <w:p w14:paraId="075272F2" w14:textId="7D3C50A4" w:rsidR="00E95478" w:rsidRPr="00634A56" w:rsidRDefault="00E95478" w:rsidP="00717930">
            <w:pPr>
              <w:pStyle w:val="TableParagraph"/>
            </w:pPr>
          </w:p>
        </w:tc>
        <w:tc>
          <w:tcPr>
            <w:tcW w:w="1706" w:type="dxa"/>
          </w:tcPr>
          <w:p w14:paraId="01106F7B" w14:textId="61405CFD" w:rsidR="00E95478" w:rsidRPr="00634A56" w:rsidRDefault="00E95478" w:rsidP="00717930">
            <w:pPr>
              <w:pStyle w:val="TableParagraph"/>
            </w:pPr>
          </w:p>
        </w:tc>
        <w:tc>
          <w:tcPr>
            <w:tcW w:w="2210" w:type="dxa"/>
            <w:tcBorders>
              <w:right w:val="nil"/>
            </w:tcBorders>
          </w:tcPr>
          <w:p w14:paraId="6E9172AF" w14:textId="03B210EF" w:rsidR="00E95478" w:rsidRPr="00634A56" w:rsidDel="00443882" w:rsidRDefault="00E95478" w:rsidP="00717930">
            <w:pPr>
              <w:pStyle w:val="TableParagraph"/>
            </w:pPr>
          </w:p>
        </w:tc>
      </w:tr>
      <w:tr w:rsidR="00E95478" w:rsidRPr="00634A56" w14:paraId="64603916" w14:textId="77777777" w:rsidTr="002F65AB">
        <w:tc>
          <w:tcPr>
            <w:tcW w:w="1710" w:type="dxa"/>
            <w:vMerge/>
            <w:tcBorders>
              <w:left w:val="nil"/>
            </w:tcBorders>
          </w:tcPr>
          <w:p w14:paraId="090C344A" w14:textId="77777777" w:rsidR="00E95478" w:rsidRPr="00634A56" w:rsidDel="00443882" w:rsidRDefault="00E95478" w:rsidP="00717930">
            <w:pPr>
              <w:pStyle w:val="TableParagraph"/>
            </w:pPr>
          </w:p>
        </w:tc>
        <w:tc>
          <w:tcPr>
            <w:tcW w:w="1710" w:type="dxa"/>
            <w:tcBorders>
              <w:left w:val="nil"/>
            </w:tcBorders>
          </w:tcPr>
          <w:p w14:paraId="343EC2AA" w14:textId="7EDDA8DD" w:rsidR="00E95478" w:rsidRPr="00634A56" w:rsidRDefault="00E95478" w:rsidP="00717930">
            <w:pPr>
              <w:pStyle w:val="TableParagraph"/>
            </w:pPr>
            <w:proofErr w:type="spellStart"/>
            <w:r w:rsidRPr="00634A56">
              <w:t>Ovines</w:t>
            </w:r>
            <w:proofErr w:type="spellEnd"/>
            <w:r w:rsidRPr="00634A56">
              <w:t xml:space="preserve"> for </w:t>
            </w:r>
            <w:r w:rsidRPr="00634A56">
              <w:lastRenderedPageBreak/>
              <w:t>fattening</w:t>
            </w:r>
          </w:p>
        </w:tc>
        <w:tc>
          <w:tcPr>
            <w:tcW w:w="3412" w:type="dxa"/>
          </w:tcPr>
          <w:p w14:paraId="66BECE0B" w14:textId="6A8DF05D" w:rsidR="00E95478" w:rsidRPr="00634A56" w:rsidRDefault="00E95478" w:rsidP="00717930">
            <w:pPr>
              <w:pStyle w:val="TableParagraph"/>
              <w:ind w:left="60"/>
            </w:pPr>
            <w:r w:rsidRPr="00634A56">
              <w:lastRenderedPageBreak/>
              <w:t xml:space="preserve">In all ovine species, </w:t>
            </w:r>
            <w:proofErr w:type="spellStart"/>
            <w:r w:rsidRPr="00634A56">
              <w:t>ovines</w:t>
            </w:r>
            <w:proofErr w:type="spellEnd"/>
            <w:r w:rsidRPr="00634A56">
              <w:t xml:space="preserve"> for meat </w:t>
            </w:r>
            <w:r w:rsidRPr="00634A56">
              <w:lastRenderedPageBreak/>
              <w:t>production other than lambs for fattening, until date of slaughter</w:t>
            </w:r>
          </w:p>
        </w:tc>
        <w:tc>
          <w:tcPr>
            <w:tcW w:w="1706" w:type="dxa"/>
          </w:tcPr>
          <w:p w14:paraId="40F3777A" w14:textId="77777777" w:rsidR="00E95478" w:rsidRPr="00634A56" w:rsidDel="00443882" w:rsidRDefault="00E95478" w:rsidP="00717930">
            <w:pPr>
              <w:pStyle w:val="TableParagraph"/>
            </w:pPr>
          </w:p>
        </w:tc>
        <w:tc>
          <w:tcPr>
            <w:tcW w:w="1706" w:type="dxa"/>
          </w:tcPr>
          <w:p w14:paraId="573B6A58" w14:textId="77777777" w:rsidR="00E95478" w:rsidRPr="00634A56" w:rsidRDefault="00E95478" w:rsidP="00717930">
            <w:pPr>
              <w:pStyle w:val="TableParagraph"/>
            </w:pPr>
          </w:p>
        </w:tc>
        <w:tc>
          <w:tcPr>
            <w:tcW w:w="1706" w:type="dxa"/>
          </w:tcPr>
          <w:p w14:paraId="1D6BA8CF" w14:textId="77777777" w:rsidR="00E95478" w:rsidRPr="00634A56" w:rsidRDefault="00E95478" w:rsidP="00717930">
            <w:pPr>
              <w:pStyle w:val="TableParagraph"/>
            </w:pPr>
          </w:p>
        </w:tc>
        <w:tc>
          <w:tcPr>
            <w:tcW w:w="2210" w:type="dxa"/>
            <w:tcBorders>
              <w:right w:val="nil"/>
            </w:tcBorders>
          </w:tcPr>
          <w:p w14:paraId="4637C3D2" w14:textId="77777777" w:rsidR="00E95478" w:rsidRPr="00634A56" w:rsidDel="00443882" w:rsidRDefault="00E95478" w:rsidP="00717930">
            <w:pPr>
              <w:pStyle w:val="TableParagraph"/>
            </w:pPr>
          </w:p>
        </w:tc>
      </w:tr>
      <w:tr w:rsidR="00E95478" w:rsidRPr="00634A56" w14:paraId="42026CDB" w14:textId="77777777" w:rsidTr="002F65AB">
        <w:tc>
          <w:tcPr>
            <w:tcW w:w="1710" w:type="dxa"/>
            <w:vMerge/>
            <w:tcBorders>
              <w:left w:val="nil"/>
            </w:tcBorders>
          </w:tcPr>
          <w:p w14:paraId="5A7AED1D" w14:textId="77777777" w:rsidR="00E95478" w:rsidRPr="00634A56" w:rsidDel="00443882" w:rsidRDefault="00E95478" w:rsidP="00717930">
            <w:pPr>
              <w:pStyle w:val="TableParagraph"/>
            </w:pPr>
          </w:p>
        </w:tc>
        <w:tc>
          <w:tcPr>
            <w:tcW w:w="1710" w:type="dxa"/>
            <w:tcBorders>
              <w:left w:val="nil"/>
            </w:tcBorders>
          </w:tcPr>
          <w:p w14:paraId="38E74F7F" w14:textId="75DDACAD" w:rsidR="00E95478" w:rsidRPr="00634A56" w:rsidRDefault="00E95478" w:rsidP="00717930">
            <w:pPr>
              <w:pStyle w:val="TableParagraph"/>
            </w:pPr>
            <w:proofErr w:type="spellStart"/>
            <w:r w:rsidRPr="00634A56">
              <w:t>Ovines</w:t>
            </w:r>
            <w:proofErr w:type="spellEnd"/>
            <w:r w:rsidRPr="00634A56">
              <w:t xml:space="preserve"> reared for milk production/reproduction</w:t>
            </w:r>
          </w:p>
        </w:tc>
        <w:tc>
          <w:tcPr>
            <w:tcW w:w="3412" w:type="dxa"/>
          </w:tcPr>
          <w:p w14:paraId="1CE18C70" w14:textId="44AB5D71" w:rsidR="00E95478" w:rsidRPr="00634A56" w:rsidRDefault="00E95478" w:rsidP="00717930">
            <w:pPr>
              <w:pStyle w:val="TableParagraph"/>
              <w:ind w:left="60"/>
            </w:pPr>
            <w:r w:rsidRPr="00634A56">
              <w:t>In all ovine species, young animals other than lambs for rearing, females and males, reared for milk production/reproduction, until entry in the reproduction period</w:t>
            </w:r>
          </w:p>
        </w:tc>
        <w:tc>
          <w:tcPr>
            <w:tcW w:w="1706" w:type="dxa"/>
          </w:tcPr>
          <w:p w14:paraId="13D55B3D" w14:textId="77777777" w:rsidR="00E95478" w:rsidRPr="00634A56" w:rsidDel="00443882" w:rsidRDefault="00E95478" w:rsidP="00717930">
            <w:pPr>
              <w:pStyle w:val="TableParagraph"/>
            </w:pPr>
          </w:p>
        </w:tc>
        <w:tc>
          <w:tcPr>
            <w:tcW w:w="1706" w:type="dxa"/>
          </w:tcPr>
          <w:p w14:paraId="7B19EFA0" w14:textId="77777777" w:rsidR="00E95478" w:rsidRPr="00634A56" w:rsidRDefault="00E95478" w:rsidP="00E95478">
            <w:pPr>
              <w:pStyle w:val="TableParagraph"/>
              <w:jc w:val="center"/>
            </w:pPr>
          </w:p>
        </w:tc>
        <w:tc>
          <w:tcPr>
            <w:tcW w:w="1706" w:type="dxa"/>
          </w:tcPr>
          <w:p w14:paraId="2D0ABD5E" w14:textId="77777777" w:rsidR="00E95478" w:rsidRPr="00634A56" w:rsidRDefault="00E95478" w:rsidP="00717930">
            <w:pPr>
              <w:pStyle w:val="TableParagraph"/>
            </w:pPr>
          </w:p>
        </w:tc>
        <w:tc>
          <w:tcPr>
            <w:tcW w:w="2210" w:type="dxa"/>
            <w:tcBorders>
              <w:right w:val="nil"/>
            </w:tcBorders>
          </w:tcPr>
          <w:p w14:paraId="100F9CE3" w14:textId="77777777" w:rsidR="00E95478" w:rsidRPr="00634A56" w:rsidDel="00443882" w:rsidRDefault="00E95478" w:rsidP="00717930">
            <w:pPr>
              <w:pStyle w:val="TableParagraph"/>
            </w:pPr>
          </w:p>
        </w:tc>
      </w:tr>
      <w:tr w:rsidR="00E95478" w:rsidRPr="00634A56" w14:paraId="3D77ABCE" w14:textId="77777777" w:rsidTr="002F65AB">
        <w:tc>
          <w:tcPr>
            <w:tcW w:w="1710" w:type="dxa"/>
            <w:vMerge/>
            <w:tcBorders>
              <w:left w:val="nil"/>
            </w:tcBorders>
          </w:tcPr>
          <w:p w14:paraId="7216F6D5" w14:textId="77777777" w:rsidR="00E95478" w:rsidRPr="00634A56" w:rsidDel="00443882" w:rsidRDefault="00E95478" w:rsidP="00717930">
            <w:pPr>
              <w:pStyle w:val="TableParagraph"/>
            </w:pPr>
          </w:p>
        </w:tc>
        <w:tc>
          <w:tcPr>
            <w:tcW w:w="1710" w:type="dxa"/>
            <w:tcBorders>
              <w:left w:val="nil"/>
            </w:tcBorders>
          </w:tcPr>
          <w:p w14:paraId="76082B15" w14:textId="2FD1E16D" w:rsidR="00E95478" w:rsidRPr="00634A56" w:rsidRDefault="00E95478" w:rsidP="00717930">
            <w:pPr>
              <w:pStyle w:val="TableParagraph"/>
            </w:pPr>
            <w:r w:rsidRPr="00634A56">
              <w:t>Ewes of ovine species</w:t>
            </w:r>
          </w:p>
        </w:tc>
        <w:tc>
          <w:tcPr>
            <w:tcW w:w="3412" w:type="dxa"/>
          </w:tcPr>
          <w:p w14:paraId="3269BF70" w14:textId="26CF1F6A" w:rsidR="00E95478" w:rsidRPr="00634A56" w:rsidRDefault="00E95478" w:rsidP="00717930">
            <w:pPr>
              <w:pStyle w:val="TableParagraph"/>
              <w:ind w:left="60"/>
            </w:pPr>
            <w:r w:rsidRPr="00634A56">
              <w:t>In all ovine species, ewes for milk production/reproduction, which have mated or have been inseminated at least once</w:t>
            </w:r>
          </w:p>
        </w:tc>
        <w:tc>
          <w:tcPr>
            <w:tcW w:w="1706" w:type="dxa"/>
          </w:tcPr>
          <w:p w14:paraId="1DE1FA71" w14:textId="77777777" w:rsidR="00E95478" w:rsidRPr="00634A56" w:rsidDel="00443882" w:rsidRDefault="00E95478" w:rsidP="00717930">
            <w:pPr>
              <w:pStyle w:val="TableParagraph"/>
            </w:pPr>
          </w:p>
        </w:tc>
        <w:tc>
          <w:tcPr>
            <w:tcW w:w="1706" w:type="dxa"/>
          </w:tcPr>
          <w:p w14:paraId="015170DC" w14:textId="77777777" w:rsidR="00E95478" w:rsidRPr="00634A56" w:rsidRDefault="00E95478" w:rsidP="00717930">
            <w:pPr>
              <w:pStyle w:val="TableParagraph"/>
            </w:pPr>
          </w:p>
        </w:tc>
        <w:tc>
          <w:tcPr>
            <w:tcW w:w="1706" w:type="dxa"/>
          </w:tcPr>
          <w:p w14:paraId="2C63570E" w14:textId="77777777" w:rsidR="00E95478" w:rsidRPr="00634A56" w:rsidRDefault="00E95478" w:rsidP="00717930">
            <w:pPr>
              <w:pStyle w:val="TableParagraph"/>
            </w:pPr>
          </w:p>
        </w:tc>
        <w:tc>
          <w:tcPr>
            <w:tcW w:w="2210" w:type="dxa"/>
            <w:tcBorders>
              <w:right w:val="nil"/>
            </w:tcBorders>
          </w:tcPr>
          <w:p w14:paraId="7A0F713A" w14:textId="77777777" w:rsidR="00E95478" w:rsidRPr="00634A56" w:rsidDel="00443882" w:rsidRDefault="00E95478" w:rsidP="00717930">
            <w:pPr>
              <w:pStyle w:val="TableParagraph"/>
            </w:pPr>
          </w:p>
        </w:tc>
      </w:tr>
      <w:tr w:rsidR="00E95478" w:rsidRPr="00634A56" w14:paraId="7A5EBCAB" w14:textId="77777777" w:rsidTr="002F65AB">
        <w:tc>
          <w:tcPr>
            <w:tcW w:w="1710" w:type="dxa"/>
            <w:vMerge/>
            <w:tcBorders>
              <w:left w:val="nil"/>
            </w:tcBorders>
          </w:tcPr>
          <w:p w14:paraId="3306C518" w14:textId="77777777" w:rsidR="00E95478" w:rsidRPr="00634A56" w:rsidDel="00443882" w:rsidRDefault="00E95478" w:rsidP="00717930">
            <w:pPr>
              <w:pStyle w:val="TableParagraph"/>
            </w:pPr>
          </w:p>
        </w:tc>
        <w:tc>
          <w:tcPr>
            <w:tcW w:w="1710" w:type="dxa"/>
            <w:tcBorders>
              <w:left w:val="nil"/>
            </w:tcBorders>
          </w:tcPr>
          <w:p w14:paraId="25C3F998" w14:textId="39206B98" w:rsidR="00E95478" w:rsidRPr="00634A56" w:rsidRDefault="00E95478" w:rsidP="00717930">
            <w:pPr>
              <w:pStyle w:val="TableParagraph"/>
            </w:pPr>
            <w:r w:rsidRPr="00634A56">
              <w:t>Rams of ovine species</w:t>
            </w:r>
          </w:p>
        </w:tc>
        <w:tc>
          <w:tcPr>
            <w:tcW w:w="3412" w:type="dxa"/>
          </w:tcPr>
          <w:p w14:paraId="6A4B07D2" w14:textId="5FB58CFB" w:rsidR="00E95478" w:rsidRPr="00634A56" w:rsidRDefault="00E95478" w:rsidP="00717930">
            <w:pPr>
              <w:pStyle w:val="TableParagraph"/>
              <w:ind w:left="60"/>
            </w:pPr>
            <w:r w:rsidRPr="00634A56">
              <w:t>In all ovine species, rams for reproduction, from entry in the reproduction period</w:t>
            </w:r>
          </w:p>
        </w:tc>
        <w:tc>
          <w:tcPr>
            <w:tcW w:w="1706" w:type="dxa"/>
          </w:tcPr>
          <w:p w14:paraId="5B77E7B1" w14:textId="77777777" w:rsidR="00E95478" w:rsidRPr="00634A56" w:rsidDel="00443882" w:rsidRDefault="00E95478" w:rsidP="00717930">
            <w:pPr>
              <w:pStyle w:val="TableParagraph"/>
            </w:pPr>
          </w:p>
        </w:tc>
        <w:tc>
          <w:tcPr>
            <w:tcW w:w="1706" w:type="dxa"/>
          </w:tcPr>
          <w:p w14:paraId="22005A6D" w14:textId="77777777" w:rsidR="00E95478" w:rsidRPr="00634A56" w:rsidRDefault="00E95478" w:rsidP="00717930">
            <w:pPr>
              <w:pStyle w:val="TableParagraph"/>
            </w:pPr>
          </w:p>
        </w:tc>
        <w:tc>
          <w:tcPr>
            <w:tcW w:w="1706" w:type="dxa"/>
          </w:tcPr>
          <w:p w14:paraId="0299DB5F" w14:textId="77777777" w:rsidR="00E95478" w:rsidRPr="00634A56" w:rsidRDefault="00E95478" w:rsidP="00717930">
            <w:pPr>
              <w:pStyle w:val="TableParagraph"/>
            </w:pPr>
          </w:p>
        </w:tc>
        <w:tc>
          <w:tcPr>
            <w:tcW w:w="2210" w:type="dxa"/>
            <w:tcBorders>
              <w:right w:val="nil"/>
            </w:tcBorders>
          </w:tcPr>
          <w:p w14:paraId="638181D5" w14:textId="77777777" w:rsidR="00E95478" w:rsidRPr="00634A56" w:rsidDel="00443882" w:rsidRDefault="00E95478" w:rsidP="00717930">
            <w:pPr>
              <w:pStyle w:val="TableParagraph"/>
            </w:pPr>
          </w:p>
        </w:tc>
      </w:tr>
      <w:tr w:rsidR="00E95478" w:rsidRPr="00634A56" w14:paraId="09395697" w14:textId="77777777" w:rsidTr="002F65AB">
        <w:tc>
          <w:tcPr>
            <w:tcW w:w="1710" w:type="dxa"/>
            <w:vMerge/>
            <w:tcBorders>
              <w:left w:val="nil"/>
            </w:tcBorders>
          </w:tcPr>
          <w:p w14:paraId="1F78D95E" w14:textId="77777777" w:rsidR="00E95478" w:rsidRPr="00634A56" w:rsidDel="00443882" w:rsidRDefault="00E95478" w:rsidP="00717930">
            <w:pPr>
              <w:pStyle w:val="TableParagraph"/>
            </w:pPr>
          </w:p>
        </w:tc>
        <w:tc>
          <w:tcPr>
            <w:tcW w:w="1710" w:type="dxa"/>
            <w:tcBorders>
              <w:left w:val="nil"/>
            </w:tcBorders>
          </w:tcPr>
          <w:p w14:paraId="7A37BEB1" w14:textId="1F1E7A62" w:rsidR="00E95478" w:rsidRPr="00634A56" w:rsidRDefault="00E95478" w:rsidP="00717930">
            <w:pPr>
              <w:pStyle w:val="TableParagraph"/>
            </w:pPr>
            <w:proofErr w:type="spellStart"/>
            <w:r w:rsidRPr="00634A56">
              <w:t>Ovines</w:t>
            </w:r>
            <w:proofErr w:type="spellEnd"/>
          </w:p>
        </w:tc>
        <w:tc>
          <w:tcPr>
            <w:tcW w:w="3412" w:type="dxa"/>
          </w:tcPr>
          <w:p w14:paraId="479B7A72" w14:textId="7DB3E3E5" w:rsidR="00E95478" w:rsidRPr="00634A56" w:rsidRDefault="00E95478" w:rsidP="00717930">
            <w:pPr>
              <w:pStyle w:val="TableParagraph"/>
              <w:ind w:left="60"/>
            </w:pPr>
            <w:r w:rsidRPr="00634A56">
              <w:t xml:space="preserve">All species and categories of </w:t>
            </w:r>
            <w:proofErr w:type="spellStart"/>
            <w:r w:rsidRPr="00634A56">
              <w:t>ovines</w:t>
            </w:r>
            <w:proofErr w:type="spellEnd"/>
          </w:p>
        </w:tc>
        <w:tc>
          <w:tcPr>
            <w:tcW w:w="1706" w:type="dxa"/>
          </w:tcPr>
          <w:p w14:paraId="32B541DB" w14:textId="77777777" w:rsidR="00E95478" w:rsidRPr="00634A56" w:rsidDel="00443882" w:rsidRDefault="00E95478" w:rsidP="00717930">
            <w:pPr>
              <w:pStyle w:val="TableParagraph"/>
            </w:pPr>
          </w:p>
        </w:tc>
        <w:tc>
          <w:tcPr>
            <w:tcW w:w="1706" w:type="dxa"/>
          </w:tcPr>
          <w:p w14:paraId="6EAC2B3F" w14:textId="77777777" w:rsidR="00E95478" w:rsidRPr="00634A56" w:rsidRDefault="00E95478" w:rsidP="00717930">
            <w:pPr>
              <w:pStyle w:val="TableParagraph"/>
            </w:pPr>
          </w:p>
        </w:tc>
        <w:tc>
          <w:tcPr>
            <w:tcW w:w="1706" w:type="dxa"/>
          </w:tcPr>
          <w:p w14:paraId="5E041508" w14:textId="77777777" w:rsidR="00E95478" w:rsidRPr="00634A56" w:rsidRDefault="00E95478" w:rsidP="00717930">
            <w:pPr>
              <w:pStyle w:val="TableParagraph"/>
            </w:pPr>
          </w:p>
        </w:tc>
        <w:tc>
          <w:tcPr>
            <w:tcW w:w="2210" w:type="dxa"/>
            <w:tcBorders>
              <w:right w:val="nil"/>
            </w:tcBorders>
          </w:tcPr>
          <w:p w14:paraId="5DA7CB91" w14:textId="77777777" w:rsidR="00E95478" w:rsidRPr="00634A56" w:rsidDel="00443882" w:rsidRDefault="00E95478" w:rsidP="00717930">
            <w:pPr>
              <w:pStyle w:val="TableParagraph"/>
            </w:pPr>
          </w:p>
        </w:tc>
      </w:tr>
      <w:tr w:rsidR="00E95478" w:rsidRPr="00634A56" w14:paraId="1CC1D556" w14:textId="77777777" w:rsidTr="00CC3B32">
        <w:tc>
          <w:tcPr>
            <w:tcW w:w="1710" w:type="dxa"/>
            <w:tcBorders>
              <w:left w:val="nil"/>
            </w:tcBorders>
            <w:shd w:val="clear" w:color="auto" w:fill="D9D9D9"/>
          </w:tcPr>
          <w:p w14:paraId="77BB9B52" w14:textId="77777777" w:rsidR="00E95478" w:rsidRPr="00634A56" w:rsidDel="00443882" w:rsidRDefault="00E95478" w:rsidP="00717930">
            <w:pPr>
              <w:pStyle w:val="TableParagraph"/>
            </w:pPr>
          </w:p>
        </w:tc>
        <w:tc>
          <w:tcPr>
            <w:tcW w:w="1710" w:type="dxa"/>
            <w:tcBorders>
              <w:left w:val="nil"/>
            </w:tcBorders>
            <w:shd w:val="clear" w:color="auto" w:fill="D9D9D9"/>
          </w:tcPr>
          <w:p w14:paraId="73428907" w14:textId="793ABECD" w:rsidR="00E95478" w:rsidRPr="00634A56" w:rsidRDefault="00E95478" w:rsidP="00E95478">
            <w:pPr>
              <w:pStyle w:val="TableParagraph"/>
            </w:pPr>
          </w:p>
        </w:tc>
        <w:tc>
          <w:tcPr>
            <w:tcW w:w="3412" w:type="dxa"/>
            <w:shd w:val="clear" w:color="auto" w:fill="D9D9D9"/>
          </w:tcPr>
          <w:p w14:paraId="5A8FD5A4" w14:textId="5DB6ACFE" w:rsidR="00E95478" w:rsidRPr="00634A56" w:rsidRDefault="00E95478" w:rsidP="00E95478">
            <w:pPr>
              <w:pStyle w:val="TableParagraph"/>
              <w:ind w:left="60"/>
            </w:pPr>
          </w:p>
        </w:tc>
        <w:tc>
          <w:tcPr>
            <w:tcW w:w="1706" w:type="dxa"/>
            <w:shd w:val="clear" w:color="auto" w:fill="D9D9D9"/>
          </w:tcPr>
          <w:p w14:paraId="5B03D768" w14:textId="77777777" w:rsidR="00E95478" w:rsidRPr="00634A56" w:rsidDel="00443882" w:rsidRDefault="00E95478" w:rsidP="00E95478">
            <w:pPr>
              <w:pStyle w:val="TableParagraph"/>
            </w:pPr>
          </w:p>
        </w:tc>
        <w:tc>
          <w:tcPr>
            <w:tcW w:w="1706" w:type="dxa"/>
            <w:shd w:val="clear" w:color="auto" w:fill="D9D9D9"/>
          </w:tcPr>
          <w:p w14:paraId="3D6BA106" w14:textId="77777777" w:rsidR="00E95478" w:rsidRPr="00634A56" w:rsidRDefault="00E95478" w:rsidP="00E95478">
            <w:pPr>
              <w:pStyle w:val="TableParagraph"/>
            </w:pPr>
          </w:p>
        </w:tc>
        <w:tc>
          <w:tcPr>
            <w:tcW w:w="1706" w:type="dxa"/>
            <w:shd w:val="clear" w:color="auto" w:fill="D9D9D9"/>
          </w:tcPr>
          <w:p w14:paraId="650D40C3" w14:textId="77777777" w:rsidR="00E95478" w:rsidRPr="00634A56" w:rsidRDefault="00E95478" w:rsidP="00E95478">
            <w:pPr>
              <w:pStyle w:val="TableParagraph"/>
            </w:pPr>
          </w:p>
        </w:tc>
        <w:tc>
          <w:tcPr>
            <w:tcW w:w="2210" w:type="dxa"/>
            <w:tcBorders>
              <w:right w:val="nil"/>
            </w:tcBorders>
            <w:shd w:val="clear" w:color="auto" w:fill="D9D9D9"/>
          </w:tcPr>
          <w:p w14:paraId="487A7406" w14:textId="77777777" w:rsidR="00E95478" w:rsidRPr="00634A56" w:rsidDel="00443882" w:rsidRDefault="00E95478" w:rsidP="00E95478">
            <w:pPr>
              <w:pStyle w:val="TableParagraph"/>
            </w:pPr>
          </w:p>
        </w:tc>
      </w:tr>
      <w:tr w:rsidR="00E95478" w:rsidRPr="00634A56" w14:paraId="55FC7332" w14:textId="77777777" w:rsidTr="002F65AB">
        <w:tc>
          <w:tcPr>
            <w:tcW w:w="1710" w:type="dxa"/>
            <w:tcBorders>
              <w:left w:val="nil"/>
            </w:tcBorders>
          </w:tcPr>
          <w:p w14:paraId="5321FED6" w14:textId="214B16AD" w:rsidR="00E95478" w:rsidRPr="00634A56" w:rsidDel="00443882" w:rsidRDefault="00E95478" w:rsidP="00717930">
            <w:pPr>
              <w:pStyle w:val="TableParagraph"/>
            </w:pPr>
            <w:r w:rsidRPr="00634A56">
              <w:t>Goats</w:t>
            </w:r>
          </w:p>
        </w:tc>
        <w:tc>
          <w:tcPr>
            <w:tcW w:w="1710" w:type="dxa"/>
            <w:tcBorders>
              <w:left w:val="nil"/>
            </w:tcBorders>
          </w:tcPr>
          <w:p w14:paraId="5A3A333A" w14:textId="4417631E" w:rsidR="00E95478" w:rsidRPr="00634A56" w:rsidRDefault="00E95478" w:rsidP="00717930">
            <w:pPr>
              <w:pStyle w:val="TableParagraph"/>
            </w:pPr>
            <w:r w:rsidRPr="00634A56">
              <w:t>Kids for fattening</w:t>
            </w:r>
          </w:p>
        </w:tc>
        <w:tc>
          <w:tcPr>
            <w:tcW w:w="3412" w:type="dxa"/>
          </w:tcPr>
          <w:p w14:paraId="05CC2FF6" w14:textId="50423D61" w:rsidR="00E95478" w:rsidRPr="00634A56" w:rsidRDefault="00E95478" w:rsidP="00717930">
            <w:pPr>
              <w:pStyle w:val="TableParagraph"/>
              <w:ind w:left="60"/>
            </w:pPr>
            <w:r w:rsidRPr="00634A56">
              <w:t>Kids for meat production, from birth until date of slaughter</w:t>
            </w:r>
          </w:p>
        </w:tc>
        <w:tc>
          <w:tcPr>
            <w:tcW w:w="1706" w:type="dxa"/>
          </w:tcPr>
          <w:p w14:paraId="05589576" w14:textId="77777777" w:rsidR="00E95478" w:rsidRPr="00634A56" w:rsidDel="00443882" w:rsidRDefault="00E95478" w:rsidP="00717930">
            <w:pPr>
              <w:pStyle w:val="TableParagraph"/>
            </w:pPr>
          </w:p>
        </w:tc>
        <w:tc>
          <w:tcPr>
            <w:tcW w:w="1706" w:type="dxa"/>
          </w:tcPr>
          <w:p w14:paraId="326A7FF9" w14:textId="18399705" w:rsidR="00E95478" w:rsidRPr="00634A56" w:rsidRDefault="00E95478" w:rsidP="00717930">
            <w:pPr>
              <w:pStyle w:val="TableParagraph"/>
            </w:pPr>
            <w:r w:rsidRPr="00634A56">
              <w:t>Up to 6 months</w:t>
            </w:r>
          </w:p>
        </w:tc>
        <w:tc>
          <w:tcPr>
            <w:tcW w:w="1706" w:type="dxa"/>
          </w:tcPr>
          <w:p w14:paraId="3ABC3E76" w14:textId="77777777" w:rsidR="00E95478" w:rsidRPr="00634A56" w:rsidRDefault="00E95478" w:rsidP="00717930">
            <w:pPr>
              <w:pStyle w:val="TableParagraph"/>
            </w:pPr>
          </w:p>
        </w:tc>
        <w:tc>
          <w:tcPr>
            <w:tcW w:w="2210" w:type="dxa"/>
            <w:tcBorders>
              <w:right w:val="nil"/>
            </w:tcBorders>
          </w:tcPr>
          <w:p w14:paraId="62B507E3" w14:textId="74635A0E" w:rsidR="00E95478" w:rsidRPr="00634A56" w:rsidDel="00443882" w:rsidRDefault="00E95478" w:rsidP="00717930">
            <w:pPr>
              <w:pStyle w:val="TableParagraph"/>
            </w:pPr>
            <w:r w:rsidRPr="00634A56">
              <w:t>56 days</w:t>
            </w:r>
          </w:p>
        </w:tc>
      </w:tr>
      <w:tr w:rsidR="00E95478" w:rsidRPr="00634A56" w14:paraId="75341FB8" w14:textId="77777777" w:rsidTr="002F65AB">
        <w:tc>
          <w:tcPr>
            <w:tcW w:w="1710" w:type="dxa"/>
            <w:vMerge w:val="restart"/>
            <w:tcBorders>
              <w:left w:val="nil"/>
            </w:tcBorders>
          </w:tcPr>
          <w:p w14:paraId="50DC15F0" w14:textId="579C15CD" w:rsidR="00E95478" w:rsidRPr="00634A56" w:rsidDel="00443882" w:rsidRDefault="00E95478" w:rsidP="00717930">
            <w:pPr>
              <w:pStyle w:val="TableParagraph"/>
            </w:pPr>
          </w:p>
        </w:tc>
        <w:tc>
          <w:tcPr>
            <w:tcW w:w="1710" w:type="dxa"/>
            <w:tcBorders>
              <w:left w:val="nil"/>
            </w:tcBorders>
          </w:tcPr>
          <w:p w14:paraId="26426AAF" w14:textId="0ABE55AC" w:rsidR="00E95478" w:rsidRPr="00634A56" w:rsidRDefault="00E95478" w:rsidP="00717930">
            <w:pPr>
              <w:pStyle w:val="TableParagraph"/>
            </w:pPr>
            <w:r w:rsidRPr="00634A56">
              <w:t>Kids for rearing</w:t>
            </w:r>
          </w:p>
        </w:tc>
        <w:tc>
          <w:tcPr>
            <w:tcW w:w="3412" w:type="dxa"/>
          </w:tcPr>
          <w:p w14:paraId="5D0394E3" w14:textId="0FB1E5C1" w:rsidR="00E95478" w:rsidRPr="00634A56" w:rsidRDefault="00E95478" w:rsidP="00717930">
            <w:pPr>
              <w:pStyle w:val="TableParagraph"/>
              <w:ind w:left="60"/>
            </w:pPr>
            <w:r w:rsidRPr="00634A56">
              <w:t>Kids reared for milk production/reproduction, from birth up to 3 months</w:t>
            </w:r>
          </w:p>
        </w:tc>
        <w:tc>
          <w:tcPr>
            <w:tcW w:w="1706" w:type="dxa"/>
          </w:tcPr>
          <w:p w14:paraId="6D73B615" w14:textId="77777777" w:rsidR="00E95478" w:rsidRPr="00634A56" w:rsidDel="00443882" w:rsidRDefault="00E95478" w:rsidP="00717930">
            <w:pPr>
              <w:pStyle w:val="TableParagraph"/>
            </w:pPr>
          </w:p>
        </w:tc>
        <w:tc>
          <w:tcPr>
            <w:tcW w:w="1706" w:type="dxa"/>
          </w:tcPr>
          <w:p w14:paraId="0B1D39DF" w14:textId="36C7DCF4" w:rsidR="00E95478" w:rsidRPr="00634A56" w:rsidRDefault="00E95478" w:rsidP="00717930">
            <w:pPr>
              <w:pStyle w:val="TableParagraph"/>
            </w:pPr>
          </w:p>
        </w:tc>
        <w:tc>
          <w:tcPr>
            <w:tcW w:w="1706" w:type="dxa"/>
          </w:tcPr>
          <w:p w14:paraId="7B41C566" w14:textId="2C744D31" w:rsidR="00E95478" w:rsidRPr="00634A56" w:rsidRDefault="00E95478" w:rsidP="00717930">
            <w:pPr>
              <w:pStyle w:val="TableParagraph"/>
            </w:pPr>
            <w:r w:rsidRPr="00634A56">
              <w:t>15-20 kg</w:t>
            </w:r>
          </w:p>
        </w:tc>
        <w:tc>
          <w:tcPr>
            <w:tcW w:w="2210" w:type="dxa"/>
            <w:tcBorders>
              <w:right w:val="nil"/>
            </w:tcBorders>
          </w:tcPr>
          <w:p w14:paraId="253ECC66" w14:textId="23AEF802" w:rsidR="00E95478" w:rsidRPr="00634A56" w:rsidDel="00443882" w:rsidRDefault="00E95478" w:rsidP="00717930">
            <w:pPr>
              <w:pStyle w:val="TableParagraph"/>
            </w:pPr>
            <w:r w:rsidRPr="00634A56">
              <w:t>56 days</w:t>
            </w:r>
          </w:p>
        </w:tc>
      </w:tr>
      <w:tr w:rsidR="00E95478" w:rsidRPr="00634A56" w14:paraId="792EE1C2" w14:textId="77777777" w:rsidTr="002F65AB">
        <w:tc>
          <w:tcPr>
            <w:tcW w:w="1710" w:type="dxa"/>
            <w:vMerge/>
            <w:tcBorders>
              <w:left w:val="nil"/>
            </w:tcBorders>
          </w:tcPr>
          <w:p w14:paraId="6BB1DEA9" w14:textId="77777777" w:rsidR="00E95478" w:rsidRPr="00634A56" w:rsidDel="00443882" w:rsidRDefault="00E95478" w:rsidP="00717930">
            <w:pPr>
              <w:pStyle w:val="TableParagraph"/>
            </w:pPr>
          </w:p>
        </w:tc>
        <w:tc>
          <w:tcPr>
            <w:tcW w:w="1710" w:type="dxa"/>
            <w:tcBorders>
              <w:left w:val="nil"/>
            </w:tcBorders>
          </w:tcPr>
          <w:p w14:paraId="21B7ED50" w14:textId="1912145D" w:rsidR="00E95478" w:rsidRPr="00634A56" w:rsidRDefault="00E95478" w:rsidP="00717930">
            <w:pPr>
              <w:pStyle w:val="TableParagraph"/>
            </w:pPr>
            <w:r w:rsidRPr="00634A56">
              <w:t>Goats for fattening</w:t>
            </w:r>
          </w:p>
        </w:tc>
        <w:tc>
          <w:tcPr>
            <w:tcW w:w="3412" w:type="dxa"/>
          </w:tcPr>
          <w:p w14:paraId="2817C98A" w14:textId="5D4D571A" w:rsidR="00E95478" w:rsidRPr="00634A56" w:rsidRDefault="00E95478" w:rsidP="00717930">
            <w:pPr>
              <w:pStyle w:val="TableParagraph"/>
              <w:ind w:left="60"/>
            </w:pPr>
            <w:r w:rsidRPr="00634A56">
              <w:t>Goats for meat production other than kids for fattening, until date of slaughter</w:t>
            </w:r>
          </w:p>
        </w:tc>
        <w:tc>
          <w:tcPr>
            <w:tcW w:w="1706" w:type="dxa"/>
          </w:tcPr>
          <w:p w14:paraId="339B84CE" w14:textId="77777777" w:rsidR="00E95478" w:rsidRPr="00634A56" w:rsidDel="00443882" w:rsidRDefault="00E95478" w:rsidP="00717930">
            <w:pPr>
              <w:pStyle w:val="TableParagraph"/>
            </w:pPr>
          </w:p>
        </w:tc>
        <w:tc>
          <w:tcPr>
            <w:tcW w:w="1706" w:type="dxa"/>
          </w:tcPr>
          <w:p w14:paraId="7042AC39" w14:textId="77777777" w:rsidR="00E95478" w:rsidRPr="00634A56" w:rsidRDefault="00E95478" w:rsidP="00717930">
            <w:pPr>
              <w:pStyle w:val="TableParagraph"/>
            </w:pPr>
          </w:p>
        </w:tc>
        <w:tc>
          <w:tcPr>
            <w:tcW w:w="1706" w:type="dxa"/>
          </w:tcPr>
          <w:p w14:paraId="48D5FB4C" w14:textId="7B137807" w:rsidR="00E95478" w:rsidRPr="00634A56" w:rsidRDefault="00E95478" w:rsidP="00717930">
            <w:pPr>
              <w:pStyle w:val="TableParagraph"/>
            </w:pPr>
          </w:p>
        </w:tc>
        <w:tc>
          <w:tcPr>
            <w:tcW w:w="2210" w:type="dxa"/>
            <w:tcBorders>
              <w:right w:val="nil"/>
            </w:tcBorders>
          </w:tcPr>
          <w:p w14:paraId="54165E5C" w14:textId="34F0A0DA" w:rsidR="00E95478" w:rsidRPr="00634A56" w:rsidDel="00443882" w:rsidRDefault="00E95478" w:rsidP="00717930">
            <w:pPr>
              <w:pStyle w:val="TableParagraph"/>
            </w:pPr>
          </w:p>
        </w:tc>
      </w:tr>
      <w:tr w:rsidR="00E95478" w:rsidRPr="00634A56" w14:paraId="509D77CF" w14:textId="77777777" w:rsidTr="002F65AB">
        <w:tc>
          <w:tcPr>
            <w:tcW w:w="1710" w:type="dxa"/>
            <w:vMerge/>
            <w:tcBorders>
              <w:left w:val="nil"/>
            </w:tcBorders>
          </w:tcPr>
          <w:p w14:paraId="1697D6BA" w14:textId="77777777" w:rsidR="00E95478" w:rsidRPr="00634A56" w:rsidDel="00443882" w:rsidRDefault="00E95478" w:rsidP="00717930">
            <w:pPr>
              <w:pStyle w:val="TableParagraph"/>
            </w:pPr>
          </w:p>
        </w:tc>
        <w:tc>
          <w:tcPr>
            <w:tcW w:w="1710" w:type="dxa"/>
            <w:tcBorders>
              <w:left w:val="nil"/>
            </w:tcBorders>
          </w:tcPr>
          <w:p w14:paraId="5A154BCD" w14:textId="4F9D4765" w:rsidR="00E95478" w:rsidRPr="00634A56" w:rsidRDefault="00E95478" w:rsidP="00717930">
            <w:pPr>
              <w:pStyle w:val="TableParagraph"/>
            </w:pPr>
            <w:r w:rsidRPr="00634A56">
              <w:t>Goats reared for milk production / reproduction</w:t>
            </w:r>
          </w:p>
        </w:tc>
        <w:tc>
          <w:tcPr>
            <w:tcW w:w="3412" w:type="dxa"/>
          </w:tcPr>
          <w:p w14:paraId="7E09D415" w14:textId="351438A6" w:rsidR="00E95478" w:rsidRPr="00634A56" w:rsidRDefault="00E95478" w:rsidP="00717930">
            <w:pPr>
              <w:pStyle w:val="TableParagraph"/>
              <w:ind w:left="60"/>
            </w:pPr>
            <w:r w:rsidRPr="00634A56">
              <w:t>Young goats other than kids for rearing, females and males, reared for milk production/reproduction, until entry in the reproduction period</w:t>
            </w:r>
          </w:p>
        </w:tc>
        <w:tc>
          <w:tcPr>
            <w:tcW w:w="1706" w:type="dxa"/>
          </w:tcPr>
          <w:p w14:paraId="5A1A16F3" w14:textId="77777777" w:rsidR="00E95478" w:rsidRPr="00634A56" w:rsidRDefault="00E95478" w:rsidP="00717930">
            <w:pPr>
              <w:pStyle w:val="TableParagraph"/>
            </w:pPr>
          </w:p>
        </w:tc>
        <w:tc>
          <w:tcPr>
            <w:tcW w:w="1706" w:type="dxa"/>
          </w:tcPr>
          <w:p w14:paraId="35EF42B7" w14:textId="77777777" w:rsidR="00E95478" w:rsidRPr="00634A56" w:rsidDel="004E3DEF" w:rsidRDefault="00E95478" w:rsidP="00717930">
            <w:pPr>
              <w:pStyle w:val="TableParagraph"/>
            </w:pPr>
          </w:p>
        </w:tc>
        <w:tc>
          <w:tcPr>
            <w:tcW w:w="1706" w:type="dxa"/>
          </w:tcPr>
          <w:p w14:paraId="36DF4989" w14:textId="77777777" w:rsidR="00E95478" w:rsidRPr="00634A56" w:rsidRDefault="00E95478" w:rsidP="00717930">
            <w:pPr>
              <w:pStyle w:val="TableParagraph"/>
            </w:pPr>
          </w:p>
        </w:tc>
        <w:tc>
          <w:tcPr>
            <w:tcW w:w="2210" w:type="dxa"/>
            <w:tcBorders>
              <w:right w:val="nil"/>
            </w:tcBorders>
          </w:tcPr>
          <w:p w14:paraId="2F14EB8E" w14:textId="77777777" w:rsidR="00E95478" w:rsidRPr="00634A56" w:rsidDel="002F3F9E" w:rsidRDefault="00E95478" w:rsidP="00717930">
            <w:pPr>
              <w:pStyle w:val="TableParagraph"/>
            </w:pPr>
          </w:p>
        </w:tc>
      </w:tr>
      <w:tr w:rsidR="00E95478" w:rsidRPr="00634A56" w14:paraId="6C9E4639" w14:textId="77777777" w:rsidTr="002F65AB">
        <w:tc>
          <w:tcPr>
            <w:tcW w:w="1710" w:type="dxa"/>
            <w:vMerge/>
            <w:tcBorders>
              <w:left w:val="nil"/>
            </w:tcBorders>
          </w:tcPr>
          <w:p w14:paraId="440A1624" w14:textId="77777777" w:rsidR="00E95478" w:rsidRPr="00634A56" w:rsidDel="00443882" w:rsidRDefault="00E95478" w:rsidP="00717930">
            <w:pPr>
              <w:pStyle w:val="TableParagraph"/>
            </w:pPr>
          </w:p>
        </w:tc>
        <w:tc>
          <w:tcPr>
            <w:tcW w:w="1710" w:type="dxa"/>
            <w:tcBorders>
              <w:left w:val="nil"/>
            </w:tcBorders>
          </w:tcPr>
          <w:p w14:paraId="52004A07" w14:textId="709889C5" w:rsidR="00E95478" w:rsidRPr="00634A56" w:rsidRDefault="00E95478" w:rsidP="00717930">
            <w:pPr>
              <w:pStyle w:val="TableParagraph"/>
            </w:pPr>
            <w:r w:rsidRPr="00634A56">
              <w:t>Goat does</w:t>
            </w:r>
          </w:p>
        </w:tc>
        <w:tc>
          <w:tcPr>
            <w:tcW w:w="3412" w:type="dxa"/>
          </w:tcPr>
          <w:p w14:paraId="7024DE69" w14:textId="03FB880F" w:rsidR="00E95478" w:rsidRPr="00634A56" w:rsidRDefault="00E95478" w:rsidP="00717930">
            <w:pPr>
              <w:pStyle w:val="TableParagraph"/>
              <w:ind w:left="60"/>
            </w:pPr>
            <w:r w:rsidRPr="00634A56">
              <w:t>Female goats for milk production (dairy goats)/reproduction, which have mated or have been inseminated at least once</w:t>
            </w:r>
          </w:p>
        </w:tc>
        <w:tc>
          <w:tcPr>
            <w:tcW w:w="1706" w:type="dxa"/>
          </w:tcPr>
          <w:p w14:paraId="51754340" w14:textId="77777777" w:rsidR="00E95478" w:rsidRPr="00634A56" w:rsidRDefault="00E95478" w:rsidP="00717930">
            <w:pPr>
              <w:pStyle w:val="TableParagraph"/>
            </w:pPr>
          </w:p>
        </w:tc>
        <w:tc>
          <w:tcPr>
            <w:tcW w:w="1706" w:type="dxa"/>
          </w:tcPr>
          <w:p w14:paraId="1AA1D7AD" w14:textId="77777777" w:rsidR="00E95478" w:rsidRPr="00634A56" w:rsidDel="004E3DEF" w:rsidRDefault="00E95478" w:rsidP="00717930">
            <w:pPr>
              <w:pStyle w:val="TableParagraph"/>
            </w:pPr>
          </w:p>
        </w:tc>
        <w:tc>
          <w:tcPr>
            <w:tcW w:w="1706" w:type="dxa"/>
          </w:tcPr>
          <w:p w14:paraId="4DDBD121" w14:textId="77777777" w:rsidR="00E95478" w:rsidRPr="00634A56" w:rsidRDefault="00E95478" w:rsidP="00717930">
            <w:pPr>
              <w:pStyle w:val="TableParagraph"/>
            </w:pPr>
          </w:p>
        </w:tc>
        <w:tc>
          <w:tcPr>
            <w:tcW w:w="2210" w:type="dxa"/>
            <w:tcBorders>
              <w:right w:val="nil"/>
            </w:tcBorders>
          </w:tcPr>
          <w:p w14:paraId="639F6AE2" w14:textId="77777777" w:rsidR="00E95478" w:rsidRPr="00634A56" w:rsidRDefault="00E95478" w:rsidP="00717930">
            <w:pPr>
              <w:pStyle w:val="TableParagraph"/>
              <w:ind w:left="84" w:right="46"/>
            </w:pPr>
            <w:r w:rsidRPr="00634A56">
              <w:t>84 days</w:t>
            </w:r>
          </w:p>
          <w:p w14:paraId="04F2AB32" w14:textId="7D67DAB6" w:rsidR="00E95478" w:rsidRPr="00634A56" w:rsidDel="002F3F9E" w:rsidRDefault="00E95478" w:rsidP="00717930">
            <w:pPr>
              <w:pStyle w:val="TableParagraph"/>
            </w:pPr>
            <w:r w:rsidRPr="00634A56">
              <w:t>Two cycles</w:t>
            </w:r>
            <w:r w:rsidR="008529CC" w:rsidRPr="00634A56">
              <w:t>,</w:t>
            </w:r>
            <w:r w:rsidRPr="00634A56">
              <w:t xml:space="preserve"> if the reproduction parameters are requested</w:t>
            </w:r>
            <w:r w:rsidR="008529CC" w:rsidRPr="00634A56">
              <w:t>.</w:t>
            </w:r>
          </w:p>
        </w:tc>
      </w:tr>
      <w:tr w:rsidR="00E95478" w:rsidRPr="00634A56" w14:paraId="6B27AC47" w14:textId="77777777" w:rsidTr="002F65AB">
        <w:tc>
          <w:tcPr>
            <w:tcW w:w="1710" w:type="dxa"/>
            <w:vMerge/>
            <w:tcBorders>
              <w:left w:val="nil"/>
            </w:tcBorders>
          </w:tcPr>
          <w:p w14:paraId="4E3A6799" w14:textId="77777777" w:rsidR="00E95478" w:rsidRPr="00634A56" w:rsidDel="00443882" w:rsidRDefault="00E95478" w:rsidP="00717930">
            <w:pPr>
              <w:pStyle w:val="TableParagraph"/>
            </w:pPr>
          </w:p>
        </w:tc>
        <w:tc>
          <w:tcPr>
            <w:tcW w:w="1710" w:type="dxa"/>
            <w:tcBorders>
              <w:left w:val="nil"/>
            </w:tcBorders>
          </w:tcPr>
          <w:p w14:paraId="31A5301A" w14:textId="32648D24" w:rsidR="00E95478" w:rsidRPr="00634A56" w:rsidRDefault="00E95478" w:rsidP="00717930">
            <w:pPr>
              <w:pStyle w:val="TableParagraph"/>
            </w:pPr>
            <w:r w:rsidRPr="00634A56">
              <w:t>Goat bucks</w:t>
            </w:r>
          </w:p>
        </w:tc>
        <w:tc>
          <w:tcPr>
            <w:tcW w:w="3412" w:type="dxa"/>
          </w:tcPr>
          <w:p w14:paraId="293325EC" w14:textId="56876496" w:rsidR="00E95478" w:rsidRPr="00634A56" w:rsidRDefault="00E95478" w:rsidP="00717930">
            <w:pPr>
              <w:pStyle w:val="TableParagraph"/>
              <w:ind w:left="60"/>
            </w:pPr>
            <w:r w:rsidRPr="00634A56">
              <w:t>Bucks (</w:t>
            </w:r>
            <w:proofErr w:type="spellStart"/>
            <w:r w:rsidRPr="00634A56">
              <w:t>billy</w:t>
            </w:r>
            <w:proofErr w:type="spellEnd"/>
            <w:r w:rsidRPr="00634A56">
              <w:t xml:space="preserve"> goats) for reproduction, from entry in the reproduction period</w:t>
            </w:r>
          </w:p>
        </w:tc>
        <w:tc>
          <w:tcPr>
            <w:tcW w:w="1706" w:type="dxa"/>
          </w:tcPr>
          <w:p w14:paraId="2A42855C" w14:textId="77777777" w:rsidR="00E95478" w:rsidRPr="00634A56" w:rsidDel="00443882" w:rsidRDefault="00E95478" w:rsidP="00717930">
            <w:pPr>
              <w:pStyle w:val="TableParagraph"/>
            </w:pPr>
          </w:p>
        </w:tc>
        <w:tc>
          <w:tcPr>
            <w:tcW w:w="1706" w:type="dxa"/>
          </w:tcPr>
          <w:p w14:paraId="5502DDDB" w14:textId="77777777" w:rsidR="00E95478" w:rsidRPr="00634A56" w:rsidRDefault="00E95478" w:rsidP="00717930">
            <w:pPr>
              <w:pStyle w:val="TableParagraph"/>
            </w:pPr>
          </w:p>
        </w:tc>
        <w:tc>
          <w:tcPr>
            <w:tcW w:w="1706" w:type="dxa"/>
          </w:tcPr>
          <w:p w14:paraId="6A0606AE" w14:textId="77777777" w:rsidR="00E95478" w:rsidRPr="00634A56" w:rsidRDefault="00E95478" w:rsidP="00717930">
            <w:pPr>
              <w:pStyle w:val="TableParagraph"/>
            </w:pPr>
          </w:p>
        </w:tc>
        <w:tc>
          <w:tcPr>
            <w:tcW w:w="2210" w:type="dxa"/>
            <w:tcBorders>
              <w:right w:val="nil"/>
            </w:tcBorders>
          </w:tcPr>
          <w:p w14:paraId="043B1F2D" w14:textId="77777777" w:rsidR="00E95478" w:rsidRPr="00634A56" w:rsidDel="00443882" w:rsidRDefault="00E95478" w:rsidP="00717930">
            <w:pPr>
              <w:pStyle w:val="TableParagraph"/>
            </w:pPr>
          </w:p>
        </w:tc>
      </w:tr>
      <w:tr w:rsidR="00E95478" w:rsidRPr="00634A56" w14:paraId="1A3EDCF9" w14:textId="77777777" w:rsidTr="002F65AB">
        <w:tc>
          <w:tcPr>
            <w:tcW w:w="1710" w:type="dxa"/>
            <w:vMerge/>
            <w:tcBorders>
              <w:left w:val="nil"/>
            </w:tcBorders>
          </w:tcPr>
          <w:p w14:paraId="6C092311" w14:textId="77777777" w:rsidR="00E95478" w:rsidRPr="00634A56" w:rsidDel="00443882" w:rsidRDefault="00E95478" w:rsidP="00717930">
            <w:pPr>
              <w:pStyle w:val="TableParagraph"/>
            </w:pPr>
          </w:p>
        </w:tc>
        <w:tc>
          <w:tcPr>
            <w:tcW w:w="1710" w:type="dxa"/>
            <w:tcBorders>
              <w:left w:val="nil"/>
            </w:tcBorders>
          </w:tcPr>
          <w:p w14:paraId="35932602" w14:textId="36187B98" w:rsidR="00E95478" w:rsidRPr="00634A56" w:rsidRDefault="00E95478" w:rsidP="00717930">
            <w:pPr>
              <w:pStyle w:val="TableParagraph"/>
            </w:pPr>
            <w:r w:rsidRPr="00634A56">
              <w:t>Goats</w:t>
            </w:r>
          </w:p>
        </w:tc>
        <w:tc>
          <w:tcPr>
            <w:tcW w:w="3412" w:type="dxa"/>
          </w:tcPr>
          <w:p w14:paraId="6925E4AE" w14:textId="12F3B55B" w:rsidR="00E95478" w:rsidRPr="00634A56" w:rsidRDefault="00E95478" w:rsidP="00717930">
            <w:pPr>
              <w:pStyle w:val="TableParagraph"/>
              <w:ind w:left="60"/>
            </w:pPr>
            <w:r w:rsidRPr="00634A56">
              <w:t>All categories of goats</w:t>
            </w:r>
          </w:p>
        </w:tc>
        <w:tc>
          <w:tcPr>
            <w:tcW w:w="1706" w:type="dxa"/>
          </w:tcPr>
          <w:p w14:paraId="6DC2CBC3" w14:textId="77777777" w:rsidR="00E95478" w:rsidRPr="00634A56" w:rsidDel="00443882" w:rsidRDefault="00E95478" w:rsidP="00717930">
            <w:pPr>
              <w:pStyle w:val="TableParagraph"/>
            </w:pPr>
          </w:p>
        </w:tc>
        <w:tc>
          <w:tcPr>
            <w:tcW w:w="1706" w:type="dxa"/>
          </w:tcPr>
          <w:p w14:paraId="650FEEE6" w14:textId="77777777" w:rsidR="00E95478" w:rsidRPr="00634A56" w:rsidRDefault="00E95478" w:rsidP="00717930">
            <w:pPr>
              <w:pStyle w:val="TableParagraph"/>
            </w:pPr>
          </w:p>
        </w:tc>
        <w:tc>
          <w:tcPr>
            <w:tcW w:w="1706" w:type="dxa"/>
          </w:tcPr>
          <w:p w14:paraId="2F4CDF86" w14:textId="77777777" w:rsidR="00E95478" w:rsidRPr="00634A56" w:rsidRDefault="00E95478" w:rsidP="00717930">
            <w:pPr>
              <w:pStyle w:val="TableParagraph"/>
            </w:pPr>
          </w:p>
        </w:tc>
        <w:tc>
          <w:tcPr>
            <w:tcW w:w="2210" w:type="dxa"/>
            <w:tcBorders>
              <w:right w:val="nil"/>
            </w:tcBorders>
          </w:tcPr>
          <w:p w14:paraId="3327D5B9" w14:textId="77777777" w:rsidR="00E95478" w:rsidRPr="00634A56" w:rsidDel="00443882" w:rsidRDefault="00E95478" w:rsidP="00717930">
            <w:pPr>
              <w:pStyle w:val="TableParagraph"/>
            </w:pPr>
          </w:p>
        </w:tc>
      </w:tr>
      <w:tr w:rsidR="00E95478" w:rsidRPr="00634A56" w14:paraId="525A2925" w14:textId="77777777" w:rsidTr="002F65AB">
        <w:tc>
          <w:tcPr>
            <w:tcW w:w="1710" w:type="dxa"/>
            <w:vMerge/>
            <w:tcBorders>
              <w:left w:val="nil"/>
            </w:tcBorders>
          </w:tcPr>
          <w:p w14:paraId="78AFE9DC" w14:textId="77777777" w:rsidR="00E95478" w:rsidRPr="00634A56" w:rsidDel="00443882" w:rsidRDefault="00E95478" w:rsidP="00717930">
            <w:pPr>
              <w:pStyle w:val="TableParagraph"/>
            </w:pPr>
          </w:p>
        </w:tc>
        <w:tc>
          <w:tcPr>
            <w:tcW w:w="1710" w:type="dxa"/>
            <w:tcBorders>
              <w:left w:val="nil"/>
            </w:tcBorders>
          </w:tcPr>
          <w:p w14:paraId="0FAB9FFA" w14:textId="36AA0659" w:rsidR="00E95478" w:rsidRPr="00634A56" w:rsidRDefault="00E95478" w:rsidP="00717930">
            <w:pPr>
              <w:pStyle w:val="TableParagraph"/>
            </w:pPr>
            <w:r w:rsidRPr="00634A56">
              <w:t>Kids of caprine species for fattening</w:t>
            </w:r>
          </w:p>
        </w:tc>
        <w:tc>
          <w:tcPr>
            <w:tcW w:w="3412" w:type="dxa"/>
          </w:tcPr>
          <w:p w14:paraId="4624E175" w14:textId="3E7EDF61" w:rsidR="00E95478" w:rsidRPr="00634A56" w:rsidRDefault="00E95478" w:rsidP="00717930">
            <w:pPr>
              <w:pStyle w:val="TableParagraph"/>
              <w:ind w:left="60"/>
            </w:pPr>
            <w:r w:rsidRPr="00634A56">
              <w:t>In all caprine species, kids for meat production, from birth until date of slaughter</w:t>
            </w:r>
          </w:p>
        </w:tc>
        <w:tc>
          <w:tcPr>
            <w:tcW w:w="1706" w:type="dxa"/>
          </w:tcPr>
          <w:p w14:paraId="0FEA22B8" w14:textId="77777777" w:rsidR="00E95478" w:rsidRPr="00634A56" w:rsidDel="00443882" w:rsidRDefault="00E95478" w:rsidP="00717930">
            <w:pPr>
              <w:pStyle w:val="TableParagraph"/>
            </w:pPr>
          </w:p>
        </w:tc>
        <w:tc>
          <w:tcPr>
            <w:tcW w:w="1706" w:type="dxa"/>
          </w:tcPr>
          <w:p w14:paraId="24429ED3" w14:textId="77777777" w:rsidR="00E95478" w:rsidRPr="00634A56" w:rsidRDefault="00E95478" w:rsidP="00717930">
            <w:pPr>
              <w:pStyle w:val="TableParagraph"/>
            </w:pPr>
          </w:p>
        </w:tc>
        <w:tc>
          <w:tcPr>
            <w:tcW w:w="1706" w:type="dxa"/>
          </w:tcPr>
          <w:p w14:paraId="2AD3BE0D" w14:textId="77777777" w:rsidR="00E95478" w:rsidRPr="00634A56" w:rsidRDefault="00E95478" w:rsidP="00717930">
            <w:pPr>
              <w:pStyle w:val="TableParagraph"/>
            </w:pPr>
          </w:p>
        </w:tc>
        <w:tc>
          <w:tcPr>
            <w:tcW w:w="2210" w:type="dxa"/>
            <w:tcBorders>
              <w:right w:val="nil"/>
            </w:tcBorders>
          </w:tcPr>
          <w:p w14:paraId="182EB172" w14:textId="77777777" w:rsidR="00E95478" w:rsidRPr="00634A56" w:rsidDel="00443882" w:rsidRDefault="00E95478" w:rsidP="00717930">
            <w:pPr>
              <w:pStyle w:val="TableParagraph"/>
            </w:pPr>
          </w:p>
        </w:tc>
      </w:tr>
      <w:tr w:rsidR="00A96563" w:rsidRPr="00634A56" w14:paraId="6F527260" w14:textId="77777777" w:rsidTr="002F65AB">
        <w:tc>
          <w:tcPr>
            <w:tcW w:w="1710" w:type="dxa"/>
            <w:vMerge w:val="restart"/>
            <w:tcBorders>
              <w:left w:val="nil"/>
            </w:tcBorders>
          </w:tcPr>
          <w:p w14:paraId="67E95C43" w14:textId="49916BF8" w:rsidR="00A96563" w:rsidRPr="00634A56" w:rsidDel="00443882" w:rsidRDefault="00A96563" w:rsidP="00717930">
            <w:pPr>
              <w:pStyle w:val="TableParagraph"/>
            </w:pPr>
            <w:proofErr w:type="spellStart"/>
            <w:r w:rsidRPr="00634A56">
              <w:t>Caprines</w:t>
            </w:r>
            <w:proofErr w:type="spellEnd"/>
          </w:p>
        </w:tc>
        <w:tc>
          <w:tcPr>
            <w:tcW w:w="1710" w:type="dxa"/>
            <w:tcBorders>
              <w:left w:val="nil"/>
            </w:tcBorders>
          </w:tcPr>
          <w:p w14:paraId="7E855EC9" w14:textId="1FCFD7A4" w:rsidR="00A96563" w:rsidRPr="00634A56" w:rsidRDefault="00A96563" w:rsidP="00717930">
            <w:pPr>
              <w:pStyle w:val="TableParagraph"/>
            </w:pPr>
            <w:r w:rsidRPr="00634A56">
              <w:t>Kids of caprine species for rearing</w:t>
            </w:r>
          </w:p>
        </w:tc>
        <w:tc>
          <w:tcPr>
            <w:tcW w:w="3412" w:type="dxa"/>
          </w:tcPr>
          <w:p w14:paraId="5D924D2A" w14:textId="57F70343" w:rsidR="00A96563" w:rsidRPr="00634A56" w:rsidRDefault="00A96563" w:rsidP="00717930">
            <w:pPr>
              <w:pStyle w:val="TableParagraph"/>
              <w:ind w:left="60"/>
            </w:pPr>
            <w:r w:rsidRPr="00634A56">
              <w:t>In all caprine species, kids reared for milk production/reproduction), from birth up to 3 months</w:t>
            </w:r>
          </w:p>
        </w:tc>
        <w:tc>
          <w:tcPr>
            <w:tcW w:w="1706" w:type="dxa"/>
          </w:tcPr>
          <w:p w14:paraId="50A71FBF" w14:textId="77777777" w:rsidR="00A96563" w:rsidRPr="00634A56" w:rsidDel="00443882" w:rsidRDefault="00A96563" w:rsidP="00717930">
            <w:pPr>
              <w:pStyle w:val="TableParagraph"/>
            </w:pPr>
          </w:p>
        </w:tc>
        <w:tc>
          <w:tcPr>
            <w:tcW w:w="1706" w:type="dxa"/>
          </w:tcPr>
          <w:p w14:paraId="3679B3E9" w14:textId="7589B1D4" w:rsidR="00A96563" w:rsidRPr="00634A56" w:rsidRDefault="00A96563" w:rsidP="00717930">
            <w:pPr>
              <w:pStyle w:val="TableParagraph"/>
            </w:pPr>
          </w:p>
        </w:tc>
        <w:tc>
          <w:tcPr>
            <w:tcW w:w="1706" w:type="dxa"/>
          </w:tcPr>
          <w:p w14:paraId="75F7BD18" w14:textId="429F54EC" w:rsidR="00A96563" w:rsidRPr="00634A56" w:rsidRDefault="00A96563" w:rsidP="00717930">
            <w:pPr>
              <w:pStyle w:val="TableParagraph"/>
            </w:pPr>
          </w:p>
        </w:tc>
        <w:tc>
          <w:tcPr>
            <w:tcW w:w="2210" w:type="dxa"/>
            <w:tcBorders>
              <w:right w:val="nil"/>
            </w:tcBorders>
          </w:tcPr>
          <w:p w14:paraId="3C1E3E8D" w14:textId="6AD68453" w:rsidR="00A96563" w:rsidRPr="00634A56" w:rsidDel="00443882" w:rsidRDefault="00A96563" w:rsidP="00717930">
            <w:pPr>
              <w:pStyle w:val="TableParagraph"/>
            </w:pPr>
          </w:p>
        </w:tc>
      </w:tr>
      <w:tr w:rsidR="00A96563" w:rsidRPr="00634A56" w14:paraId="2B6CFF6C" w14:textId="77777777" w:rsidTr="002F65AB">
        <w:tc>
          <w:tcPr>
            <w:tcW w:w="1710" w:type="dxa"/>
            <w:vMerge/>
            <w:tcBorders>
              <w:left w:val="nil"/>
            </w:tcBorders>
          </w:tcPr>
          <w:p w14:paraId="48FAADD5" w14:textId="77777777" w:rsidR="00A96563" w:rsidRPr="00634A56" w:rsidDel="00443882" w:rsidRDefault="00A96563" w:rsidP="00717930">
            <w:pPr>
              <w:pStyle w:val="TableParagraph"/>
            </w:pPr>
          </w:p>
        </w:tc>
        <w:tc>
          <w:tcPr>
            <w:tcW w:w="1710" w:type="dxa"/>
            <w:tcBorders>
              <w:left w:val="nil"/>
            </w:tcBorders>
          </w:tcPr>
          <w:p w14:paraId="53EBA004" w14:textId="04593A65" w:rsidR="00A96563" w:rsidRPr="00634A56" w:rsidRDefault="00A96563" w:rsidP="00717930">
            <w:pPr>
              <w:pStyle w:val="TableParagraph"/>
            </w:pPr>
            <w:proofErr w:type="spellStart"/>
            <w:r w:rsidRPr="00634A56">
              <w:t>Caprines</w:t>
            </w:r>
            <w:proofErr w:type="spellEnd"/>
            <w:r w:rsidRPr="00634A56">
              <w:t xml:space="preserve"> for fattening</w:t>
            </w:r>
          </w:p>
        </w:tc>
        <w:tc>
          <w:tcPr>
            <w:tcW w:w="3412" w:type="dxa"/>
          </w:tcPr>
          <w:p w14:paraId="116698EA" w14:textId="2502B4BC" w:rsidR="00A96563" w:rsidRPr="00634A56" w:rsidRDefault="00A96563" w:rsidP="00717930">
            <w:pPr>
              <w:pStyle w:val="TableParagraph"/>
              <w:ind w:left="60"/>
            </w:pPr>
            <w:r w:rsidRPr="00634A56">
              <w:t xml:space="preserve">In all caprine species, </w:t>
            </w:r>
            <w:proofErr w:type="spellStart"/>
            <w:r w:rsidRPr="00634A56">
              <w:t>caprines</w:t>
            </w:r>
            <w:proofErr w:type="spellEnd"/>
            <w:r w:rsidRPr="00634A56">
              <w:t xml:space="preserve"> for meat production other than kids for fattening, until date of slaughter</w:t>
            </w:r>
          </w:p>
        </w:tc>
        <w:tc>
          <w:tcPr>
            <w:tcW w:w="1706" w:type="dxa"/>
          </w:tcPr>
          <w:p w14:paraId="28050C38" w14:textId="77777777" w:rsidR="00A96563" w:rsidRPr="00634A56" w:rsidDel="00443882" w:rsidRDefault="00A96563" w:rsidP="00717930">
            <w:pPr>
              <w:pStyle w:val="TableParagraph"/>
            </w:pPr>
          </w:p>
        </w:tc>
        <w:tc>
          <w:tcPr>
            <w:tcW w:w="1706" w:type="dxa"/>
          </w:tcPr>
          <w:p w14:paraId="64B2978F" w14:textId="77777777" w:rsidR="00A96563" w:rsidRPr="00634A56" w:rsidRDefault="00A96563" w:rsidP="00717930">
            <w:pPr>
              <w:pStyle w:val="TableParagraph"/>
            </w:pPr>
          </w:p>
        </w:tc>
        <w:tc>
          <w:tcPr>
            <w:tcW w:w="1706" w:type="dxa"/>
          </w:tcPr>
          <w:p w14:paraId="326D3346" w14:textId="77777777" w:rsidR="00A96563" w:rsidRPr="00634A56" w:rsidRDefault="00A96563" w:rsidP="00717930">
            <w:pPr>
              <w:pStyle w:val="TableParagraph"/>
            </w:pPr>
          </w:p>
        </w:tc>
        <w:tc>
          <w:tcPr>
            <w:tcW w:w="2210" w:type="dxa"/>
            <w:tcBorders>
              <w:right w:val="nil"/>
            </w:tcBorders>
          </w:tcPr>
          <w:p w14:paraId="2254D49B" w14:textId="77777777" w:rsidR="00A96563" w:rsidRPr="00634A56" w:rsidDel="00443882" w:rsidRDefault="00A96563" w:rsidP="00717930">
            <w:pPr>
              <w:pStyle w:val="TableParagraph"/>
            </w:pPr>
          </w:p>
        </w:tc>
      </w:tr>
      <w:tr w:rsidR="00A96563" w:rsidRPr="00634A56" w14:paraId="617FAAE9" w14:textId="77777777" w:rsidTr="002F65AB">
        <w:tc>
          <w:tcPr>
            <w:tcW w:w="1710" w:type="dxa"/>
            <w:vMerge/>
            <w:tcBorders>
              <w:left w:val="nil"/>
            </w:tcBorders>
          </w:tcPr>
          <w:p w14:paraId="0F8FA628" w14:textId="77777777" w:rsidR="00A96563" w:rsidRPr="00634A56" w:rsidDel="00443882" w:rsidRDefault="00A96563" w:rsidP="00717930">
            <w:pPr>
              <w:pStyle w:val="TableParagraph"/>
            </w:pPr>
          </w:p>
        </w:tc>
        <w:tc>
          <w:tcPr>
            <w:tcW w:w="1710" w:type="dxa"/>
            <w:tcBorders>
              <w:left w:val="nil"/>
            </w:tcBorders>
          </w:tcPr>
          <w:p w14:paraId="14E610CB" w14:textId="68E95D82" w:rsidR="00A96563" w:rsidRPr="00634A56" w:rsidRDefault="00A96563" w:rsidP="00717930">
            <w:pPr>
              <w:pStyle w:val="TableParagraph"/>
            </w:pPr>
            <w:proofErr w:type="spellStart"/>
            <w:r w:rsidRPr="00634A56">
              <w:t>Caprines</w:t>
            </w:r>
            <w:proofErr w:type="spellEnd"/>
            <w:r w:rsidRPr="00634A56">
              <w:t xml:space="preserve"> reared for milk production/reproduction</w:t>
            </w:r>
          </w:p>
        </w:tc>
        <w:tc>
          <w:tcPr>
            <w:tcW w:w="3412" w:type="dxa"/>
          </w:tcPr>
          <w:p w14:paraId="591F016E" w14:textId="4F9CB4D8" w:rsidR="00A96563" w:rsidRPr="00634A56" w:rsidRDefault="00A96563" w:rsidP="00717930">
            <w:pPr>
              <w:pStyle w:val="TableParagraph"/>
              <w:ind w:left="60"/>
            </w:pPr>
            <w:r w:rsidRPr="00634A56">
              <w:t>In all caprine species, young goats other than kids for rearing, females and males, reared for milk production/reproduction, until entry in the reproduction period</w:t>
            </w:r>
          </w:p>
        </w:tc>
        <w:tc>
          <w:tcPr>
            <w:tcW w:w="1706" w:type="dxa"/>
          </w:tcPr>
          <w:p w14:paraId="1586AFF5" w14:textId="77777777" w:rsidR="00A96563" w:rsidRPr="00634A56" w:rsidDel="00443882" w:rsidRDefault="00A96563" w:rsidP="00717930">
            <w:pPr>
              <w:pStyle w:val="TableParagraph"/>
            </w:pPr>
          </w:p>
        </w:tc>
        <w:tc>
          <w:tcPr>
            <w:tcW w:w="1706" w:type="dxa"/>
          </w:tcPr>
          <w:p w14:paraId="6B18F90E" w14:textId="77777777" w:rsidR="00A96563" w:rsidRPr="00634A56" w:rsidRDefault="00A96563" w:rsidP="00717930">
            <w:pPr>
              <w:pStyle w:val="TableParagraph"/>
            </w:pPr>
          </w:p>
        </w:tc>
        <w:tc>
          <w:tcPr>
            <w:tcW w:w="1706" w:type="dxa"/>
          </w:tcPr>
          <w:p w14:paraId="381790FD" w14:textId="77777777" w:rsidR="00A96563" w:rsidRPr="00634A56" w:rsidRDefault="00A96563" w:rsidP="00717930">
            <w:pPr>
              <w:pStyle w:val="TableParagraph"/>
            </w:pPr>
          </w:p>
        </w:tc>
        <w:tc>
          <w:tcPr>
            <w:tcW w:w="2210" w:type="dxa"/>
            <w:tcBorders>
              <w:right w:val="nil"/>
            </w:tcBorders>
          </w:tcPr>
          <w:p w14:paraId="7B21F9F8" w14:textId="77777777" w:rsidR="00A96563" w:rsidRPr="00634A56" w:rsidDel="00443882" w:rsidRDefault="00A96563" w:rsidP="00717930">
            <w:pPr>
              <w:pStyle w:val="TableParagraph"/>
            </w:pPr>
          </w:p>
        </w:tc>
      </w:tr>
      <w:tr w:rsidR="00A96563" w:rsidRPr="00634A56" w14:paraId="6A4D158B" w14:textId="77777777" w:rsidTr="002F65AB">
        <w:tc>
          <w:tcPr>
            <w:tcW w:w="1710" w:type="dxa"/>
            <w:vMerge/>
            <w:tcBorders>
              <w:left w:val="nil"/>
            </w:tcBorders>
          </w:tcPr>
          <w:p w14:paraId="79CC8462" w14:textId="17712FC2" w:rsidR="00A96563" w:rsidRPr="00634A56" w:rsidDel="00443882" w:rsidRDefault="00A96563" w:rsidP="00717930">
            <w:pPr>
              <w:pStyle w:val="TableParagraph"/>
            </w:pPr>
          </w:p>
        </w:tc>
        <w:tc>
          <w:tcPr>
            <w:tcW w:w="1710" w:type="dxa"/>
            <w:tcBorders>
              <w:left w:val="nil"/>
            </w:tcBorders>
          </w:tcPr>
          <w:p w14:paraId="35FF9857" w14:textId="32CB7174" w:rsidR="00A96563" w:rsidRPr="00634A56" w:rsidRDefault="00A96563" w:rsidP="00717930">
            <w:pPr>
              <w:pStyle w:val="TableParagraph"/>
            </w:pPr>
            <w:r w:rsidRPr="00634A56">
              <w:t>Does of caprine species</w:t>
            </w:r>
          </w:p>
        </w:tc>
        <w:tc>
          <w:tcPr>
            <w:tcW w:w="3412" w:type="dxa"/>
          </w:tcPr>
          <w:p w14:paraId="29841B72" w14:textId="550197E4" w:rsidR="00A96563" w:rsidRPr="00634A56" w:rsidRDefault="00A96563" w:rsidP="00717930">
            <w:pPr>
              <w:pStyle w:val="TableParagraph"/>
              <w:ind w:left="60"/>
            </w:pPr>
            <w:r w:rsidRPr="00634A56">
              <w:t>In all caprine species, female goats for milk production/reproduction, which have mated or have been inseminated</w:t>
            </w:r>
            <w:r w:rsidRPr="00634A56">
              <w:rPr>
                <w:b/>
                <w:bCs/>
              </w:rPr>
              <w:t xml:space="preserve"> </w:t>
            </w:r>
            <w:r w:rsidRPr="00634A56">
              <w:t>at least once</w:t>
            </w:r>
          </w:p>
        </w:tc>
        <w:tc>
          <w:tcPr>
            <w:tcW w:w="1706" w:type="dxa"/>
          </w:tcPr>
          <w:p w14:paraId="4C1DB616" w14:textId="77777777" w:rsidR="00A96563" w:rsidRPr="00634A56" w:rsidDel="00443882" w:rsidRDefault="00A96563" w:rsidP="00717930">
            <w:pPr>
              <w:pStyle w:val="TableParagraph"/>
            </w:pPr>
          </w:p>
        </w:tc>
        <w:tc>
          <w:tcPr>
            <w:tcW w:w="1706" w:type="dxa"/>
          </w:tcPr>
          <w:p w14:paraId="2ADF4362" w14:textId="77777777" w:rsidR="00A96563" w:rsidRPr="00634A56" w:rsidRDefault="00A96563" w:rsidP="00717930">
            <w:pPr>
              <w:pStyle w:val="TableParagraph"/>
            </w:pPr>
          </w:p>
        </w:tc>
        <w:tc>
          <w:tcPr>
            <w:tcW w:w="1706" w:type="dxa"/>
          </w:tcPr>
          <w:p w14:paraId="5228D4D3" w14:textId="77777777" w:rsidR="00A96563" w:rsidRPr="00634A56" w:rsidRDefault="00A96563" w:rsidP="00717930">
            <w:pPr>
              <w:pStyle w:val="TableParagraph"/>
            </w:pPr>
          </w:p>
        </w:tc>
        <w:tc>
          <w:tcPr>
            <w:tcW w:w="2210" w:type="dxa"/>
            <w:tcBorders>
              <w:right w:val="nil"/>
            </w:tcBorders>
          </w:tcPr>
          <w:p w14:paraId="037994C6" w14:textId="77777777" w:rsidR="00A96563" w:rsidRPr="00634A56" w:rsidDel="00443882" w:rsidRDefault="00A96563" w:rsidP="00717930">
            <w:pPr>
              <w:pStyle w:val="TableParagraph"/>
            </w:pPr>
          </w:p>
        </w:tc>
      </w:tr>
      <w:tr w:rsidR="00A96563" w:rsidRPr="00634A56" w14:paraId="230FA742" w14:textId="77777777" w:rsidTr="002F65AB">
        <w:tc>
          <w:tcPr>
            <w:tcW w:w="1710" w:type="dxa"/>
            <w:vMerge/>
            <w:tcBorders>
              <w:left w:val="nil"/>
            </w:tcBorders>
          </w:tcPr>
          <w:p w14:paraId="2A405661" w14:textId="12D69183" w:rsidR="00A96563" w:rsidRPr="00634A56" w:rsidDel="00443882" w:rsidRDefault="00A96563" w:rsidP="00717930">
            <w:pPr>
              <w:pStyle w:val="TableParagraph"/>
            </w:pPr>
          </w:p>
        </w:tc>
        <w:tc>
          <w:tcPr>
            <w:tcW w:w="1710" w:type="dxa"/>
            <w:tcBorders>
              <w:left w:val="nil"/>
            </w:tcBorders>
          </w:tcPr>
          <w:p w14:paraId="013E9BC3" w14:textId="08AD3EE2" w:rsidR="00A96563" w:rsidRPr="00634A56" w:rsidRDefault="00A96563" w:rsidP="00717930">
            <w:pPr>
              <w:pStyle w:val="TableParagraph"/>
            </w:pPr>
            <w:r w:rsidRPr="00634A56">
              <w:t>Bucks of caprine species</w:t>
            </w:r>
          </w:p>
        </w:tc>
        <w:tc>
          <w:tcPr>
            <w:tcW w:w="3412" w:type="dxa"/>
          </w:tcPr>
          <w:p w14:paraId="59EA371E" w14:textId="5F7BC21F" w:rsidR="00A96563" w:rsidRPr="00634A56" w:rsidRDefault="00A96563" w:rsidP="00717930">
            <w:pPr>
              <w:pStyle w:val="TableParagraph"/>
              <w:ind w:left="60"/>
            </w:pPr>
            <w:r w:rsidRPr="00634A56">
              <w:t>In all caprine species, bucks for reproduction, from entry in the reproduction period</w:t>
            </w:r>
          </w:p>
        </w:tc>
        <w:tc>
          <w:tcPr>
            <w:tcW w:w="1706" w:type="dxa"/>
          </w:tcPr>
          <w:p w14:paraId="09516B58" w14:textId="77777777" w:rsidR="00A96563" w:rsidRPr="00634A56" w:rsidDel="00443882" w:rsidRDefault="00A96563" w:rsidP="00717930">
            <w:pPr>
              <w:pStyle w:val="TableParagraph"/>
            </w:pPr>
          </w:p>
        </w:tc>
        <w:tc>
          <w:tcPr>
            <w:tcW w:w="1706" w:type="dxa"/>
          </w:tcPr>
          <w:p w14:paraId="138FCE10" w14:textId="77777777" w:rsidR="00A96563" w:rsidRPr="00634A56" w:rsidRDefault="00A96563" w:rsidP="00717930">
            <w:pPr>
              <w:pStyle w:val="TableParagraph"/>
            </w:pPr>
          </w:p>
        </w:tc>
        <w:tc>
          <w:tcPr>
            <w:tcW w:w="1706" w:type="dxa"/>
          </w:tcPr>
          <w:p w14:paraId="0EE0ED0B" w14:textId="77777777" w:rsidR="00A96563" w:rsidRPr="00634A56" w:rsidRDefault="00A96563" w:rsidP="00717930">
            <w:pPr>
              <w:pStyle w:val="TableParagraph"/>
            </w:pPr>
          </w:p>
        </w:tc>
        <w:tc>
          <w:tcPr>
            <w:tcW w:w="2210" w:type="dxa"/>
            <w:tcBorders>
              <w:right w:val="nil"/>
            </w:tcBorders>
          </w:tcPr>
          <w:p w14:paraId="65F27F6F" w14:textId="77777777" w:rsidR="00A96563" w:rsidRPr="00634A56" w:rsidDel="00443882" w:rsidRDefault="00A96563" w:rsidP="00717930">
            <w:pPr>
              <w:pStyle w:val="TableParagraph"/>
            </w:pPr>
          </w:p>
        </w:tc>
      </w:tr>
      <w:tr w:rsidR="00A96563" w:rsidRPr="00634A56" w14:paraId="5BF44001" w14:textId="77777777" w:rsidTr="002F65AB">
        <w:tc>
          <w:tcPr>
            <w:tcW w:w="1710" w:type="dxa"/>
            <w:vMerge/>
            <w:tcBorders>
              <w:left w:val="nil"/>
            </w:tcBorders>
          </w:tcPr>
          <w:p w14:paraId="2A9051F7" w14:textId="0F029BF0" w:rsidR="00A96563" w:rsidRPr="00634A56" w:rsidDel="00443882" w:rsidRDefault="00A96563" w:rsidP="00717930">
            <w:pPr>
              <w:pStyle w:val="TableParagraph"/>
            </w:pPr>
          </w:p>
        </w:tc>
        <w:tc>
          <w:tcPr>
            <w:tcW w:w="1710" w:type="dxa"/>
            <w:tcBorders>
              <w:left w:val="nil"/>
            </w:tcBorders>
          </w:tcPr>
          <w:p w14:paraId="7DA5330A" w14:textId="223FF75B" w:rsidR="00A96563" w:rsidRPr="00634A56" w:rsidRDefault="00A96563" w:rsidP="00717930">
            <w:pPr>
              <w:pStyle w:val="TableParagraph"/>
            </w:pPr>
            <w:proofErr w:type="spellStart"/>
            <w:r w:rsidRPr="00634A56">
              <w:t>Caprines</w:t>
            </w:r>
            <w:proofErr w:type="spellEnd"/>
          </w:p>
        </w:tc>
        <w:tc>
          <w:tcPr>
            <w:tcW w:w="3412" w:type="dxa"/>
          </w:tcPr>
          <w:p w14:paraId="45A3FD52" w14:textId="43F63BD6" w:rsidR="00A96563" w:rsidRPr="00634A56" w:rsidRDefault="00A96563" w:rsidP="00717930">
            <w:pPr>
              <w:pStyle w:val="TableParagraph"/>
              <w:ind w:left="60"/>
            </w:pPr>
            <w:r w:rsidRPr="00634A56">
              <w:t xml:space="preserve">All species and categories of </w:t>
            </w:r>
            <w:proofErr w:type="spellStart"/>
            <w:r w:rsidRPr="00634A56">
              <w:t>caprines</w:t>
            </w:r>
            <w:proofErr w:type="spellEnd"/>
          </w:p>
        </w:tc>
        <w:tc>
          <w:tcPr>
            <w:tcW w:w="1706" w:type="dxa"/>
          </w:tcPr>
          <w:p w14:paraId="3F3A01D7" w14:textId="77777777" w:rsidR="00A96563" w:rsidRPr="00634A56" w:rsidDel="00443882" w:rsidRDefault="00A96563" w:rsidP="00717930">
            <w:pPr>
              <w:pStyle w:val="TableParagraph"/>
            </w:pPr>
          </w:p>
        </w:tc>
        <w:tc>
          <w:tcPr>
            <w:tcW w:w="1706" w:type="dxa"/>
          </w:tcPr>
          <w:p w14:paraId="2F6560C9" w14:textId="77777777" w:rsidR="00A96563" w:rsidRPr="00634A56" w:rsidRDefault="00A96563" w:rsidP="00717930">
            <w:pPr>
              <w:pStyle w:val="TableParagraph"/>
            </w:pPr>
          </w:p>
        </w:tc>
        <w:tc>
          <w:tcPr>
            <w:tcW w:w="1706" w:type="dxa"/>
          </w:tcPr>
          <w:p w14:paraId="5F3EC407" w14:textId="77777777" w:rsidR="00A96563" w:rsidRPr="00634A56" w:rsidRDefault="00A96563" w:rsidP="00717930">
            <w:pPr>
              <w:pStyle w:val="TableParagraph"/>
            </w:pPr>
          </w:p>
        </w:tc>
        <w:tc>
          <w:tcPr>
            <w:tcW w:w="2210" w:type="dxa"/>
            <w:tcBorders>
              <w:right w:val="nil"/>
            </w:tcBorders>
          </w:tcPr>
          <w:p w14:paraId="05F3258D" w14:textId="77777777" w:rsidR="00A96563" w:rsidRPr="00634A56" w:rsidDel="00443882" w:rsidRDefault="00A96563" w:rsidP="00717930">
            <w:pPr>
              <w:pStyle w:val="TableParagraph"/>
            </w:pPr>
          </w:p>
        </w:tc>
      </w:tr>
      <w:tr w:rsidR="00E95478" w:rsidRPr="00634A56" w14:paraId="0A20695E" w14:textId="77777777" w:rsidTr="00FE4ACC">
        <w:tc>
          <w:tcPr>
            <w:tcW w:w="1710" w:type="dxa"/>
            <w:tcBorders>
              <w:left w:val="nil"/>
            </w:tcBorders>
            <w:shd w:val="clear" w:color="auto" w:fill="D9D9D9"/>
          </w:tcPr>
          <w:p w14:paraId="44483F87" w14:textId="64CCD25E" w:rsidR="00E95478" w:rsidRPr="00634A56" w:rsidDel="00443882" w:rsidRDefault="00E95478" w:rsidP="00717930">
            <w:pPr>
              <w:pStyle w:val="TableParagraph"/>
            </w:pPr>
          </w:p>
        </w:tc>
        <w:tc>
          <w:tcPr>
            <w:tcW w:w="1710" w:type="dxa"/>
            <w:tcBorders>
              <w:left w:val="nil"/>
            </w:tcBorders>
            <w:shd w:val="clear" w:color="auto" w:fill="D9D9D9"/>
          </w:tcPr>
          <w:p w14:paraId="22B9FDBA" w14:textId="58626179" w:rsidR="00E95478" w:rsidRPr="00634A56" w:rsidRDefault="00E95478" w:rsidP="00717930">
            <w:pPr>
              <w:pStyle w:val="TableParagraph"/>
            </w:pPr>
          </w:p>
        </w:tc>
        <w:tc>
          <w:tcPr>
            <w:tcW w:w="3412" w:type="dxa"/>
            <w:shd w:val="clear" w:color="auto" w:fill="D9D9D9"/>
          </w:tcPr>
          <w:p w14:paraId="5447A0AF" w14:textId="51424BE7" w:rsidR="00E95478" w:rsidRPr="00634A56" w:rsidRDefault="00E95478" w:rsidP="00717930">
            <w:pPr>
              <w:pStyle w:val="TableParagraph"/>
              <w:ind w:left="60"/>
            </w:pPr>
          </w:p>
        </w:tc>
        <w:tc>
          <w:tcPr>
            <w:tcW w:w="1706" w:type="dxa"/>
            <w:shd w:val="clear" w:color="auto" w:fill="D9D9D9"/>
          </w:tcPr>
          <w:p w14:paraId="5AEC4ACA" w14:textId="77777777" w:rsidR="00E95478" w:rsidRPr="00634A56" w:rsidDel="00443882" w:rsidRDefault="00E95478" w:rsidP="00717930">
            <w:pPr>
              <w:pStyle w:val="TableParagraph"/>
            </w:pPr>
          </w:p>
        </w:tc>
        <w:tc>
          <w:tcPr>
            <w:tcW w:w="1706" w:type="dxa"/>
            <w:shd w:val="clear" w:color="auto" w:fill="D9D9D9"/>
          </w:tcPr>
          <w:p w14:paraId="35FE12D5" w14:textId="77777777" w:rsidR="00E95478" w:rsidRPr="00634A56" w:rsidRDefault="00E95478" w:rsidP="00717930">
            <w:pPr>
              <w:pStyle w:val="TableParagraph"/>
            </w:pPr>
          </w:p>
        </w:tc>
        <w:tc>
          <w:tcPr>
            <w:tcW w:w="1706" w:type="dxa"/>
            <w:shd w:val="clear" w:color="auto" w:fill="D9D9D9"/>
          </w:tcPr>
          <w:p w14:paraId="6F253AFC" w14:textId="77777777" w:rsidR="00E95478" w:rsidRPr="00634A56" w:rsidRDefault="00E95478" w:rsidP="00717930">
            <w:pPr>
              <w:pStyle w:val="TableParagraph"/>
            </w:pPr>
          </w:p>
        </w:tc>
        <w:tc>
          <w:tcPr>
            <w:tcW w:w="2210" w:type="dxa"/>
            <w:tcBorders>
              <w:right w:val="nil"/>
            </w:tcBorders>
            <w:shd w:val="clear" w:color="auto" w:fill="D9D9D9"/>
          </w:tcPr>
          <w:p w14:paraId="0254CBF0" w14:textId="77777777" w:rsidR="00E95478" w:rsidRPr="00634A56" w:rsidDel="00443882" w:rsidRDefault="00E95478" w:rsidP="00717930">
            <w:pPr>
              <w:pStyle w:val="TableParagraph"/>
            </w:pPr>
          </w:p>
        </w:tc>
      </w:tr>
      <w:tr w:rsidR="00E95478" w:rsidRPr="00634A56" w14:paraId="27FAACCB" w14:textId="77777777" w:rsidTr="002F65AB">
        <w:tc>
          <w:tcPr>
            <w:tcW w:w="1710" w:type="dxa"/>
            <w:tcBorders>
              <w:left w:val="nil"/>
            </w:tcBorders>
          </w:tcPr>
          <w:p w14:paraId="1876F0F4" w14:textId="5797032D" w:rsidR="00E95478" w:rsidRPr="00634A56" w:rsidDel="00443882" w:rsidRDefault="00A96563" w:rsidP="00717930">
            <w:pPr>
              <w:pStyle w:val="TableParagraph"/>
            </w:pPr>
            <w:r w:rsidRPr="00634A56">
              <w:t>Cervids</w:t>
            </w:r>
          </w:p>
        </w:tc>
        <w:tc>
          <w:tcPr>
            <w:tcW w:w="1710" w:type="dxa"/>
            <w:tcBorders>
              <w:left w:val="nil"/>
            </w:tcBorders>
          </w:tcPr>
          <w:p w14:paraId="260674C9" w14:textId="77777777" w:rsidR="00E95478" w:rsidRPr="00634A56" w:rsidRDefault="00E95478" w:rsidP="00717930">
            <w:pPr>
              <w:pStyle w:val="TableParagraph"/>
            </w:pPr>
          </w:p>
        </w:tc>
        <w:tc>
          <w:tcPr>
            <w:tcW w:w="3412" w:type="dxa"/>
          </w:tcPr>
          <w:p w14:paraId="60BAF76E" w14:textId="7766BACD" w:rsidR="00E95478" w:rsidRPr="00634A56" w:rsidRDefault="00E95478" w:rsidP="00717930">
            <w:pPr>
              <w:pStyle w:val="TableParagraph"/>
              <w:ind w:left="60"/>
            </w:pPr>
            <w:r w:rsidRPr="00634A56">
              <w:t>All species of cervids</w:t>
            </w:r>
          </w:p>
        </w:tc>
        <w:tc>
          <w:tcPr>
            <w:tcW w:w="1706" w:type="dxa"/>
          </w:tcPr>
          <w:p w14:paraId="7FB32630" w14:textId="77777777" w:rsidR="00E95478" w:rsidRPr="00634A56" w:rsidDel="00443882" w:rsidRDefault="00E95478" w:rsidP="00717930">
            <w:pPr>
              <w:pStyle w:val="TableParagraph"/>
            </w:pPr>
          </w:p>
        </w:tc>
        <w:tc>
          <w:tcPr>
            <w:tcW w:w="1706" w:type="dxa"/>
          </w:tcPr>
          <w:p w14:paraId="16CD0543" w14:textId="77777777" w:rsidR="00E95478" w:rsidRPr="00634A56" w:rsidRDefault="00E95478" w:rsidP="00717930">
            <w:pPr>
              <w:pStyle w:val="TableParagraph"/>
            </w:pPr>
          </w:p>
        </w:tc>
        <w:tc>
          <w:tcPr>
            <w:tcW w:w="1706" w:type="dxa"/>
          </w:tcPr>
          <w:p w14:paraId="524F9EB3" w14:textId="77777777" w:rsidR="00E95478" w:rsidRPr="00634A56" w:rsidRDefault="00E95478" w:rsidP="00717930">
            <w:pPr>
              <w:pStyle w:val="TableParagraph"/>
            </w:pPr>
          </w:p>
        </w:tc>
        <w:tc>
          <w:tcPr>
            <w:tcW w:w="2210" w:type="dxa"/>
            <w:tcBorders>
              <w:right w:val="nil"/>
            </w:tcBorders>
          </w:tcPr>
          <w:p w14:paraId="53881E2E" w14:textId="77777777" w:rsidR="00E95478" w:rsidRPr="00634A56" w:rsidDel="00443882" w:rsidRDefault="00E95478" w:rsidP="00717930">
            <w:pPr>
              <w:pStyle w:val="TableParagraph"/>
            </w:pPr>
          </w:p>
        </w:tc>
      </w:tr>
      <w:tr w:rsidR="00E95478" w:rsidRPr="00634A56" w14:paraId="4D72F703" w14:textId="77777777" w:rsidTr="00FE4ACC">
        <w:tc>
          <w:tcPr>
            <w:tcW w:w="1710" w:type="dxa"/>
            <w:tcBorders>
              <w:left w:val="nil"/>
            </w:tcBorders>
            <w:shd w:val="clear" w:color="auto" w:fill="D9D9D9"/>
          </w:tcPr>
          <w:p w14:paraId="56C3B8AB" w14:textId="1C59A59D" w:rsidR="00E95478" w:rsidRPr="00634A56" w:rsidDel="00443882" w:rsidRDefault="00E95478" w:rsidP="00717930">
            <w:pPr>
              <w:pStyle w:val="TableParagraph"/>
            </w:pPr>
          </w:p>
        </w:tc>
        <w:tc>
          <w:tcPr>
            <w:tcW w:w="1710" w:type="dxa"/>
            <w:tcBorders>
              <w:left w:val="nil"/>
            </w:tcBorders>
            <w:shd w:val="clear" w:color="auto" w:fill="D9D9D9"/>
          </w:tcPr>
          <w:p w14:paraId="2D90588E" w14:textId="77777777" w:rsidR="00E95478" w:rsidRPr="00634A56" w:rsidRDefault="00E95478" w:rsidP="00717930">
            <w:pPr>
              <w:pStyle w:val="TableParagraph"/>
            </w:pPr>
          </w:p>
        </w:tc>
        <w:tc>
          <w:tcPr>
            <w:tcW w:w="3412" w:type="dxa"/>
            <w:shd w:val="clear" w:color="auto" w:fill="D9D9D9"/>
          </w:tcPr>
          <w:p w14:paraId="15A210A9" w14:textId="3B193B2A" w:rsidR="00E95478" w:rsidRPr="00634A56" w:rsidRDefault="00E95478" w:rsidP="00717930">
            <w:pPr>
              <w:pStyle w:val="TableParagraph"/>
              <w:ind w:left="60"/>
            </w:pPr>
          </w:p>
        </w:tc>
        <w:tc>
          <w:tcPr>
            <w:tcW w:w="1706" w:type="dxa"/>
            <w:shd w:val="clear" w:color="auto" w:fill="D9D9D9"/>
          </w:tcPr>
          <w:p w14:paraId="0565EB68" w14:textId="77777777" w:rsidR="00E95478" w:rsidRPr="00634A56" w:rsidDel="00443882" w:rsidRDefault="00E95478" w:rsidP="00717930">
            <w:pPr>
              <w:pStyle w:val="TableParagraph"/>
            </w:pPr>
          </w:p>
        </w:tc>
        <w:tc>
          <w:tcPr>
            <w:tcW w:w="1706" w:type="dxa"/>
            <w:shd w:val="clear" w:color="auto" w:fill="D9D9D9"/>
          </w:tcPr>
          <w:p w14:paraId="32049740" w14:textId="77777777" w:rsidR="00E95478" w:rsidRPr="00634A56" w:rsidRDefault="00E95478" w:rsidP="00717930">
            <w:pPr>
              <w:pStyle w:val="TableParagraph"/>
            </w:pPr>
          </w:p>
        </w:tc>
        <w:tc>
          <w:tcPr>
            <w:tcW w:w="1706" w:type="dxa"/>
            <w:shd w:val="clear" w:color="auto" w:fill="D9D9D9"/>
          </w:tcPr>
          <w:p w14:paraId="752B3B01" w14:textId="77777777" w:rsidR="00E95478" w:rsidRPr="00634A56" w:rsidRDefault="00E95478" w:rsidP="00717930">
            <w:pPr>
              <w:pStyle w:val="TableParagraph"/>
            </w:pPr>
          </w:p>
        </w:tc>
        <w:tc>
          <w:tcPr>
            <w:tcW w:w="2210" w:type="dxa"/>
            <w:tcBorders>
              <w:right w:val="nil"/>
            </w:tcBorders>
            <w:shd w:val="clear" w:color="auto" w:fill="D9D9D9"/>
          </w:tcPr>
          <w:p w14:paraId="16837D84" w14:textId="77777777" w:rsidR="00E95478" w:rsidRPr="00634A56" w:rsidDel="00443882" w:rsidRDefault="00E95478" w:rsidP="00717930">
            <w:pPr>
              <w:pStyle w:val="TableParagraph"/>
            </w:pPr>
          </w:p>
        </w:tc>
      </w:tr>
      <w:tr w:rsidR="00A92446" w:rsidRPr="00634A56" w14:paraId="6A45DB77" w14:textId="77777777" w:rsidTr="002F65AB">
        <w:tc>
          <w:tcPr>
            <w:tcW w:w="1710" w:type="dxa"/>
            <w:vMerge w:val="restart"/>
            <w:tcBorders>
              <w:left w:val="nil"/>
            </w:tcBorders>
          </w:tcPr>
          <w:p w14:paraId="4E7B018F" w14:textId="63AE78EC" w:rsidR="00A92446" w:rsidRPr="00634A56" w:rsidDel="00443882" w:rsidRDefault="00A92446" w:rsidP="00717930">
            <w:pPr>
              <w:pStyle w:val="TableParagraph"/>
            </w:pPr>
            <w:r w:rsidRPr="00634A56">
              <w:t>Ruminants</w:t>
            </w:r>
          </w:p>
        </w:tc>
        <w:tc>
          <w:tcPr>
            <w:tcW w:w="1710" w:type="dxa"/>
            <w:tcBorders>
              <w:left w:val="nil"/>
            </w:tcBorders>
          </w:tcPr>
          <w:p w14:paraId="5FF7B220" w14:textId="51FF9B4A" w:rsidR="00A92446" w:rsidRPr="00634A56" w:rsidRDefault="00A92446" w:rsidP="00717930">
            <w:pPr>
              <w:pStyle w:val="TableParagraph"/>
            </w:pPr>
            <w:r w:rsidRPr="00634A56">
              <w:t>Young ruminants for fattening</w:t>
            </w:r>
          </w:p>
        </w:tc>
        <w:tc>
          <w:tcPr>
            <w:tcW w:w="3412" w:type="dxa"/>
          </w:tcPr>
          <w:p w14:paraId="3C795409" w14:textId="55F54856" w:rsidR="00A92446" w:rsidRPr="00634A56" w:rsidRDefault="00A92446" w:rsidP="00717930">
            <w:pPr>
              <w:pStyle w:val="TableParagraph"/>
              <w:ind w:left="60"/>
            </w:pPr>
            <w:r w:rsidRPr="00634A56">
              <w:t>In all ruminant species, calves, lambs, kids, etc.  for meat production, from birth until date of slaughter</w:t>
            </w:r>
          </w:p>
        </w:tc>
        <w:tc>
          <w:tcPr>
            <w:tcW w:w="1706" w:type="dxa"/>
          </w:tcPr>
          <w:p w14:paraId="1599B204" w14:textId="77777777" w:rsidR="00A92446" w:rsidRPr="00634A56" w:rsidDel="00443882" w:rsidRDefault="00A92446" w:rsidP="00717930">
            <w:pPr>
              <w:pStyle w:val="TableParagraph"/>
            </w:pPr>
          </w:p>
        </w:tc>
        <w:tc>
          <w:tcPr>
            <w:tcW w:w="1706" w:type="dxa"/>
          </w:tcPr>
          <w:p w14:paraId="444F07A3" w14:textId="4074C9F0" w:rsidR="00A92446" w:rsidRPr="00634A56" w:rsidRDefault="00A92446" w:rsidP="00717930">
            <w:pPr>
              <w:pStyle w:val="TableParagraph"/>
            </w:pPr>
          </w:p>
        </w:tc>
        <w:tc>
          <w:tcPr>
            <w:tcW w:w="1706" w:type="dxa"/>
          </w:tcPr>
          <w:p w14:paraId="26E4DD4C" w14:textId="262DA738" w:rsidR="00A92446" w:rsidRPr="00634A56" w:rsidRDefault="00A92446" w:rsidP="00717930">
            <w:pPr>
              <w:pStyle w:val="TableParagraph"/>
            </w:pPr>
          </w:p>
        </w:tc>
        <w:tc>
          <w:tcPr>
            <w:tcW w:w="2210" w:type="dxa"/>
            <w:tcBorders>
              <w:right w:val="nil"/>
            </w:tcBorders>
          </w:tcPr>
          <w:p w14:paraId="350A615C" w14:textId="1E7C6B50" w:rsidR="00A92446" w:rsidRPr="00634A56" w:rsidDel="00443882" w:rsidRDefault="00A92446" w:rsidP="00717930">
            <w:pPr>
              <w:pStyle w:val="TableParagraph"/>
            </w:pPr>
          </w:p>
        </w:tc>
      </w:tr>
      <w:tr w:rsidR="00A92446" w:rsidRPr="00634A56" w14:paraId="3646E380" w14:textId="77777777" w:rsidTr="002F65AB">
        <w:tc>
          <w:tcPr>
            <w:tcW w:w="1710" w:type="dxa"/>
            <w:vMerge/>
            <w:tcBorders>
              <w:left w:val="nil"/>
            </w:tcBorders>
          </w:tcPr>
          <w:p w14:paraId="1501444B" w14:textId="508D7352" w:rsidR="00A92446" w:rsidRPr="00634A56" w:rsidDel="00443882" w:rsidRDefault="00A92446" w:rsidP="00717930">
            <w:pPr>
              <w:pStyle w:val="TableParagraph"/>
            </w:pPr>
          </w:p>
        </w:tc>
        <w:tc>
          <w:tcPr>
            <w:tcW w:w="1710" w:type="dxa"/>
            <w:tcBorders>
              <w:left w:val="nil"/>
            </w:tcBorders>
          </w:tcPr>
          <w:p w14:paraId="6CA59F79" w14:textId="1517BB8F" w:rsidR="00A92446" w:rsidRPr="00634A56" w:rsidRDefault="00A92446" w:rsidP="00717930">
            <w:pPr>
              <w:pStyle w:val="TableParagraph"/>
            </w:pPr>
            <w:r w:rsidRPr="00634A56">
              <w:t>Young ruminants for rearing</w:t>
            </w:r>
          </w:p>
        </w:tc>
        <w:tc>
          <w:tcPr>
            <w:tcW w:w="3412" w:type="dxa"/>
          </w:tcPr>
          <w:p w14:paraId="28E3E7EF" w14:textId="2011832B" w:rsidR="00A92446" w:rsidRPr="00634A56" w:rsidRDefault="00A92446" w:rsidP="00717930">
            <w:pPr>
              <w:pStyle w:val="TableParagraph"/>
              <w:ind w:left="60"/>
            </w:pPr>
            <w:r w:rsidRPr="00634A56">
              <w:t>In all ruminant species, calves, lambs, kids, etc. reared for milk production/reproduction, from birth up to 4 months (bovines) or up to 3 months (</w:t>
            </w:r>
            <w:proofErr w:type="spellStart"/>
            <w:r w:rsidRPr="00634A56">
              <w:t>ovines</w:t>
            </w:r>
            <w:proofErr w:type="spellEnd"/>
            <w:r w:rsidRPr="00634A56">
              <w:t xml:space="preserve">, </w:t>
            </w:r>
            <w:proofErr w:type="spellStart"/>
            <w:r w:rsidRPr="00634A56">
              <w:t>caprines</w:t>
            </w:r>
            <w:proofErr w:type="spellEnd"/>
            <w:r w:rsidRPr="00634A56">
              <w:t xml:space="preserve"> and cervids)</w:t>
            </w:r>
          </w:p>
        </w:tc>
        <w:tc>
          <w:tcPr>
            <w:tcW w:w="1706" w:type="dxa"/>
          </w:tcPr>
          <w:p w14:paraId="4A4582C8" w14:textId="77777777" w:rsidR="00A92446" w:rsidRPr="00634A56" w:rsidDel="00443882" w:rsidRDefault="00A92446" w:rsidP="00717930">
            <w:pPr>
              <w:pStyle w:val="TableParagraph"/>
            </w:pPr>
          </w:p>
        </w:tc>
        <w:tc>
          <w:tcPr>
            <w:tcW w:w="1706" w:type="dxa"/>
          </w:tcPr>
          <w:p w14:paraId="67B70D05" w14:textId="77777777" w:rsidR="00A92446" w:rsidRPr="00634A56" w:rsidRDefault="00A92446" w:rsidP="00717930">
            <w:pPr>
              <w:pStyle w:val="TableParagraph"/>
            </w:pPr>
          </w:p>
        </w:tc>
        <w:tc>
          <w:tcPr>
            <w:tcW w:w="1706" w:type="dxa"/>
          </w:tcPr>
          <w:p w14:paraId="747B54E7" w14:textId="77777777" w:rsidR="00A92446" w:rsidRPr="00634A56" w:rsidRDefault="00A92446" w:rsidP="00717930">
            <w:pPr>
              <w:pStyle w:val="TableParagraph"/>
            </w:pPr>
          </w:p>
        </w:tc>
        <w:tc>
          <w:tcPr>
            <w:tcW w:w="2210" w:type="dxa"/>
            <w:tcBorders>
              <w:right w:val="nil"/>
            </w:tcBorders>
          </w:tcPr>
          <w:p w14:paraId="3A7504D3" w14:textId="77777777" w:rsidR="00A92446" w:rsidRPr="00634A56" w:rsidDel="00443882" w:rsidRDefault="00A92446" w:rsidP="00717930">
            <w:pPr>
              <w:pStyle w:val="TableParagraph"/>
            </w:pPr>
          </w:p>
        </w:tc>
      </w:tr>
      <w:tr w:rsidR="00A92446" w:rsidRPr="00634A56" w14:paraId="5301CB94" w14:textId="77777777" w:rsidTr="002F65AB">
        <w:tc>
          <w:tcPr>
            <w:tcW w:w="1710" w:type="dxa"/>
            <w:vMerge/>
            <w:tcBorders>
              <w:left w:val="nil"/>
            </w:tcBorders>
          </w:tcPr>
          <w:p w14:paraId="58927EF7" w14:textId="77777777" w:rsidR="00A92446" w:rsidRPr="00634A56" w:rsidDel="00443882" w:rsidRDefault="00A92446" w:rsidP="00717930">
            <w:pPr>
              <w:pStyle w:val="TableParagraph"/>
            </w:pPr>
          </w:p>
        </w:tc>
        <w:tc>
          <w:tcPr>
            <w:tcW w:w="1710" w:type="dxa"/>
            <w:tcBorders>
              <w:left w:val="nil"/>
            </w:tcBorders>
          </w:tcPr>
          <w:p w14:paraId="071D9EEE" w14:textId="25FBE314" w:rsidR="00A92446" w:rsidRPr="00634A56" w:rsidRDefault="00A92446" w:rsidP="00717930">
            <w:pPr>
              <w:pStyle w:val="TableParagraph"/>
            </w:pPr>
            <w:r w:rsidRPr="00634A56">
              <w:t>Ruminants for fattening</w:t>
            </w:r>
          </w:p>
        </w:tc>
        <w:tc>
          <w:tcPr>
            <w:tcW w:w="3412" w:type="dxa"/>
          </w:tcPr>
          <w:p w14:paraId="1666B1BB" w14:textId="6B182A85" w:rsidR="00A92446" w:rsidRPr="00634A56" w:rsidRDefault="00A92446" w:rsidP="00717930">
            <w:pPr>
              <w:pStyle w:val="TableParagraph"/>
              <w:ind w:left="60"/>
            </w:pPr>
            <w:r w:rsidRPr="00634A56">
              <w:t xml:space="preserve">In all ruminant species, animals for meat production other than young </w:t>
            </w:r>
            <w:r w:rsidRPr="00634A56">
              <w:lastRenderedPageBreak/>
              <w:t>ruminants for fattening, until date of slaughter</w:t>
            </w:r>
          </w:p>
        </w:tc>
        <w:tc>
          <w:tcPr>
            <w:tcW w:w="1706" w:type="dxa"/>
          </w:tcPr>
          <w:p w14:paraId="7CBD1F48" w14:textId="77777777" w:rsidR="00A92446" w:rsidRPr="00634A56" w:rsidDel="00443882" w:rsidRDefault="00A92446" w:rsidP="00717930">
            <w:pPr>
              <w:pStyle w:val="TableParagraph"/>
            </w:pPr>
          </w:p>
        </w:tc>
        <w:tc>
          <w:tcPr>
            <w:tcW w:w="1706" w:type="dxa"/>
          </w:tcPr>
          <w:p w14:paraId="7E6610E0" w14:textId="77777777" w:rsidR="00A92446" w:rsidRPr="00634A56" w:rsidRDefault="00A92446" w:rsidP="00717930">
            <w:pPr>
              <w:pStyle w:val="TableParagraph"/>
            </w:pPr>
          </w:p>
        </w:tc>
        <w:tc>
          <w:tcPr>
            <w:tcW w:w="1706" w:type="dxa"/>
          </w:tcPr>
          <w:p w14:paraId="2CA26E2B" w14:textId="77777777" w:rsidR="00A92446" w:rsidRPr="00634A56" w:rsidRDefault="00A92446" w:rsidP="00717930">
            <w:pPr>
              <w:pStyle w:val="TableParagraph"/>
            </w:pPr>
          </w:p>
        </w:tc>
        <w:tc>
          <w:tcPr>
            <w:tcW w:w="2210" w:type="dxa"/>
            <w:tcBorders>
              <w:right w:val="nil"/>
            </w:tcBorders>
          </w:tcPr>
          <w:p w14:paraId="6E6926C8" w14:textId="77777777" w:rsidR="00A92446" w:rsidRPr="00634A56" w:rsidDel="00443882" w:rsidRDefault="00A92446" w:rsidP="00717930">
            <w:pPr>
              <w:pStyle w:val="TableParagraph"/>
            </w:pPr>
          </w:p>
        </w:tc>
      </w:tr>
      <w:tr w:rsidR="00A92446" w:rsidRPr="00634A56" w14:paraId="7D6A5BE4" w14:textId="77777777" w:rsidTr="002F65AB">
        <w:tc>
          <w:tcPr>
            <w:tcW w:w="1710" w:type="dxa"/>
            <w:vMerge/>
            <w:tcBorders>
              <w:left w:val="nil"/>
            </w:tcBorders>
          </w:tcPr>
          <w:p w14:paraId="06EBCF9A" w14:textId="77777777" w:rsidR="00A92446" w:rsidRPr="00634A56" w:rsidDel="00443882" w:rsidRDefault="00A92446" w:rsidP="00717930">
            <w:pPr>
              <w:pStyle w:val="TableParagraph"/>
            </w:pPr>
          </w:p>
        </w:tc>
        <w:tc>
          <w:tcPr>
            <w:tcW w:w="1710" w:type="dxa"/>
            <w:tcBorders>
              <w:left w:val="nil"/>
            </w:tcBorders>
          </w:tcPr>
          <w:p w14:paraId="1F87EA77" w14:textId="1AA00480" w:rsidR="00A92446" w:rsidRPr="00634A56" w:rsidRDefault="00A92446" w:rsidP="00717930">
            <w:pPr>
              <w:pStyle w:val="TableParagraph"/>
            </w:pPr>
            <w:r w:rsidRPr="00634A56">
              <w:t>Ruminants reared for milk production/reproduction</w:t>
            </w:r>
          </w:p>
        </w:tc>
        <w:tc>
          <w:tcPr>
            <w:tcW w:w="3412" w:type="dxa"/>
          </w:tcPr>
          <w:p w14:paraId="3C3A8E74" w14:textId="3896000D" w:rsidR="00A92446" w:rsidRPr="00634A56" w:rsidRDefault="00A92446" w:rsidP="00717930">
            <w:pPr>
              <w:pStyle w:val="TableParagraph"/>
              <w:ind w:left="60"/>
            </w:pPr>
            <w:r w:rsidRPr="00634A56">
              <w:t>In all ruminant species, female and male animals other than young ruminants for rearing, reared for milk production or reproduction, until entry in the reproduction period</w:t>
            </w:r>
          </w:p>
        </w:tc>
        <w:tc>
          <w:tcPr>
            <w:tcW w:w="1706" w:type="dxa"/>
          </w:tcPr>
          <w:p w14:paraId="2D77CCF6" w14:textId="77777777" w:rsidR="00A92446" w:rsidRPr="00634A56" w:rsidDel="00443882" w:rsidRDefault="00A92446" w:rsidP="00717930">
            <w:pPr>
              <w:pStyle w:val="TableParagraph"/>
            </w:pPr>
          </w:p>
        </w:tc>
        <w:tc>
          <w:tcPr>
            <w:tcW w:w="1706" w:type="dxa"/>
          </w:tcPr>
          <w:p w14:paraId="67FEC485" w14:textId="77777777" w:rsidR="00A92446" w:rsidRPr="00634A56" w:rsidRDefault="00A92446" w:rsidP="00717930">
            <w:pPr>
              <w:pStyle w:val="TableParagraph"/>
            </w:pPr>
          </w:p>
        </w:tc>
        <w:tc>
          <w:tcPr>
            <w:tcW w:w="1706" w:type="dxa"/>
          </w:tcPr>
          <w:p w14:paraId="33C60346" w14:textId="77777777" w:rsidR="00A92446" w:rsidRPr="00634A56" w:rsidRDefault="00A92446" w:rsidP="00717930">
            <w:pPr>
              <w:pStyle w:val="TableParagraph"/>
            </w:pPr>
          </w:p>
        </w:tc>
        <w:tc>
          <w:tcPr>
            <w:tcW w:w="2210" w:type="dxa"/>
            <w:tcBorders>
              <w:right w:val="nil"/>
            </w:tcBorders>
          </w:tcPr>
          <w:p w14:paraId="4E786FEB" w14:textId="77777777" w:rsidR="00A92446" w:rsidRPr="00634A56" w:rsidDel="00443882" w:rsidRDefault="00A92446" w:rsidP="00717930">
            <w:pPr>
              <w:pStyle w:val="TableParagraph"/>
            </w:pPr>
          </w:p>
        </w:tc>
      </w:tr>
      <w:tr w:rsidR="00A92446" w:rsidRPr="00634A56" w14:paraId="267AB9E4" w14:textId="77777777" w:rsidTr="002F65AB">
        <w:tc>
          <w:tcPr>
            <w:tcW w:w="1710" w:type="dxa"/>
            <w:vMerge/>
            <w:tcBorders>
              <w:left w:val="nil"/>
            </w:tcBorders>
          </w:tcPr>
          <w:p w14:paraId="74542BA4" w14:textId="77777777" w:rsidR="00A92446" w:rsidRPr="00634A56" w:rsidDel="00443882" w:rsidRDefault="00A92446" w:rsidP="00717930">
            <w:pPr>
              <w:pStyle w:val="TableParagraph"/>
            </w:pPr>
          </w:p>
        </w:tc>
        <w:tc>
          <w:tcPr>
            <w:tcW w:w="1710" w:type="dxa"/>
            <w:tcBorders>
              <w:left w:val="nil"/>
            </w:tcBorders>
          </w:tcPr>
          <w:p w14:paraId="5C1B2F7B" w14:textId="4E681849" w:rsidR="00A92446" w:rsidRPr="00634A56" w:rsidRDefault="00A92446" w:rsidP="00717930">
            <w:pPr>
              <w:pStyle w:val="TableParagraph"/>
            </w:pPr>
            <w:r w:rsidRPr="00634A56">
              <w:t>Ruminants for milk production/reproduction</w:t>
            </w:r>
          </w:p>
        </w:tc>
        <w:tc>
          <w:tcPr>
            <w:tcW w:w="3412" w:type="dxa"/>
          </w:tcPr>
          <w:p w14:paraId="19F97A19" w14:textId="4BCC197E" w:rsidR="00A92446" w:rsidRPr="00634A56" w:rsidRDefault="00A92446" w:rsidP="00717930">
            <w:pPr>
              <w:pStyle w:val="TableParagraph"/>
              <w:ind w:left="60"/>
            </w:pPr>
            <w:r w:rsidRPr="00634A56">
              <w:t>In all ruminant species, females which have mated or have been inseminated at least once, and adult males from entry in the reproduction period</w:t>
            </w:r>
          </w:p>
        </w:tc>
        <w:tc>
          <w:tcPr>
            <w:tcW w:w="1706" w:type="dxa"/>
          </w:tcPr>
          <w:p w14:paraId="12CDC097" w14:textId="77777777" w:rsidR="00A92446" w:rsidRPr="00634A56" w:rsidDel="00443882" w:rsidRDefault="00A92446" w:rsidP="00717930">
            <w:pPr>
              <w:pStyle w:val="TableParagraph"/>
            </w:pPr>
          </w:p>
        </w:tc>
        <w:tc>
          <w:tcPr>
            <w:tcW w:w="1706" w:type="dxa"/>
          </w:tcPr>
          <w:p w14:paraId="7A621A79" w14:textId="77777777" w:rsidR="00A92446" w:rsidRPr="00634A56" w:rsidRDefault="00A92446" w:rsidP="00717930">
            <w:pPr>
              <w:pStyle w:val="TableParagraph"/>
            </w:pPr>
          </w:p>
        </w:tc>
        <w:tc>
          <w:tcPr>
            <w:tcW w:w="1706" w:type="dxa"/>
          </w:tcPr>
          <w:p w14:paraId="209E87F3" w14:textId="77777777" w:rsidR="00A92446" w:rsidRPr="00634A56" w:rsidRDefault="00A92446" w:rsidP="00717930">
            <w:pPr>
              <w:pStyle w:val="TableParagraph"/>
            </w:pPr>
          </w:p>
        </w:tc>
        <w:tc>
          <w:tcPr>
            <w:tcW w:w="2210" w:type="dxa"/>
            <w:tcBorders>
              <w:right w:val="nil"/>
            </w:tcBorders>
          </w:tcPr>
          <w:p w14:paraId="7CD22FA5" w14:textId="77777777" w:rsidR="00A92446" w:rsidRPr="00634A56" w:rsidDel="00443882" w:rsidRDefault="00A92446" w:rsidP="00717930">
            <w:pPr>
              <w:pStyle w:val="TableParagraph"/>
            </w:pPr>
          </w:p>
        </w:tc>
      </w:tr>
      <w:tr w:rsidR="00A92446" w:rsidRPr="00634A56" w14:paraId="6314B9D3" w14:textId="77777777" w:rsidTr="002F65AB">
        <w:tc>
          <w:tcPr>
            <w:tcW w:w="1710" w:type="dxa"/>
            <w:vMerge/>
            <w:tcBorders>
              <w:left w:val="nil"/>
            </w:tcBorders>
          </w:tcPr>
          <w:p w14:paraId="7854A2E4" w14:textId="77777777" w:rsidR="00A92446" w:rsidRPr="00634A56" w:rsidDel="00443882" w:rsidRDefault="00A92446" w:rsidP="00A92446">
            <w:pPr>
              <w:pStyle w:val="TableParagraph"/>
            </w:pPr>
          </w:p>
        </w:tc>
        <w:tc>
          <w:tcPr>
            <w:tcW w:w="1710" w:type="dxa"/>
            <w:tcBorders>
              <w:left w:val="nil"/>
            </w:tcBorders>
          </w:tcPr>
          <w:p w14:paraId="61F9FF1C" w14:textId="51413831" w:rsidR="00A92446" w:rsidRPr="00634A56" w:rsidRDefault="00A92446" w:rsidP="00A92446">
            <w:pPr>
              <w:pStyle w:val="TableParagraph"/>
            </w:pPr>
            <w:r w:rsidRPr="00634A56">
              <w:t>Ruminants</w:t>
            </w:r>
          </w:p>
        </w:tc>
        <w:tc>
          <w:tcPr>
            <w:tcW w:w="3412" w:type="dxa"/>
          </w:tcPr>
          <w:p w14:paraId="4EBCBFCB" w14:textId="4E159E9F" w:rsidR="00A92446" w:rsidRPr="00634A56" w:rsidRDefault="00A92446" w:rsidP="00A92446">
            <w:pPr>
              <w:pStyle w:val="TableParagraph"/>
              <w:ind w:left="60"/>
            </w:pPr>
            <w:r w:rsidRPr="00634A56">
              <w:t>All species and categories of ruminants</w:t>
            </w:r>
          </w:p>
        </w:tc>
        <w:tc>
          <w:tcPr>
            <w:tcW w:w="1706" w:type="dxa"/>
          </w:tcPr>
          <w:p w14:paraId="3A16BACB" w14:textId="77777777" w:rsidR="00A92446" w:rsidRPr="00634A56" w:rsidDel="00443882" w:rsidRDefault="00A92446" w:rsidP="00A92446">
            <w:pPr>
              <w:pStyle w:val="TableParagraph"/>
            </w:pPr>
          </w:p>
        </w:tc>
        <w:tc>
          <w:tcPr>
            <w:tcW w:w="1706" w:type="dxa"/>
          </w:tcPr>
          <w:p w14:paraId="1508D4BE" w14:textId="77777777" w:rsidR="00A92446" w:rsidRPr="00634A56" w:rsidRDefault="00A92446" w:rsidP="00A92446">
            <w:pPr>
              <w:pStyle w:val="TableParagraph"/>
            </w:pPr>
          </w:p>
        </w:tc>
        <w:tc>
          <w:tcPr>
            <w:tcW w:w="1706" w:type="dxa"/>
          </w:tcPr>
          <w:p w14:paraId="0ED62C15" w14:textId="77777777" w:rsidR="00A92446" w:rsidRPr="00634A56" w:rsidRDefault="00A92446" w:rsidP="00A92446">
            <w:pPr>
              <w:pStyle w:val="TableParagraph"/>
            </w:pPr>
          </w:p>
        </w:tc>
        <w:tc>
          <w:tcPr>
            <w:tcW w:w="2210" w:type="dxa"/>
            <w:tcBorders>
              <w:right w:val="nil"/>
            </w:tcBorders>
          </w:tcPr>
          <w:p w14:paraId="4965D7CD" w14:textId="77777777" w:rsidR="00A92446" w:rsidRPr="00634A56" w:rsidDel="00443882" w:rsidRDefault="00A92446" w:rsidP="00A92446">
            <w:pPr>
              <w:pStyle w:val="TableParagraph"/>
            </w:pPr>
          </w:p>
        </w:tc>
      </w:tr>
    </w:tbl>
    <w:p w14:paraId="4E53A372" w14:textId="77777777" w:rsidR="00C973B4" w:rsidRPr="00634A56" w:rsidRDefault="00C973B4" w:rsidP="00497799">
      <w:pPr>
        <w:spacing w:after="120"/>
        <w:rPr>
          <w:rFonts w:ascii="Times New Roman" w:hAnsi="Times New Roman"/>
        </w:rPr>
      </w:pPr>
    </w:p>
    <w:p w14:paraId="207CEAEE" w14:textId="684343B7" w:rsidR="00E43F49" w:rsidRPr="00634A56" w:rsidRDefault="00E43F49" w:rsidP="00717930">
      <w:pPr>
        <w:pStyle w:val="Listeafsnit"/>
        <w:numPr>
          <w:ilvl w:val="0"/>
          <w:numId w:val="4"/>
        </w:numPr>
        <w:ind w:left="240" w:hanging="240"/>
        <w:rPr>
          <w:b/>
          <w:bCs/>
        </w:rPr>
      </w:pPr>
      <w:r w:rsidRPr="00634A56">
        <w:rPr>
          <w:b/>
          <w:bCs/>
        </w:rPr>
        <w:t>Food-producing aquatic animals</w:t>
      </w:r>
    </w:p>
    <w:p w14:paraId="46DB3238" w14:textId="77777777" w:rsidR="00E43F49" w:rsidRPr="00634A56" w:rsidRDefault="00E43F49" w:rsidP="00717930">
      <w:pPr>
        <w:pStyle w:val="Brdtekst"/>
        <w:ind w:left="720"/>
        <w:rPr>
          <w:sz w:val="22"/>
          <w:szCs w:val="22"/>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10214ED5" w14:textId="77777777" w:rsidTr="00B10963">
        <w:tc>
          <w:tcPr>
            <w:tcW w:w="1710" w:type="dxa"/>
            <w:vMerge w:val="restart"/>
            <w:tcBorders>
              <w:left w:val="nil"/>
            </w:tcBorders>
            <w:vAlign w:val="center"/>
          </w:tcPr>
          <w:p w14:paraId="62227B36"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5FDDC3E5" w14:textId="77777777" w:rsidR="00E43F49" w:rsidRPr="00634A56" w:rsidRDefault="00E43F49" w:rsidP="00B10963">
            <w:pPr>
              <w:pStyle w:val="TableParagraph"/>
              <w:jc w:val="center"/>
            </w:pPr>
            <w:r w:rsidRPr="00634A56">
              <w:t>Animal category</w:t>
            </w:r>
          </w:p>
        </w:tc>
        <w:tc>
          <w:tcPr>
            <w:tcW w:w="3412" w:type="dxa"/>
            <w:vMerge w:val="restart"/>
            <w:vAlign w:val="center"/>
          </w:tcPr>
          <w:p w14:paraId="59B11D01" w14:textId="77777777" w:rsidR="00E43F49" w:rsidRPr="00634A56" w:rsidRDefault="00E43F49" w:rsidP="00F42779">
            <w:pPr>
              <w:pStyle w:val="TableParagraph"/>
              <w:jc w:val="center"/>
            </w:pPr>
            <w:r w:rsidRPr="00634A56">
              <w:t>Definition of the animal category</w:t>
            </w:r>
          </w:p>
        </w:tc>
        <w:tc>
          <w:tcPr>
            <w:tcW w:w="5118" w:type="dxa"/>
            <w:gridSpan w:val="3"/>
            <w:vAlign w:val="center"/>
          </w:tcPr>
          <w:p w14:paraId="7AB29004"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2F4BF5CC" w14:textId="57914D7C"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52977685" w14:textId="77777777" w:rsidTr="00B10963">
        <w:tc>
          <w:tcPr>
            <w:tcW w:w="1710" w:type="dxa"/>
            <w:vMerge/>
            <w:tcBorders>
              <w:left w:val="nil"/>
            </w:tcBorders>
            <w:vAlign w:val="center"/>
          </w:tcPr>
          <w:p w14:paraId="68D9EBF0"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0B3D36A0"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466542D6" w14:textId="77777777" w:rsidR="00E43F49" w:rsidRPr="00634A56" w:rsidRDefault="00E43F49" w:rsidP="00B10963">
            <w:pPr>
              <w:jc w:val="center"/>
              <w:rPr>
                <w:rFonts w:ascii="Times New Roman" w:hAnsi="Times New Roman"/>
              </w:rPr>
            </w:pPr>
          </w:p>
        </w:tc>
        <w:tc>
          <w:tcPr>
            <w:tcW w:w="1706" w:type="dxa"/>
            <w:vAlign w:val="center"/>
          </w:tcPr>
          <w:p w14:paraId="35C1D3C0" w14:textId="77777777" w:rsidR="00E43F49" w:rsidRPr="00634A56" w:rsidRDefault="00E43F49" w:rsidP="00B10963">
            <w:pPr>
              <w:pStyle w:val="TableParagraph"/>
              <w:ind w:left="29" w:right="30"/>
              <w:jc w:val="center"/>
            </w:pPr>
            <w:r w:rsidRPr="00634A56">
              <w:t>Period</w:t>
            </w:r>
          </w:p>
        </w:tc>
        <w:tc>
          <w:tcPr>
            <w:tcW w:w="1706" w:type="dxa"/>
            <w:vAlign w:val="center"/>
          </w:tcPr>
          <w:p w14:paraId="67E53594" w14:textId="77777777" w:rsidR="00E43F49" w:rsidRPr="00634A56" w:rsidRDefault="00E43F49" w:rsidP="00B10963">
            <w:pPr>
              <w:pStyle w:val="TableParagraph"/>
              <w:ind w:left="29" w:right="30"/>
              <w:jc w:val="center"/>
            </w:pPr>
            <w:r w:rsidRPr="00634A56">
              <w:t>Age</w:t>
            </w:r>
          </w:p>
        </w:tc>
        <w:tc>
          <w:tcPr>
            <w:tcW w:w="1706" w:type="dxa"/>
            <w:vAlign w:val="center"/>
          </w:tcPr>
          <w:p w14:paraId="5F455DE2"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032F8F42" w14:textId="77777777" w:rsidR="00E43F49" w:rsidRPr="00634A56" w:rsidRDefault="00E43F49" w:rsidP="00B10963">
            <w:pPr>
              <w:jc w:val="center"/>
              <w:rPr>
                <w:rFonts w:ascii="Times New Roman" w:hAnsi="Times New Roman"/>
              </w:rPr>
            </w:pPr>
          </w:p>
        </w:tc>
      </w:tr>
      <w:tr w:rsidR="00C34CD1" w:rsidRPr="00634A56" w14:paraId="33DA6093" w14:textId="77777777" w:rsidTr="00C34CD1">
        <w:trPr>
          <w:trHeight w:val="266"/>
        </w:trPr>
        <w:tc>
          <w:tcPr>
            <w:tcW w:w="1710" w:type="dxa"/>
            <w:vMerge w:val="restart"/>
            <w:tcBorders>
              <w:left w:val="nil"/>
            </w:tcBorders>
          </w:tcPr>
          <w:p w14:paraId="17AAB838" w14:textId="77777777" w:rsidR="00C34CD1" w:rsidRPr="00634A56" w:rsidRDefault="00C34CD1" w:rsidP="00717930">
            <w:pPr>
              <w:pStyle w:val="TableParagraph"/>
            </w:pPr>
            <w:r w:rsidRPr="00634A56">
              <w:t>Food-producing finfish</w:t>
            </w:r>
          </w:p>
        </w:tc>
        <w:tc>
          <w:tcPr>
            <w:tcW w:w="1710" w:type="dxa"/>
            <w:tcBorders>
              <w:left w:val="nil"/>
            </w:tcBorders>
          </w:tcPr>
          <w:p w14:paraId="0B69F60B" w14:textId="77777777" w:rsidR="00C34CD1" w:rsidRPr="00634A56" w:rsidRDefault="00C34CD1" w:rsidP="00717930">
            <w:pPr>
              <w:pStyle w:val="TableParagraph"/>
            </w:pPr>
            <w:r w:rsidRPr="00634A56">
              <w:t>Salmonids</w:t>
            </w:r>
          </w:p>
        </w:tc>
        <w:tc>
          <w:tcPr>
            <w:tcW w:w="3412" w:type="dxa"/>
          </w:tcPr>
          <w:p w14:paraId="7B10B239" w14:textId="77777777" w:rsidR="00C34CD1" w:rsidRPr="00634A56" w:rsidRDefault="00C34CD1" w:rsidP="00717930">
            <w:pPr>
              <w:pStyle w:val="TableParagraph"/>
            </w:pPr>
          </w:p>
        </w:tc>
        <w:tc>
          <w:tcPr>
            <w:tcW w:w="1706" w:type="dxa"/>
          </w:tcPr>
          <w:p w14:paraId="4A9237AE" w14:textId="77777777" w:rsidR="00C34CD1" w:rsidRPr="00634A56" w:rsidRDefault="00C34CD1" w:rsidP="00717930">
            <w:pPr>
              <w:pStyle w:val="TableParagraph"/>
            </w:pPr>
          </w:p>
        </w:tc>
        <w:tc>
          <w:tcPr>
            <w:tcW w:w="1706" w:type="dxa"/>
          </w:tcPr>
          <w:p w14:paraId="666EFB87" w14:textId="77777777" w:rsidR="00C34CD1" w:rsidRPr="00634A56" w:rsidRDefault="00C34CD1" w:rsidP="00717930">
            <w:pPr>
              <w:pStyle w:val="TableParagraph"/>
            </w:pPr>
          </w:p>
        </w:tc>
        <w:tc>
          <w:tcPr>
            <w:tcW w:w="1706" w:type="dxa"/>
          </w:tcPr>
          <w:p w14:paraId="4AB46AC5" w14:textId="77777777" w:rsidR="00C34CD1" w:rsidRPr="00634A56" w:rsidRDefault="00C34CD1" w:rsidP="00717930">
            <w:pPr>
              <w:pStyle w:val="TableParagraph"/>
              <w:ind w:left="84"/>
            </w:pPr>
            <w:r w:rsidRPr="00634A56">
              <w:t>200-300 g</w:t>
            </w:r>
          </w:p>
        </w:tc>
        <w:tc>
          <w:tcPr>
            <w:tcW w:w="2210" w:type="dxa"/>
            <w:tcBorders>
              <w:right w:val="nil"/>
            </w:tcBorders>
          </w:tcPr>
          <w:p w14:paraId="0670E3A8" w14:textId="77777777" w:rsidR="00C34CD1" w:rsidRPr="00634A56" w:rsidRDefault="00C34CD1" w:rsidP="00717930">
            <w:pPr>
              <w:pStyle w:val="TableParagraph"/>
              <w:ind w:left="84"/>
            </w:pPr>
            <w:r w:rsidRPr="00634A56">
              <w:t xml:space="preserve">84 days </w:t>
            </w:r>
          </w:p>
        </w:tc>
      </w:tr>
      <w:tr w:rsidR="00E43F49" w:rsidRPr="00634A56" w14:paraId="2256A980" w14:textId="77777777" w:rsidTr="00CC3B32">
        <w:tc>
          <w:tcPr>
            <w:tcW w:w="1710" w:type="dxa"/>
            <w:vMerge/>
            <w:tcBorders>
              <w:left w:val="nil"/>
            </w:tcBorders>
          </w:tcPr>
          <w:p w14:paraId="4936B875" w14:textId="77777777" w:rsidR="00E43F49" w:rsidRPr="00634A56" w:rsidDel="00443882" w:rsidRDefault="00E43F49" w:rsidP="00717930">
            <w:pPr>
              <w:pStyle w:val="TableParagraph"/>
            </w:pPr>
          </w:p>
        </w:tc>
        <w:tc>
          <w:tcPr>
            <w:tcW w:w="1710" w:type="dxa"/>
            <w:tcBorders>
              <w:left w:val="nil"/>
            </w:tcBorders>
          </w:tcPr>
          <w:p w14:paraId="534F4761" w14:textId="77777777" w:rsidR="00E43F49" w:rsidRPr="00634A56" w:rsidDel="00443882" w:rsidRDefault="00E43F49" w:rsidP="00717930">
            <w:pPr>
              <w:pStyle w:val="TableParagraph"/>
            </w:pPr>
            <w:r w:rsidRPr="00634A56">
              <w:t xml:space="preserve">Food-producing finfish other than salmonids </w:t>
            </w:r>
          </w:p>
        </w:tc>
        <w:tc>
          <w:tcPr>
            <w:tcW w:w="3412" w:type="dxa"/>
          </w:tcPr>
          <w:p w14:paraId="23723D24" w14:textId="77777777" w:rsidR="00E43F49" w:rsidRPr="00634A56" w:rsidDel="00417883" w:rsidRDefault="00E43F49" w:rsidP="00717930">
            <w:pPr>
              <w:pStyle w:val="TableParagraph"/>
              <w:ind w:left="84" w:right="111"/>
            </w:pPr>
            <w:r w:rsidRPr="00634A56">
              <w:t>All species of food-producing finfish other than salmonids</w:t>
            </w:r>
          </w:p>
        </w:tc>
        <w:tc>
          <w:tcPr>
            <w:tcW w:w="1706" w:type="dxa"/>
          </w:tcPr>
          <w:p w14:paraId="70A04CF1" w14:textId="77777777" w:rsidR="00E43F49" w:rsidRPr="00634A56" w:rsidDel="00443882" w:rsidRDefault="00E43F49" w:rsidP="00717930">
            <w:pPr>
              <w:pStyle w:val="TableParagraph"/>
            </w:pPr>
          </w:p>
        </w:tc>
        <w:tc>
          <w:tcPr>
            <w:tcW w:w="1706" w:type="dxa"/>
          </w:tcPr>
          <w:p w14:paraId="50B4A299" w14:textId="77777777" w:rsidR="00E43F49" w:rsidRPr="00634A56" w:rsidRDefault="00E43F49" w:rsidP="00717930">
            <w:pPr>
              <w:pStyle w:val="TableParagraph"/>
            </w:pPr>
          </w:p>
        </w:tc>
        <w:tc>
          <w:tcPr>
            <w:tcW w:w="1706" w:type="dxa"/>
          </w:tcPr>
          <w:p w14:paraId="3CCEBAE6" w14:textId="77777777" w:rsidR="00E43F49" w:rsidRPr="00634A56" w:rsidRDefault="00E43F49" w:rsidP="00717930">
            <w:pPr>
              <w:pStyle w:val="TableParagraph"/>
            </w:pPr>
          </w:p>
        </w:tc>
        <w:tc>
          <w:tcPr>
            <w:tcW w:w="2210" w:type="dxa"/>
            <w:tcBorders>
              <w:right w:val="nil"/>
            </w:tcBorders>
          </w:tcPr>
          <w:p w14:paraId="61E4D1EF" w14:textId="77777777" w:rsidR="00E43F49" w:rsidRPr="00634A56" w:rsidDel="00443882" w:rsidRDefault="00E43F49" w:rsidP="00717930">
            <w:pPr>
              <w:pStyle w:val="TableParagraph"/>
            </w:pPr>
          </w:p>
        </w:tc>
      </w:tr>
      <w:tr w:rsidR="00E43F49" w:rsidRPr="00634A56" w14:paraId="55557D21" w14:textId="77777777" w:rsidTr="00CC3B32">
        <w:tc>
          <w:tcPr>
            <w:tcW w:w="1710" w:type="dxa"/>
            <w:vMerge/>
            <w:tcBorders>
              <w:left w:val="nil"/>
            </w:tcBorders>
          </w:tcPr>
          <w:p w14:paraId="71B147A6" w14:textId="77777777" w:rsidR="00E43F49" w:rsidRPr="00634A56" w:rsidDel="00443882" w:rsidRDefault="00E43F49" w:rsidP="00717930">
            <w:pPr>
              <w:pStyle w:val="TableParagraph"/>
            </w:pPr>
          </w:p>
        </w:tc>
        <w:tc>
          <w:tcPr>
            <w:tcW w:w="1710" w:type="dxa"/>
            <w:tcBorders>
              <w:left w:val="nil"/>
            </w:tcBorders>
          </w:tcPr>
          <w:p w14:paraId="39169554" w14:textId="77777777" w:rsidR="00E43F49" w:rsidRPr="00634A56" w:rsidDel="00443882" w:rsidRDefault="00E43F49" w:rsidP="00717930">
            <w:pPr>
              <w:pStyle w:val="TableParagraph"/>
            </w:pPr>
            <w:r w:rsidRPr="00634A56">
              <w:t>Food-producing finfish</w:t>
            </w:r>
          </w:p>
        </w:tc>
        <w:tc>
          <w:tcPr>
            <w:tcW w:w="3412" w:type="dxa"/>
          </w:tcPr>
          <w:p w14:paraId="326B9241" w14:textId="77777777" w:rsidR="00E43F49" w:rsidRPr="00634A56" w:rsidDel="00417883" w:rsidRDefault="00E43F49" w:rsidP="00717930">
            <w:pPr>
              <w:pStyle w:val="TableParagraph"/>
              <w:ind w:left="84" w:right="111"/>
            </w:pPr>
            <w:r w:rsidRPr="00634A56">
              <w:t>All species of food-producing finfish</w:t>
            </w:r>
          </w:p>
        </w:tc>
        <w:tc>
          <w:tcPr>
            <w:tcW w:w="1706" w:type="dxa"/>
          </w:tcPr>
          <w:p w14:paraId="63D6A02D" w14:textId="77777777" w:rsidR="00E43F49" w:rsidRPr="00634A56" w:rsidDel="00443882" w:rsidRDefault="00E43F49" w:rsidP="00717930">
            <w:pPr>
              <w:pStyle w:val="TableParagraph"/>
            </w:pPr>
          </w:p>
        </w:tc>
        <w:tc>
          <w:tcPr>
            <w:tcW w:w="1706" w:type="dxa"/>
          </w:tcPr>
          <w:p w14:paraId="3BCBD303" w14:textId="77777777" w:rsidR="00E43F49" w:rsidRPr="00634A56" w:rsidRDefault="00E43F49" w:rsidP="00717930">
            <w:pPr>
              <w:pStyle w:val="TableParagraph"/>
            </w:pPr>
          </w:p>
        </w:tc>
        <w:tc>
          <w:tcPr>
            <w:tcW w:w="1706" w:type="dxa"/>
          </w:tcPr>
          <w:p w14:paraId="156AECD0" w14:textId="77777777" w:rsidR="00E43F49" w:rsidRPr="00634A56" w:rsidRDefault="00E43F49" w:rsidP="00717930">
            <w:pPr>
              <w:pStyle w:val="TableParagraph"/>
            </w:pPr>
          </w:p>
        </w:tc>
        <w:tc>
          <w:tcPr>
            <w:tcW w:w="2210" w:type="dxa"/>
            <w:tcBorders>
              <w:right w:val="nil"/>
            </w:tcBorders>
          </w:tcPr>
          <w:p w14:paraId="420BAF6B" w14:textId="77777777" w:rsidR="00E43F49" w:rsidRPr="00634A56" w:rsidDel="00443882" w:rsidRDefault="00E43F49" w:rsidP="00717930">
            <w:pPr>
              <w:pStyle w:val="TableParagraph"/>
            </w:pPr>
          </w:p>
        </w:tc>
      </w:tr>
      <w:tr w:rsidR="00E43F49" w:rsidRPr="00634A56" w14:paraId="1CEF113E" w14:textId="77777777" w:rsidTr="00CC3B32">
        <w:tc>
          <w:tcPr>
            <w:tcW w:w="1710" w:type="dxa"/>
            <w:tcBorders>
              <w:left w:val="nil"/>
            </w:tcBorders>
          </w:tcPr>
          <w:p w14:paraId="4BAE2BFC" w14:textId="77777777" w:rsidR="00E43F49" w:rsidRPr="00634A56" w:rsidDel="00443882" w:rsidRDefault="00E43F49" w:rsidP="00717930">
            <w:pPr>
              <w:pStyle w:val="TableParagraph"/>
            </w:pPr>
            <w:r w:rsidRPr="00634A56">
              <w:t xml:space="preserve">Food-producing </w:t>
            </w:r>
            <w:proofErr w:type="spellStart"/>
            <w:r w:rsidRPr="00634A56">
              <w:t>molluscs</w:t>
            </w:r>
            <w:proofErr w:type="spellEnd"/>
          </w:p>
        </w:tc>
        <w:tc>
          <w:tcPr>
            <w:tcW w:w="1710" w:type="dxa"/>
            <w:tcBorders>
              <w:left w:val="nil"/>
            </w:tcBorders>
          </w:tcPr>
          <w:p w14:paraId="73DA49F2" w14:textId="77777777" w:rsidR="00E43F49" w:rsidRPr="00634A56" w:rsidDel="00443882" w:rsidRDefault="00E43F49" w:rsidP="00717930">
            <w:pPr>
              <w:pStyle w:val="TableParagraph"/>
            </w:pPr>
          </w:p>
        </w:tc>
        <w:tc>
          <w:tcPr>
            <w:tcW w:w="3412" w:type="dxa"/>
          </w:tcPr>
          <w:p w14:paraId="1853BC3B" w14:textId="070366F5" w:rsidR="00E43F49" w:rsidRPr="00634A56" w:rsidDel="00417883" w:rsidRDefault="00E43F49" w:rsidP="00717930">
            <w:pPr>
              <w:pStyle w:val="TableParagraph"/>
              <w:ind w:left="84" w:right="111"/>
            </w:pPr>
            <w:r w:rsidRPr="00634A56">
              <w:t xml:space="preserve">All species of food-producing </w:t>
            </w:r>
            <w:proofErr w:type="spellStart"/>
            <w:r w:rsidRPr="00634A56">
              <w:t>molluscs</w:t>
            </w:r>
            <w:proofErr w:type="spellEnd"/>
          </w:p>
        </w:tc>
        <w:tc>
          <w:tcPr>
            <w:tcW w:w="1706" w:type="dxa"/>
          </w:tcPr>
          <w:p w14:paraId="5F68EBE3" w14:textId="77777777" w:rsidR="00E43F49" w:rsidRPr="00634A56" w:rsidDel="00443882" w:rsidRDefault="00E43F49" w:rsidP="00717930">
            <w:pPr>
              <w:pStyle w:val="TableParagraph"/>
            </w:pPr>
          </w:p>
        </w:tc>
        <w:tc>
          <w:tcPr>
            <w:tcW w:w="1706" w:type="dxa"/>
          </w:tcPr>
          <w:p w14:paraId="572E561B" w14:textId="77777777" w:rsidR="00E43F49" w:rsidRPr="00634A56" w:rsidRDefault="00E43F49" w:rsidP="00717930">
            <w:pPr>
              <w:pStyle w:val="TableParagraph"/>
            </w:pPr>
          </w:p>
        </w:tc>
        <w:tc>
          <w:tcPr>
            <w:tcW w:w="1706" w:type="dxa"/>
          </w:tcPr>
          <w:p w14:paraId="27AA2034" w14:textId="77777777" w:rsidR="00E43F49" w:rsidRPr="00634A56" w:rsidRDefault="00E43F49" w:rsidP="00717930">
            <w:pPr>
              <w:pStyle w:val="TableParagraph"/>
            </w:pPr>
          </w:p>
        </w:tc>
        <w:tc>
          <w:tcPr>
            <w:tcW w:w="2210" w:type="dxa"/>
            <w:tcBorders>
              <w:right w:val="nil"/>
            </w:tcBorders>
          </w:tcPr>
          <w:p w14:paraId="44A22EED" w14:textId="77777777" w:rsidR="00E43F49" w:rsidRPr="00634A56" w:rsidDel="00443882" w:rsidRDefault="00E43F49" w:rsidP="00717930">
            <w:pPr>
              <w:pStyle w:val="TableParagraph"/>
            </w:pPr>
          </w:p>
        </w:tc>
      </w:tr>
      <w:tr w:rsidR="00E43F49" w:rsidRPr="00634A56" w14:paraId="4725516C" w14:textId="77777777" w:rsidTr="00CC3B32">
        <w:tc>
          <w:tcPr>
            <w:tcW w:w="1710" w:type="dxa"/>
            <w:tcBorders>
              <w:left w:val="nil"/>
            </w:tcBorders>
          </w:tcPr>
          <w:p w14:paraId="1A753485" w14:textId="77777777" w:rsidR="00E43F49" w:rsidRPr="00634A56" w:rsidDel="00443882" w:rsidRDefault="00E43F49" w:rsidP="00717930">
            <w:pPr>
              <w:pStyle w:val="TableParagraph"/>
            </w:pPr>
            <w:r w:rsidRPr="00634A56">
              <w:t>Food-producing crustaceans</w:t>
            </w:r>
          </w:p>
        </w:tc>
        <w:tc>
          <w:tcPr>
            <w:tcW w:w="1710" w:type="dxa"/>
            <w:tcBorders>
              <w:left w:val="nil"/>
            </w:tcBorders>
          </w:tcPr>
          <w:p w14:paraId="1D6C8040" w14:textId="77777777" w:rsidR="00E43F49" w:rsidRPr="00634A56" w:rsidDel="00443882" w:rsidRDefault="00E43F49" w:rsidP="00717930">
            <w:pPr>
              <w:pStyle w:val="TableParagraph"/>
            </w:pPr>
          </w:p>
        </w:tc>
        <w:tc>
          <w:tcPr>
            <w:tcW w:w="3412" w:type="dxa"/>
          </w:tcPr>
          <w:p w14:paraId="6680D7FC" w14:textId="2F64FA40" w:rsidR="00E43F49" w:rsidRPr="00634A56" w:rsidDel="00417883" w:rsidRDefault="00E43F49" w:rsidP="00717930">
            <w:pPr>
              <w:pStyle w:val="TableParagraph"/>
              <w:ind w:left="84" w:right="111"/>
            </w:pPr>
            <w:r w:rsidRPr="00634A56">
              <w:t>All species of food-producing crustaceans</w:t>
            </w:r>
          </w:p>
        </w:tc>
        <w:tc>
          <w:tcPr>
            <w:tcW w:w="1706" w:type="dxa"/>
          </w:tcPr>
          <w:p w14:paraId="77EADC59" w14:textId="77777777" w:rsidR="00E43F49" w:rsidRPr="00634A56" w:rsidDel="00443882" w:rsidRDefault="00E43F49" w:rsidP="00717930">
            <w:pPr>
              <w:pStyle w:val="TableParagraph"/>
            </w:pPr>
          </w:p>
        </w:tc>
        <w:tc>
          <w:tcPr>
            <w:tcW w:w="1706" w:type="dxa"/>
          </w:tcPr>
          <w:p w14:paraId="08144190" w14:textId="77777777" w:rsidR="00E43F49" w:rsidRPr="00634A56" w:rsidRDefault="00E43F49" w:rsidP="00717930">
            <w:pPr>
              <w:pStyle w:val="TableParagraph"/>
            </w:pPr>
          </w:p>
        </w:tc>
        <w:tc>
          <w:tcPr>
            <w:tcW w:w="1706" w:type="dxa"/>
          </w:tcPr>
          <w:p w14:paraId="0C23F547" w14:textId="77777777" w:rsidR="00E43F49" w:rsidRPr="00634A56" w:rsidRDefault="00E43F49" w:rsidP="00717930">
            <w:pPr>
              <w:pStyle w:val="TableParagraph"/>
            </w:pPr>
          </w:p>
        </w:tc>
        <w:tc>
          <w:tcPr>
            <w:tcW w:w="2210" w:type="dxa"/>
            <w:tcBorders>
              <w:right w:val="nil"/>
            </w:tcBorders>
          </w:tcPr>
          <w:p w14:paraId="5A854E9A" w14:textId="77777777" w:rsidR="00E43F49" w:rsidRPr="00634A56" w:rsidDel="00443882" w:rsidRDefault="00E43F49" w:rsidP="00717930">
            <w:pPr>
              <w:pStyle w:val="TableParagraph"/>
            </w:pPr>
          </w:p>
        </w:tc>
      </w:tr>
      <w:tr w:rsidR="00E43F49" w:rsidRPr="00634A56" w14:paraId="2697405A" w14:textId="77777777" w:rsidTr="00CC3B32">
        <w:tc>
          <w:tcPr>
            <w:tcW w:w="1710" w:type="dxa"/>
            <w:tcBorders>
              <w:left w:val="nil"/>
            </w:tcBorders>
          </w:tcPr>
          <w:p w14:paraId="7DB17027" w14:textId="77777777" w:rsidR="00E43F49" w:rsidRPr="00634A56" w:rsidDel="00443882" w:rsidRDefault="00E43F49" w:rsidP="00717930">
            <w:pPr>
              <w:pStyle w:val="TableParagraph"/>
            </w:pPr>
            <w:r w:rsidRPr="00634A56">
              <w:t xml:space="preserve">Other food-producing aquatic invertebrates </w:t>
            </w:r>
          </w:p>
        </w:tc>
        <w:tc>
          <w:tcPr>
            <w:tcW w:w="1710" w:type="dxa"/>
            <w:tcBorders>
              <w:left w:val="nil"/>
            </w:tcBorders>
          </w:tcPr>
          <w:p w14:paraId="1B2872CB" w14:textId="77777777" w:rsidR="00E43F49" w:rsidRPr="00634A56" w:rsidDel="00443882" w:rsidRDefault="00E43F49" w:rsidP="00717930">
            <w:pPr>
              <w:pStyle w:val="TableParagraph"/>
            </w:pPr>
          </w:p>
        </w:tc>
        <w:tc>
          <w:tcPr>
            <w:tcW w:w="3412" w:type="dxa"/>
          </w:tcPr>
          <w:p w14:paraId="79C89B80" w14:textId="15126CDD" w:rsidR="00E43F49" w:rsidRPr="00634A56" w:rsidDel="00417883" w:rsidRDefault="00E43F49" w:rsidP="00717930">
            <w:pPr>
              <w:pStyle w:val="TableParagraph"/>
              <w:ind w:left="84" w:right="111"/>
            </w:pPr>
            <w:r w:rsidRPr="00634A56">
              <w:t>All species of other food-producing aquatic invertebrates</w:t>
            </w:r>
          </w:p>
        </w:tc>
        <w:tc>
          <w:tcPr>
            <w:tcW w:w="1706" w:type="dxa"/>
          </w:tcPr>
          <w:p w14:paraId="200281D3" w14:textId="77777777" w:rsidR="00E43F49" w:rsidRPr="00634A56" w:rsidDel="00443882" w:rsidRDefault="00E43F49" w:rsidP="00717930">
            <w:pPr>
              <w:pStyle w:val="TableParagraph"/>
            </w:pPr>
          </w:p>
        </w:tc>
        <w:tc>
          <w:tcPr>
            <w:tcW w:w="1706" w:type="dxa"/>
          </w:tcPr>
          <w:p w14:paraId="1B3B4D1A" w14:textId="77777777" w:rsidR="00E43F49" w:rsidRPr="00634A56" w:rsidRDefault="00E43F49" w:rsidP="00717930">
            <w:pPr>
              <w:pStyle w:val="TableParagraph"/>
            </w:pPr>
          </w:p>
        </w:tc>
        <w:tc>
          <w:tcPr>
            <w:tcW w:w="1706" w:type="dxa"/>
          </w:tcPr>
          <w:p w14:paraId="4D09A2EE" w14:textId="77777777" w:rsidR="00E43F49" w:rsidRPr="00634A56" w:rsidRDefault="00E43F49" w:rsidP="00717930">
            <w:pPr>
              <w:pStyle w:val="TableParagraph"/>
            </w:pPr>
          </w:p>
        </w:tc>
        <w:tc>
          <w:tcPr>
            <w:tcW w:w="2210" w:type="dxa"/>
            <w:tcBorders>
              <w:right w:val="nil"/>
            </w:tcBorders>
          </w:tcPr>
          <w:p w14:paraId="05BC5F0E" w14:textId="77777777" w:rsidR="00E43F49" w:rsidRPr="00634A56" w:rsidDel="00443882" w:rsidRDefault="00E43F49" w:rsidP="00717930">
            <w:pPr>
              <w:pStyle w:val="TableParagraph"/>
            </w:pPr>
          </w:p>
        </w:tc>
      </w:tr>
      <w:tr w:rsidR="00A92446" w:rsidRPr="00634A56" w14:paraId="0573E721" w14:textId="77777777" w:rsidTr="00CC3B32">
        <w:tc>
          <w:tcPr>
            <w:tcW w:w="1710" w:type="dxa"/>
            <w:tcBorders>
              <w:left w:val="nil"/>
            </w:tcBorders>
          </w:tcPr>
          <w:p w14:paraId="1E485894" w14:textId="0A30F21F" w:rsidR="00A92446" w:rsidRPr="00634A56" w:rsidRDefault="00A92446" w:rsidP="00A92446">
            <w:pPr>
              <w:pStyle w:val="TableParagraph"/>
            </w:pPr>
            <w:r w:rsidRPr="00634A56">
              <w:t xml:space="preserve">Food-producing </w:t>
            </w:r>
            <w:r w:rsidRPr="00634A56">
              <w:lastRenderedPageBreak/>
              <w:t>aquatic animals</w:t>
            </w:r>
          </w:p>
        </w:tc>
        <w:tc>
          <w:tcPr>
            <w:tcW w:w="1710" w:type="dxa"/>
            <w:tcBorders>
              <w:left w:val="nil"/>
            </w:tcBorders>
          </w:tcPr>
          <w:p w14:paraId="587AF796" w14:textId="77777777" w:rsidR="00A92446" w:rsidRPr="00634A56" w:rsidDel="00443882" w:rsidRDefault="00A92446" w:rsidP="00A92446">
            <w:pPr>
              <w:pStyle w:val="TableParagraph"/>
            </w:pPr>
          </w:p>
        </w:tc>
        <w:tc>
          <w:tcPr>
            <w:tcW w:w="3412" w:type="dxa"/>
          </w:tcPr>
          <w:p w14:paraId="00791CD3" w14:textId="12C555B3" w:rsidR="00A92446" w:rsidRPr="00634A56" w:rsidRDefault="00A92446" w:rsidP="00A92446">
            <w:pPr>
              <w:pStyle w:val="TableParagraph"/>
              <w:ind w:left="84" w:right="111"/>
            </w:pPr>
            <w:r w:rsidRPr="00634A56">
              <w:t>All species and categories of food-</w:t>
            </w:r>
            <w:r w:rsidRPr="00634A56">
              <w:lastRenderedPageBreak/>
              <w:t>producing aquatic animals</w:t>
            </w:r>
          </w:p>
        </w:tc>
        <w:tc>
          <w:tcPr>
            <w:tcW w:w="1706" w:type="dxa"/>
          </w:tcPr>
          <w:p w14:paraId="41536A46" w14:textId="77777777" w:rsidR="00A92446" w:rsidRPr="00634A56" w:rsidDel="00443882" w:rsidRDefault="00A92446" w:rsidP="00A92446">
            <w:pPr>
              <w:pStyle w:val="TableParagraph"/>
            </w:pPr>
          </w:p>
        </w:tc>
        <w:tc>
          <w:tcPr>
            <w:tcW w:w="1706" w:type="dxa"/>
          </w:tcPr>
          <w:p w14:paraId="3820CBEF" w14:textId="77777777" w:rsidR="00A92446" w:rsidRPr="00634A56" w:rsidRDefault="00A92446" w:rsidP="00A92446">
            <w:pPr>
              <w:pStyle w:val="TableParagraph"/>
            </w:pPr>
          </w:p>
        </w:tc>
        <w:tc>
          <w:tcPr>
            <w:tcW w:w="1706" w:type="dxa"/>
          </w:tcPr>
          <w:p w14:paraId="5D3C6039" w14:textId="77777777" w:rsidR="00A92446" w:rsidRPr="00634A56" w:rsidRDefault="00A92446" w:rsidP="00A92446">
            <w:pPr>
              <w:pStyle w:val="TableParagraph"/>
            </w:pPr>
          </w:p>
        </w:tc>
        <w:tc>
          <w:tcPr>
            <w:tcW w:w="2210" w:type="dxa"/>
            <w:tcBorders>
              <w:right w:val="nil"/>
            </w:tcBorders>
          </w:tcPr>
          <w:p w14:paraId="704440B9" w14:textId="77777777" w:rsidR="00A92446" w:rsidRPr="00634A56" w:rsidDel="00443882" w:rsidRDefault="00A92446" w:rsidP="00A92446">
            <w:pPr>
              <w:pStyle w:val="TableParagraph"/>
            </w:pPr>
          </w:p>
        </w:tc>
      </w:tr>
    </w:tbl>
    <w:p w14:paraId="452F0BF1" w14:textId="77777777" w:rsidR="00C973B4" w:rsidRPr="00634A56" w:rsidRDefault="00C973B4" w:rsidP="00497799">
      <w:pPr>
        <w:spacing w:after="120"/>
        <w:rPr>
          <w:rFonts w:ascii="Times New Roman" w:hAnsi="Times New Roman"/>
        </w:rPr>
      </w:pPr>
    </w:p>
    <w:p w14:paraId="07383955" w14:textId="6614862A" w:rsidR="00E43F49" w:rsidRPr="00634A56" w:rsidRDefault="00E43F49" w:rsidP="00A92446">
      <w:pPr>
        <w:pStyle w:val="Listeafsnit"/>
        <w:numPr>
          <w:ilvl w:val="0"/>
          <w:numId w:val="4"/>
        </w:numPr>
        <w:ind w:left="240" w:hanging="240"/>
        <w:rPr>
          <w:b/>
          <w:bCs/>
        </w:rPr>
      </w:pPr>
      <w:r w:rsidRPr="00634A56">
        <w:rPr>
          <w:b/>
          <w:bCs/>
        </w:rPr>
        <w:t>Leporids (Leporidae)</w:t>
      </w:r>
    </w:p>
    <w:p w14:paraId="6DE5E79D" w14:textId="77777777" w:rsidR="00E43F49" w:rsidRPr="00634A56" w:rsidRDefault="00E43F49" w:rsidP="00717930">
      <w:pPr>
        <w:pStyle w:val="Brdtekst"/>
        <w:ind w:left="720"/>
        <w:rPr>
          <w:sz w:val="22"/>
          <w:szCs w:val="22"/>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0F8E9536" w14:textId="77777777" w:rsidTr="00B10963">
        <w:tc>
          <w:tcPr>
            <w:tcW w:w="1710" w:type="dxa"/>
            <w:vMerge w:val="restart"/>
            <w:tcBorders>
              <w:left w:val="nil"/>
            </w:tcBorders>
            <w:vAlign w:val="center"/>
          </w:tcPr>
          <w:p w14:paraId="27F36D25"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40AEE8B4" w14:textId="77777777" w:rsidR="00E43F49" w:rsidRPr="00634A56" w:rsidRDefault="00E43F49" w:rsidP="00B10963">
            <w:pPr>
              <w:pStyle w:val="TableParagraph"/>
              <w:jc w:val="center"/>
            </w:pPr>
            <w:r w:rsidRPr="00634A56">
              <w:t>Animal category</w:t>
            </w:r>
          </w:p>
        </w:tc>
        <w:tc>
          <w:tcPr>
            <w:tcW w:w="3412" w:type="dxa"/>
            <w:vMerge w:val="restart"/>
            <w:vAlign w:val="center"/>
          </w:tcPr>
          <w:p w14:paraId="11220714" w14:textId="77777777" w:rsidR="00E43F49" w:rsidRPr="00634A56" w:rsidRDefault="00E43F49" w:rsidP="00F42779">
            <w:pPr>
              <w:pStyle w:val="TableParagraph"/>
              <w:jc w:val="center"/>
            </w:pPr>
            <w:r w:rsidRPr="00634A56">
              <w:t>Definition of the animal category</w:t>
            </w:r>
          </w:p>
        </w:tc>
        <w:tc>
          <w:tcPr>
            <w:tcW w:w="5118" w:type="dxa"/>
            <w:gridSpan w:val="3"/>
            <w:vAlign w:val="center"/>
          </w:tcPr>
          <w:p w14:paraId="61763AE4"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0FBE389D" w14:textId="20A496D5"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729E4E33" w14:textId="77777777" w:rsidTr="00B10963">
        <w:tc>
          <w:tcPr>
            <w:tcW w:w="1710" w:type="dxa"/>
            <w:vMerge/>
            <w:tcBorders>
              <w:left w:val="nil"/>
            </w:tcBorders>
            <w:vAlign w:val="center"/>
          </w:tcPr>
          <w:p w14:paraId="6BFEF89B"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2F9430CB"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6320B788" w14:textId="77777777" w:rsidR="00E43F49" w:rsidRPr="00634A56" w:rsidRDefault="00E43F49" w:rsidP="00B10963">
            <w:pPr>
              <w:jc w:val="center"/>
              <w:rPr>
                <w:rFonts w:ascii="Times New Roman" w:hAnsi="Times New Roman"/>
              </w:rPr>
            </w:pPr>
          </w:p>
        </w:tc>
        <w:tc>
          <w:tcPr>
            <w:tcW w:w="1706" w:type="dxa"/>
            <w:vAlign w:val="center"/>
          </w:tcPr>
          <w:p w14:paraId="792DC9CC" w14:textId="77777777" w:rsidR="00E43F49" w:rsidRPr="00634A56" w:rsidRDefault="00E43F49" w:rsidP="00B10963">
            <w:pPr>
              <w:pStyle w:val="TableParagraph"/>
              <w:ind w:left="29" w:right="30"/>
              <w:jc w:val="center"/>
            </w:pPr>
            <w:r w:rsidRPr="00634A56">
              <w:t>Period</w:t>
            </w:r>
          </w:p>
        </w:tc>
        <w:tc>
          <w:tcPr>
            <w:tcW w:w="1706" w:type="dxa"/>
            <w:vAlign w:val="center"/>
          </w:tcPr>
          <w:p w14:paraId="6CA39ECD" w14:textId="77777777" w:rsidR="00E43F49" w:rsidRPr="00634A56" w:rsidRDefault="00E43F49" w:rsidP="00B10963">
            <w:pPr>
              <w:pStyle w:val="TableParagraph"/>
              <w:ind w:left="29" w:right="30"/>
              <w:jc w:val="center"/>
            </w:pPr>
            <w:r w:rsidRPr="00634A56">
              <w:t>Age</w:t>
            </w:r>
          </w:p>
        </w:tc>
        <w:tc>
          <w:tcPr>
            <w:tcW w:w="1706" w:type="dxa"/>
            <w:vAlign w:val="center"/>
          </w:tcPr>
          <w:p w14:paraId="5C101CE0"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7130A7B2" w14:textId="77777777" w:rsidR="00E43F49" w:rsidRPr="00634A56" w:rsidRDefault="00E43F49" w:rsidP="00B10963">
            <w:pPr>
              <w:jc w:val="center"/>
              <w:rPr>
                <w:rFonts w:ascii="Times New Roman" w:hAnsi="Times New Roman"/>
              </w:rPr>
            </w:pPr>
          </w:p>
        </w:tc>
      </w:tr>
      <w:tr w:rsidR="002D4A20" w:rsidRPr="00634A56" w14:paraId="24FE3C5E" w14:textId="77777777" w:rsidTr="00CC3B32">
        <w:tc>
          <w:tcPr>
            <w:tcW w:w="1710" w:type="dxa"/>
            <w:vMerge w:val="restart"/>
            <w:tcBorders>
              <w:left w:val="nil"/>
            </w:tcBorders>
          </w:tcPr>
          <w:p w14:paraId="3E2AE227" w14:textId="77777777" w:rsidR="002D4A20" w:rsidRPr="00634A56" w:rsidRDefault="002D4A20" w:rsidP="00717930">
            <w:pPr>
              <w:pStyle w:val="TableParagraph"/>
            </w:pPr>
            <w:r w:rsidRPr="00634A56">
              <w:t>Rabbits</w:t>
            </w:r>
          </w:p>
        </w:tc>
        <w:tc>
          <w:tcPr>
            <w:tcW w:w="1710" w:type="dxa"/>
            <w:tcBorders>
              <w:left w:val="nil"/>
            </w:tcBorders>
          </w:tcPr>
          <w:p w14:paraId="0E32D41A" w14:textId="77777777" w:rsidR="002D4A20" w:rsidRPr="00634A56" w:rsidRDefault="002D4A20" w:rsidP="00717930">
            <w:pPr>
              <w:pStyle w:val="TableParagraph"/>
            </w:pPr>
            <w:r w:rsidRPr="00634A56">
              <w:t xml:space="preserve">Growing rabbits </w:t>
            </w:r>
          </w:p>
        </w:tc>
        <w:tc>
          <w:tcPr>
            <w:tcW w:w="3412" w:type="dxa"/>
          </w:tcPr>
          <w:p w14:paraId="4EFFAC6E" w14:textId="77777777" w:rsidR="002D4A20" w:rsidRPr="00634A56" w:rsidRDefault="002D4A20" w:rsidP="00717930">
            <w:pPr>
              <w:pStyle w:val="TableParagraph"/>
              <w:ind w:left="84" w:right="111"/>
            </w:pPr>
            <w:r w:rsidRPr="00634A56">
              <w:t>Females and males of:</w:t>
            </w:r>
          </w:p>
          <w:p w14:paraId="4186E0A3" w14:textId="77777777" w:rsidR="002D4A20" w:rsidRPr="00634A56" w:rsidRDefault="002D4A20" w:rsidP="00717930">
            <w:pPr>
              <w:pStyle w:val="TableParagraph"/>
              <w:numPr>
                <w:ilvl w:val="0"/>
                <w:numId w:val="10"/>
              </w:numPr>
              <w:ind w:left="180" w:right="111" w:hanging="96"/>
            </w:pPr>
            <w:r w:rsidRPr="00634A56">
              <w:t>kits getting milk from rabbit does, reared for reproduction or meat production from birth until weaning (suckling rabbits),</w:t>
            </w:r>
          </w:p>
          <w:p w14:paraId="6E649D89" w14:textId="77777777" w:rsidR="002D4A20" w:rsidRPr="00634A56" w:rsidRDefault="002D4A20" w:rsidP="00717930">
            <w:pPr>
              <w:pStyle w:val="TableParagraph"/>
              <w:numPr>
                <w:ilvl w:val="0"/>
                <w:numId w:val="10"/>
              </w:numPr>
              <w:ind w:left="180" w:right="111" w:hanging="96"/>
            </w:pPr>
            <w:r w:rsidRPr="00634A56">
              <w:t>rabbits for fattening, from the end of the weaning period until slaughter,</w:t>
            </w:r>
          </w:p>
          <w:p w14:paraId="24FC862F" w14:textId="0B139BCA" w:rsidR="002D4A20" w:rsidRPr="00634A56" w:rsidRDefault="002D4A20" w:rsidP="00717930">
            <w:pPr>
              <w:pStyle w:val="TableParagraph"/>
              <w:numPr>
                <w:ilvl w:val="0"/>
                <w:numId w:val="10"/>
              </w:numPr>
              <w:ind w:left="180" w:right="111" w:hanging="96"/>
            </w:pPr>
            <w:r w:rsidRPr="00634A56">
              <w:t>young rabbits reared for reproduction, from the end of the weaning period until entry in the reproduction period</w:t>
            </w:r>
          </w:p>
        </w:tc>
        <w:tc>
          <w:tcPr>
            <w:tcW w:w="1706" w:type="dxa"/>
          </w:tcPr>
          <w:p w14:paraId="06B484D5" w14:textId="77777777" w:rsidR="002D4A20" w:rsidRPr="00634A56" w:rsidRDefault="002D4A20" w:rsidP="00717930">
            <w:pPr>
              <w:pStyle w:val="TableParagraph"/>
              <w:ind w:left="84"/>
            </w:pPr>
          </w:p>
        </w:tc>
        <w:tc>
          <w:tcPr>
            <w:tcW w:w="1706" w:type="dxa"/>
          </w:tcPr>
          <w:p w14:paraId="565884FE" w14:textId="77777777" w:rsidR="002D4A20" w:rsidRPr="00634A56" w:rsidRDefault="002D4A20" w:rsidP="00717930">
            <w:pPr>
              <w:pStyle w:val="TableParagraph"/>
            </w:pPr>
          </w:p>
        </w:tc>
        <w:tc>
          <w:tcPr>
            <w:tcW w:w="1706" w:type="dxa"/>
          </w:tcPr>
          <w:p w14:paraId="1CF2E528" w14:textId="77777777" w:rsidR="002D4A20" w:rsidRPr="00634A56" w:rsidRDefault="002D4A20" w:rsidP="00717930">
            <w:pPr>
              <w:pStyle w:val="TableParagraph"/>
            </w:pPr>
          </w:p>
        </w:tc>
        <w:tc>
          <w:tcPr>
            <w:tcW w:w="2210" w:type="dxa"/>
            <w:tcBorders>
              <w:right w:val="nil"/>
            </w:tcBorders>
          </w:tcPr>
          <w:p w14:paraId="2D4E040D" w14:textId="77777777" w:rsidR="002D4A20" w:rsidRPr="00634A56" w:rsidRDefault="002D4A20" w:rsidP="00717930">
            <w:pPr>
              <w:pStyle w:val="TableParagraph"/>
              <w:ind w:left="84"/>
            </w:pPr>
            <w:r w:rsidRPr="00634A56">
              <w:t>42 days</w:t>
            </w:r>
          </w:p>
        </w:tc>
      </w:tr>
      <w:tr w:rsidR="002D4A20" w:rsidRPr="00634A56" w14:paraId="5D562C42" w14:textId="77777777" w:rsidTr="00CC3B32">
        <w:tc>
          <w:tcPr>
            <w:tcW w:w="1710" w:type="dxa"/>
            <w:vMerge/>
            <w:tcBorders>
              <w:left w:val="nil"/>
            </w:tcBorders>
          </w:tcPr>
          <w:p w14:paraId="01E24B85" w14:textId="77777777" w:rsidR="002D4A20" w:rsidRPr="00634A56" w:rsidRDefault="002D4A20" w:rsidP="00717930">
            <w:pPr>
              <w:pStyle w:val="TableParagraph"/>
            </w:pPr>
          </w:p>
        </w:tc>
        <w:tc>
          <w:tcPr>
            <w:tcW w:w="1710" w:type="dxa"/>
            <w:tcBorders>
              <w:left w:val="nil"/>
            </w:tcBorders>
          </w:tcPr>
          <w:p w14:paraId="6177E0DE" w14:textId="77777777" w:rsidR="002D4A20" w:rsidRPr="00634A56" w:rsidRDefault="002D4A20" w:rsidP="00717930">
            <w:pPr>
              <w:pStyle w:val="TableParagraph"/>
              <w:ind w:left="-1"/>
            </w:pPr>
            <w:r w:rsidRPr="00634A56">
              <w:t xml:space="preserve">Rabbit does </w:t>
            </w:r>
          </w:p>
        </w:tc>
        <w:tc>
          <w:tcPr>
            <w:tcW w:w="3412" w:type="dxa"/>
          </w:tcPr>
          <w:p w14:paraId="4EFA7D4A" w14:textId="36BC1DC3" w:rsidR="002D4A20" w:rsidRPr="00634A56" w:rsidRDefault="002D4A20" w:rsidP="00717930">
            <w:pPr>
              <w:pStyle w:val="TableParagraph"/>
              <w:ind w:left="84" w:right="111"/>
            </w:pPr>
            <w:r w:rsidRPr="00634A56">
              <w:t>Females for reproduction, which have mated or have been inseminated at least once</w:t>
            </w:r>
            <w:r w:rsidRPr="00634A56" w:rsidDel="00C30F27">
              <w:t xml:space="preserve"> </w:t>
            </w:r>
          </w:p>
        </w:tc>
        <w:tc>
          <w:tcPr>
            <w:tcW w:w="1706" w:type="dxa"/>
          </w:tcPr>
          <w:p w14:paraId="7AA56C27" w14:textId="77777777" w:rsidR="002D4A20" w:rsidRPr="00634A56" w:rsidRDefault="002D4A20" w:rsidP="00717930">
            <w:pPr>
              <w:pStyle w:val="TableParagraph"/>
              <w:ind w:left="84" w:right="74"/>
            </w:pPr>
          </w:p>
        </w:tc>
        <w:tc>
          <w:tcPr>
            <w:tcW w:w="1706" w:type="dxa"/>
          </w:tcPr>
          <w:p w14:paraId="37330011" w14:textId="77777777" w:rsidR="002D4A20" w:rsidRPr="00634A56" w:rsidRDefault="002D4A20" w:rsidP="00717930">
            <w:pPr>
              <w:pStyle w:val="TableParagraph"/>
              <w:jc w:val="center"/>
            </w:pPr>
          </w:p>
        </w:tc>
        <w:tc>
          <w:tcPr>
            <w:tcW w:w="1706" w:type="dxa"/>
          </w:tcPr>
          <w:p w14:paraId="3A96553B" w14:textId="77777777" w:rsidR="002D4A20" w:rsidRPr="00634A56" w:rsidRDefault="002D4A20" w:rsidP="00717930">
            <w:pPr>
              <w:pStyle w:val="TableParagraph"/>
            </w:pPr>
          </w:p>
        </w:tc>
        <w:tc>
          <w:tcPr>
            <w:tcW w:w="2210" w:type="dxa"/>
            <w:tcBorders>
              <w:right w:val="nil"/>
            </w:tcBorders>
          </w:tcPr>
          <w:p w14:paraId="34509618" w14:textId="5118CE83" w:rsidR="002D4A20" w:rsidRPr="00634A56" w:rsidRDefault="002D4A20" w:rsidP="00717930">
            <w:pPr>
              <w:pStyle w:val="TableParagraph"/>
              <w:ind w:left="84"/>
            </w:pPr>
            <w:r w:rsidRPr="00634A56">
              <w:t>Two cycles</w:t>
            </w:r>
            <w:r w:rsidR="008529CC" w:rsidRPr="00634A56">
              <w:t>,</w:t>
            </w:r>
            <w:r w:rsidRPr="00634A56">
              <w:t xml:space="preserve"> if the reproduction parameters are requested</w:t>
            </w:r>
            <w:r w:rsidR="008529CC" w:rsidRPr="00634A56">
              <w:t>.</w:t>
            </w:r>
          </w:p>
          <w:p w14:paraId="129AF282" w14:textId="2ADC6AC5" w:rsidR="002D4A20" w:rsidRPr="00634A56" w:rsidRDefault="002D4A20" w:rsidP="00717930">
            <w:pPr>
              <w:pStyle w:val="TableParagraph"/>
              <w:ind w:left="84"/>
            </w:pPr>
            <w:r w:rsidRPr="00634A56">
              <w:t>No later than from parturition</w:t>
            </w:r>
            <w:r w:rsidRPr="00634A56">
              <w:rPr>
                <w:spacing w:val="16"/>
              </w:rPr>
              <w:t xml:space="preserve"> </w:t>
            </w:r>
            <w:r w:rsidRPr="00634A56">
              <w:t>until the</w:t>
            </w:r>
            <w:r w:rsidRPr="00634A56">
              <w:rPr>
                <w:spacing w:val="40"/>
              </w:rPr>
              <w:t xml:space="preserve"> </w:t>
            </w:r>
            <w:r w:rsidRPr="00634A56">
              <w:t>end</w:t>
            </w:r>
            <w:r w:rsidRPr="00634A56">
              <w:rPr>
                <w:spacing w:val="40"/>
              </w:rPr>
              <w:t xml:space="preserve"> </w:t>
            </w:r>
            <w:r w:rsidRPr="00634A56">
              <w:t>of the weaning period, if the application is in order to have benefit in kits</w:t>
            </w:r>
            <w:r w:rsidR="009670BC" w:rsidRPr="00634A56">
              <w:t>.</w:t>
            </w:r>
          </w:p>
        </w:tc>
      </w:tr>
      <w:tr w:rsidR="002D4A20" w:rsidRPr="00634A56" w14:paraId="083EE57B" w14:textId="77777777" w:rsidTr="00CC3B32">
        <w:tc>
          <w:tcPr>
            <w:tcW w:w="1710" w:type="dxa"/>
            <w:vMerge/>
            <w:tcBorders>
              <w:left w:val="nil"/>
            </w:tcBorders>
          </w:tcPr>
          <w:p w14:paraId="19A99C86" w14:textId="77777777" w:rsidR="002D4A20" w:rsidRPr="00634A56" w:rsidRDefault="002D4A20" w:rsidP="00717930">
            <w:pPr>
              <w:pStyle w:val="TableParagraph"/>
            </w:pPr>
          </w:p>
        </w:tc>
        <w:tc>
          <w:tcPr>
            <w:tcW w:w="1710" w:type="dxa"/>
            <w:tcBorders>
              <w:left w:val="nil"/>
            </w:tcBorders>
          </w:tcPr>
          <w:p w14:paraId="1AE67129" w14:textId="77777777" w:rsidR="002D4A20" w:rsidRPr="00634A56" w:rsidDel="002F768F" w:rsidRDefault="002D4A20" w:rsidP="00717930">
            <w:pPr>
              <w:pStyle w:val="TableParagraph"/>
              <w:ind w:right="86"/>
            </w:pPr>
            <w:r w:rsidRPr="00634A56">
              <w:t>Rabbit bucks</w:t>
            </w:r>
          </w:p>
        </w:tc>
        <w:tc>
          <w:tcPr>
            <w:tcW w:w="3412" w:type="dxa"/>
          </w:tcPr>
          <w:p w14:paraId="158FF961" w14:textId="183CD0D8" w:rsidR="002D4A20" w:rsidRPr="00634A56" w:rsidDel="00C30F27" w:rsidRDefault="002D4A20" w:rsidP="00717930">
            <w:pPr>
              <w:pStyle w:val="TableParagraph"/>
              <w:ind w:left="84"/>
            </w:pPr>
            <w:r w:rsidRPr="00634A56">
              <w:t>Males for reproduction, from entry in the reproduction period</w:t>
            </w:r>
          </w:p>
        </w:tc>
        <w:tc>
          <w:tcPr>
            <w:tcW w:w="1706" w:type="dxa"/>
          </w:tcPr>
          <w:p w14:paraId="4F5EBCA7" w14:textId="77777777" w:rsidR="002D4A20" w:rsidRPr="00634A56" w:rsidDel="00223026" w:rsidRDefault="002D4A20" w:rsidP="00717930">
            <w:pPr>
              <w:pStyle w:val="TableParagraph"/>
              <w:ind w:left="84"/>
            </w:pPr>
          </w:p>
        </w:tc>
        <w:tc>
          <w:tcPr>
            <w:tcW w:w="1706" w:type="dxa"/>
          </w:tcPr>
          <w:p w14:paraId="00783846" w14:textId="77777777" w:rsidR="002D4A20" w:rsidRPr="00634A56" w:rsidRDefault="002D4A20" w:rsidP="00717930">
            <w:pPr>
              <w:pStyle w:val="TableParagraph"/>
            </w:pPr>
          </w:p>
        </w:tc>
        <w:tc>
          <w:tcPr>
            <w:tcW w:w="1706" w:type="dxa"/>
          </w:tcPr>
          <w:p w14:paraId="1F139499" w14:textId="77777777" w:rsidR="002D4A20" w:rsidRPr="00634A56" w:rsidRDefault="002D4A20" w:rsidP="00717930">
            <w:pPr>
              <w:pStyle w:val="TableParagraph"/>
            </w:pPr>
          </w:p>
        </w:tc>
        <w:tc>
          <w:tcPr>
            <w:tcW w:w="2210" w:type="dxa"/>
            <w:tcBorders>
              <w:right w:val="nil"/>
            </w:tcBorders>
          </w:tcPr>
          <w:p w14:paraId="4D3869C7" w14:textId="77777777" w:rsidR="002D4A20" w:rsidRPr="00634A56" w:rsidDel="00223026" w:rsidRDefault="002D4A20" w:rsidP="00717930">
            <w:pPr>
              <w:pStyle w:val="TableParagraph"/>
              <w:ind w:left="84"/>
            </w:pPr>
          </w:p>
        </w:tc>
      </w:tr>
      <w:tr w:rsidR="002D4A20" w:rsidRPr="00634A56" w14:paraId="2A16355F" w14:textId="77777777" w:rsidTr="00CC3B32">
        <w:tc>
          <w:tcPr>
            <w:tcW w:w="1710" w:type="dxa"/>
            <w:vMerge/>
            <w:tcBorders>
              <w:left w:val="nil"/>
            </w:tcBorders>
          </w:tcPr>
          <w:p w14:paraId="6FF643F2" w14:textId="77777777" w:rsidR="002D4A20" w:rsidRPr="00634A56" w:rsidRDefault="002D4A20" w:rsidP="00717930">
            <w:pPr>
              <w:pStyle w:val="TableParagraph"/>
            </w:pPr>
          </w:p>
        </w:tc>
        <w:tc>
          <w:tcPr>
            <w:tcW w:w="1710" w:type="dxa"/>
            <w:tcBorders>
              <w:left w:val="nil"/>
            </w:tcBorders>
          </w:tcPr>
          <w:p w14:paraId="559997D2" w14:textId="77777777" w:rsidR="002D4A20" w:rsidRPr="00634A56" w:rsidDel="002F768F" w:rsidRDefault="002D4A20" w:rsidP="00717930">
            <w:pPr>
              <w:pStyle w:val="TableParagraph"/>
              <w:ind w:right="86"/>
            </w:pPr>
            <w:r w:rsidRPr="00634A56">
              <w:t>Rabbits</w:t>
            </w:r>
          </w:p>
        </w:tc>
        <w:tc>
          <w:tcPr>
            <w:tcW w:w="3412" w:type="dxa"/>
          </w:tcPr>
          <w:p w14:paraId="00622557" w14:textId="77777777" w:rsidR="002D4A20" w:rsidRPr="00634A56" w:rsidDel="00C30F27" w:rsidRDefault="002D4A20" w:rsidP="00717930">
            <w:pPr>
              <w:pStyle w:val="TableParagraph"/>
              <w:ind w:left="84"/>
            </w:pPr>
            <w:r w:rsidRPr="00634A56">
              <w:t>All categories of rabbits</w:t>
            </w:r>
          </w:p>
        </w:tc>
        <w:tc>
          <w:tcPr>
            <w:tcW w:w="1706" w:type="dxa"/>
          </w:tcPr>
          <w:p w14:paraId="503F2A1C" w14:textId="77777777" w:rsidR="002D4A20" w:rsidRPr="00634A56" w:rsidDel="00223026" w:rsidRDefault="002D4A20" w:rsidP="00717930">
            <w:pPr>
              <w:pStyle w:val="TableParagraph"/>
              <w:ind w:left="84"/>
            </w:pPr>
          </w:p>
        </w:tc>
        <w:tc>
          <w:tcPr>
            <w:tcW w:w="1706" w:type="dxa"/>
          </w:tcPr>
          <w:p w14:paraId="223F5429" w14:textId="77777777" w:rsidR="002D4A20" w:rsidRPr="00634A56" w:rsidRDefault="002D4A20" w:rsidP="00717930">
            <w:pPr>
              <w:pStyle w:val="TableParagraph"/>
            </w:pPr>
          </w:p>
        </w:tc>
        <w:tc>
          <w:tcPr>
            <w:tcW w:w="1706" w:type="dxa"/>
          </w:tcPr>
          <w:p w14:paraId="728C5E8A" w14:textId="77777777" w:rsidR="002D4A20" w:rsidRPr="00634A56" w:rsidRDefault="002D4A20" w:rsidP="00717930">
            <w:pPr>
              <w:pStyle w:val="TableParagraph"/>
            </w:pPr>
          </w:p>
        </w:tc>
        <w:tc>
          <w:tcPr>
            <w:tcW w:w="2210" w:type="dxa"/>
            <w:tcBorders>
              <w:right w:val="nil"/>
            </w:tcBorders>
          </w:tcPr>
          <w:p w14:paraId="0E13D670" w14:textId="77777777" w:rsidR="002D4A20" w:rsidRPr="00634A56" w:rsidDel="00223026" w:rsidRDefault="002D4A20" w:rsidP="00717930">
            <w:pPr>
              <w:pStyle w:val="TableParagraph"/>
              <w:ind w:left="84"/>
            </w:pPr>
          </w:p>
        </w:tc>
      </w:tr>
      <w:tr w:rsidR="00C973B4" w:rsidRPr="00634A56" w14:paraId="4D2F6531" w14:textId="77777777" w:rsidTr="00CC3B32">
        <w:tc>
          <w:tcPr>
            <w:tcW w:w="1710" w:type="dxa"/>
            <w:vMerge w:val="restart"/>
            <w:tcBorders>
              <w:left w:val="nil"/>
            </w:tcBorders>
          </w:tcPr>
          <w:p w14:paraId="310A3735" w14:textId="77777777" w:rsidR="00C973B4" w:rsidRPr="00634A56" w:rsidRDefault="00C973B4" w:rsidP="00717930">
            <w:pPr>
              <w:pStyle w:val="TableParagraph"/>
            </w:pPr>
            <w:r w:rsidRPr="00634A56">
              <w:t>Leporids</w:t>
            </w:r>
          </w:p>
        </w:tc>
        <w:tc>
          <w:tcPr>
            <w:tcW w:w="1710" w:type="dxa"/>
            <w:tcBorders>
              <w:left w:val="nil"/>
            </w:tcBorders>
          </w:tcPr>
          <w:p w14:paraId="6FF4C0D8" w14:textId="77777777" w:rsidR="00C973B4" w:rsidRPr="00634A56" w:rsidDel="002F768F" w:rsidRDefault="00C973B4" w:rsidP="00717930">
            <w:pPr>
              <w:pStyle w:val="TableParagraph"/>
              <w:ind w:right="86"/>
            </w:pPr>
            <w:r w:rsidRPr="00634A56">
              <w:t>Growing leporids</w:t>
            </w:r>
          </w:p>
        </w:tc>
        <w:tc>
          <w:tcPr>
            <w:tcW w:w="3412" w:type="dxa"/>
          </w:tcPr>
          <w:p w14:paraId="1B972172" w14:textId="77777777" w:rsidR="00C973B4" w:rsidRPr="00634A56" w:rsidRDefault="00C973B4" w:rsidP="00717930">
            <w:pPr>
              <w:pStyle w:val="TableParagraph"/>
              <w:ind w:left="84"/>
            </w:pPr>
            <w:r w:rsidRPr="00634A56">
              <w:t>Females and males of:</w:t>
            </w:r>
          </w:p>
          <w:p w14:paraId="0FEAD960" w14:textId="77777777" w:rsidR="00C973B4" w:rsidRPr="00634A56" w:rsidRDefault="00C973B4" w:rsidP="00717930">
            <w:pPr>
              <w:pStyle w:val="TableParagraph"/>
              <w:numPr>
                <w:ilvl w:val="0"/>
                <w:numId w:val="10"/>
              </w:numPr>
              <w:ind w:left="180" w:right="111" w:hanging="96"/>
            </w:pPr>
            <w:r w:rsidRPr="00634A56">
              <w:t xml:space="preserve">leporid kits getting milk from </w:t>
            </w:r>
            <w:r w:rsidRPr="00634A56">
              <w:lastRenderedPageBreak/>
              <w:t>leporid does, reared for reproduction or meat production from birth until weaning (suckling leporids),</w:t>
            </w:r>
          </w:p>
          <w:p w14:paraId="3FA1EBE0" w14:textId="77777777" w:rsidR="00C973B4" w:rsidRPr="00634A56" w:rsidRDefault="00C973B4" w:rsidP="00717930">
            <w:pPr>
              <w:pStyle w:val="TableParagraph"/>
              <w:numPr>
                <w:ilvl w:val="0"/>
                <w:numId w:val="10"/>
              </w:numPr>
              <w:ind w:left="180" w:right="111" w:hanging="96"/>
            </w:pPr>
            <w:r w:rsidRPr="00634A56">
              <w:t>leporids for fattening, from the end of the weaning period until slaughter,</w:t>
            </w:r>
          </w:p>
          <w:p w14:paraId="41E2CC76" w14:textId="41CADF2E" w:rsidR="00C973B4" w:rsidRPr="00634A56" w:rsidDel="00C30F27" w:rsidRDefault="00C973B4" w:rsidP="00717930">
            <w:pPr>
              <w:pStyle w:val="TableParagraph"/>
              <w:numPr>
                <w:ilvl w:val="0"/>
                <w:numId w:val="10"/>
              </w:numPr>
              <w:ind w:left="180" w:right="111" w:hanging="96"/>
            </w:pPr>
            <w:r w:rsidRPr="00634A56">
              <w:t>young leporids reared for reproduction, from the end of the weaning period until entry in the reproduction period</w:t>
            </w:r>
          </w:p>
        </w:tc>
        <w:tc>
          <w:tcPr>
            <w:tcW w:w="1706" w:type="dxa"/>
          </w:tcPr>
          <w:p w14:paraId="34CAADC6" w14:textId="77777777" w:rsidR="00C973B4" w:rsidRPr="00634A56" w:rsidDel="00223026" w:rsidRDefault="00C973B4" w:rsidP="00717930">
            <w:pPr>
              <w:pStyle w:val="TableParagraph"/>
              <w:ind w:left="84"/>
            </w:pPr>
          </w:p>
        </w:tc>
        <w:tc>
          <w:tcPr>
            <w:tcW w:w="1706" w:type="dxa"/>
          </w:tcPr>
          <w:p w14:paraId="5E7955C7" w14:textId="77777777" w:rsidR="00C973B4" w:rsidRPr="00634A56" w:rsidRDefault="00C973B4" w:rsidP="00717930">
            <w:pPr>
              <w:pStyle w:val="TableParagraph"/>
            </w:pPr>
          </w:p>
        </w:tc>
        <w:tc>
          <w:tcPr>
            <w:tcW w:w="1706" w:type="dxa"/>
          </w:tcPr>
          <w:p w14:paraId="6FDC8CC1" w14:textId="77777777" w:rsidR="00C973B4" w:rsidRPr="00634A56" w:rsidRDefault="00C973B4" w:rsidP="00717930">
            <w:pPr>
              <w:pStyle w:val="TableParagraph"/>
            </w:pPr>
          </w:p>
        </w:tc>
        <w:tc>
          <w:tcPr>
            <w:tcW w:w="2210" w:type="dxa"/>
            <w:tcBorders>
              <w:right w:val="nil"/>
            </w:tcBorders>
          </w:tcPr>
          <w:p w14:paraId="7B10C3AB" w14:textId="77777777" w:rsidR="00C973B4" w:rsidRPr="00634A56" w:rsidDel="00223026" w:rsidRDefault="00C973B4" w:rsidP="00717930">
            <w:pPr>
              <w:pStyle w:val="TableParagraph"/>
              <w:ind w:left="84"/>
            </w:pPr>
          </w:p>
        </w:tc>
      </w:tr>
      <w:tr w:rsidR="00C973B4" w:rsidRPr="00634A56" w14:paraId="584AA99E" w14:textId="77777777" w:rsidTr="00CC3B32">
        <w:tc>
          <w:tcPr>
            <w:tcW w:w="1710" w:type="dxa"/>
            <w:vMerge/>
            <w:tcBorders>
              <w:left w:val="nil"/>
            </w:tcBorders>
          </w:tcPr>
          <w:p w14:paraId="2E49DC33" w14:textId="77777777" w:rsidR="00C973B4" w:rsidRPr="00634A56" w:rsidRDefault="00C973B4" w:rsidP="00717930">
            <w:pPr>
              <w:pStyle w:val="TableParagraph"/>
            </w:pPr>
          </w:p>
        </w:tc>
        <w:tc>
          <w:tcPr>
            <w:tcW w:w="1710" w:type="dxa"/>
            <w:tcBorders>
              <w:left w:val="nil"/>
            </w:tcBorders>
          </w:tcPr>
          <w:p w14:paraId="62914A5F" w14:textId="77777777" w:rsidR="00C973B4" w:rsidRPr="00634A56" w:rsidDel="002F768F" w:rsidRDefault="00C973B4" w:rsidP="00717930">
            <w:pPr>
              <w:pStyle w:val="TableParagraph"/>
              <w:ind w:right="86"/>
            </w:pPr>
            <w:r w:rsidRPr="00634A56">
              <w:t>Leporid does</w:t>
            </w:r>
          </w:p>
        </w:tc>
        <w:tc>
          <w:tcPr>
            <w:tcW w:w="3412" w:type="dxa"/>
          </w:tcPr>
          <w:p w14:paraId="7ADF010A" w14:textId="092FAB94" w:rsidR="00C973B4" w:rsidRPr="00634A56" w:rsidDel="00C30F27" w:rsidRDefault="00C973B4" w:rsidP="00717930">
            <w:pPr>
              <w:pStyle w:val="TableParagraph"/>
              <w:ind w:left="84"/>
            </w:pPr>
            <w:r w:rsidRPr="00634A56">
              <w:t>Females for reproduction, which have mated or have been inseminated at least once</w:t>
            </w:r>
          </w:p>
        </w:tc>
        <w:tc>
          <w:tcPr>
            <w:tcW w:w="1706" w:type="dxa"/>
          </w:tcPr>
          <w:p w14:paraId="5837D75D" w14:textId="77777777" w:rsidR="00C973B4" w:rsidRPr="00634A56" w:rsidDel="00223026" w:rsidRDefault="00C973B4" w:rsidP="00717930">
            <w:pPr>
              <w:pStyle w:val="TableParagraph"/>
              <w:ind w:left="84"/>
            </w:pPr>
          </w:p>
        </w:tc>
        <w:tc>
          <w:tcPr>
            <w:tcW w:w="1706" w:type="dxa"/>
          </w:tcPr>
          <w:p w14:paraId="714DF901" w14:textId="77777777" w:rsidR="00C973B4" w:rsidRPr="00634A56" w:rsidRDefault="00C973B4" w:rsidP="00717930">
            <w:pPr>
              <w:pStyle w:val="TableParagraph"/>
            </w:pPr>
          </w:p>
        </w:tc>
        <w:tc>
          <w:tcPr>
            <w:tcW w:w="1706" w:type="dxa"/>
          </w:tcPr>
          <w:p w14:paraId="57567C9E" w14:textId="77777777" w:rsidR="00C973B4" w:rsidRPr="00634A56" w:rsidRDefault="00C973B4" w:rsidP="00717930">
            <w:pPr>
              <w:pStyle w:val="TableParagraph"/>
            </w:pPr>
          </w:p>
        </w:tc>
        <w:tc>
          <w:tcPr>
            <w:tcW w:w="2210" w:type="dxa"/>
            <w:tcBorders>
              <w:right w:val="nil"/>
            </w:tcBorders>
          </w:tcPr>
          <w:p w14:paraId="2BF7B0E9" w14:textId="77777777" w:rsidR="00C973B4" w:rsidRPr="00634A56" w:rsidDel="00223026" w:rsidRDefault="00C973B4" w:rsidP="00717930">
            <w:pPr>
              <w:pStyle w:val="TableParagraph"/>
              <w:ind w:left="84"/>
            </w:pPr>
          </w:p>
        </w:tc>
      </w:tr>
      <w:tr w:rsidR="00C973B4" w:rsidRPr="00634A56" w14:paraId="56FA68DF" w14:textId="77777777" w:rsidTr="00CC3B32">
        <w:tc>
          <w:tcPr>
            <w:tcW w:w="1710" w:type="dxa"/>
            <w:vMerge/>
            <w:tcBorders>
              <w:left w:val="nil"/>
            </w:tcBorders>
          </w:tcPr>
          <w:p w14:paraId="4359FD79" w14:textId="77777777" w:rsidR="00C973B4" w:rsidRPr="00634A56" w:rsidRDefault="00C973B4" w:rsidP="00717930">
            <w:pPr>
              <w:pStyle w:val="TableParagraph"/>
            </w:pPr>
          </w:p>
        </w:tc>
        <w:tc>
          <w:tcPr>
            <w:tcW w:w="1710" w:type="dxa"/>
            <w:tcBorders>
              <w:left w:val="nil"/>
            </w:tcBorders>
          </w:tcPr>
          <w:p w14:paraId="6E5DD416" w14:textId="77777777" w:rsidR="00C973B4" w:rsidRPr="00634A56" w:rsidDel="002F768F" w:rsidRDefault="00C973B4" w:rsidP="00717930">
            <w:pPr>
              <w:pStyle w:val="TableParagraph"/>
              <w:ind w:right="86"/>
            </w:pPr>
            <w:r w:rsidRPr="00634A56">
              <w:t>Leporid bucks</w:t>
            </w:r>
          </w:p>
        </w:tc>
        <w:tc>
          <w:tcPr>
            <w:tcW w:w="3412" w:type="dxa"/>
          </w:tcPr>
          <w:p w14:paraId="209E34A0" w14:textId="29473C84" w:rsidR="00C973B4" w:rsidRPr="00634A56" w:rsidDel="00C30F27" w:rsidRDefault="00C973B4" w:rsidP="00717930">
            <w:pPr>
              <w:pStyle w:val="TableParagraph"/>
              <w:ind w:left="84"/>
            </w:pPr>
            <w:r w:rsidRPr="00634A56">
              <w:t>Males for reproduction, from entry in the reproduction period</w:t>
            </w:r>
          </w:p>
        </w:tc>
        <w:tc>
          <w:tcPr>
            <w:tcW w:w="1706" w:type="dxa"/>
          </w:tcPr>
          <w:p w14:paraId="70558F80" w14:textId="77777777" w:rsidR="00C973B4" w:rsidRPr="00634A56" w:rsidDel="00223026" w:rsidRDefault="00C973B4" w:rsidP="00717930">
            <w:pPr>
              <w:pStyle w:val="TableParagraph"/>
              <w:ind w:left="84"/>
            </w:pPr>
          </w:p>
        </w:tc>
        <w:tc>
          <w:tcPr>
            <w:tcW w:w="1706" w:type="dxa"/>
          </w:tcPr>
          <w:p w14:paraId="1D6F163E" w14:textId="77777777" w:rsidR="00C973B4" w:rsidRPr="00634A56" w:rsidRDefault="00C973B4" w:rsidP="00717930">
            <w:pPr>
              <w:pStyle w:val="TableParagraph"/>
            </w:pPr>
          </w:p>
        </w:tc>
        <w:tc>
          <w:tcPr>
            <w:tcW w:w="1706" w:type="dxa"/>
          </w:tcPr>
          <w:p w14:paraId="49B4FC00" w14:textId="77777777" w:rsidR="00C973B4" w:rsidRPr="00634A56" w:rsidRDefault="00C973B4" w:rsidP="00717930">
            <w:pPr>
              <w:pStyle w:val="TableParagraph"/>
            </w:pPr>
          </w:p>
        </w:tc>
        <w:tc>
          <w:tcPr>
            <w:tcW w:w="2210" w:type="dxa"/>
            <w:tcBorders>
              <w:right w:val="nil"/>
            </w:tcBorders>
          </w:tcPr>
          <w:p w14:paraId="3F345DAC" w14:textId="77777777" w:rsidR="00C973B4" w:rsidRPr="00634A56" w:rsidDel="00223026" w:rsidRDefault="00C973B4" w:rsidP="00717930">
            <w:pPr>
              <w:pStyle w:val="TableParagraph"/>
              <w:ind w:left="84"/>
            </w:pPr>
          </w:p>
        </w:tc>
      </w:tr>
      <w:tr w:rsidR="00C973B4" w:rsidRPr="00634A56" w14:paraId="12B998E6" w14:textId="77777777" w:rsidTr="00CC3B32">
        <w:tc>
          <w:tcPr>
            <w:tcW w:w="1710" w:type="dxa"/>
            <w:vMerge/>
            <w:tcBorders>
              <w:left w:val="nil"/>
            </w:tcBorders>
          </w:tcPr>
          <w:p w14:paraId="62AA0E50" w14:textId="77777777" w:rsidR="00C973B4" w:rsidRPr="00634A56" w:rsidRDefault="00C973B4" w:rsidP="00C973B4">
            <w:pPr>
              <w:pStyle w:val="TableParagraph"/>
            </w:pPr>
          </w:p>
        </w:tc>
        <w:tc>
          <w:tcPr>
            <w:tcW w:w="1710" w:type="dxa"/>
            <w:tcBorders>
              <w:left w:val="nil"/>
            </w:tcBorders>
          </w:tcPr>
          <w:p w14:paraId="30F40B06" w14:textId="4A60AC16" w:rsidR="00C973B4" w:rsidRPr="00634A56" w:rsidRDefault="00C973B4" w:rsidP="00C973B4">
            <w:pPr>
              <w:pStyle w:val="TableParagraph"/>
              <w:ind w:right="86"/>
            </w:pPr>
            <w:r w:rsidRPr="00634A56">
              <w:t>Leporids</w:t>
            </w:r>
          </w:p>
        </w:tc>
        <w:tc>
          <w:tcPr>
            <w:tcW w:w="3412" w:type="dxa"/>
          </w:tcPr>
          <w:p w14:paraId="1D57B79A" w14:textId="79B6B6A8" w:rsidR="00C973B4" w:rsidRPr="00634A56" w:rsidRDefault="00C973B4" w:rsidP="00C973B4">
            <w:pPr>
              <w:pStyle w:val="TableParagraph"/>
              <w:ind w:left="84"/>
            </w:pPr>
            <w:r w:rsidRPr="00634A56">
              <w:t>All species and categories of leporids</w:t>
            </w:r>
          </w:p>
        </w:tc>
        <w:tc>
          <w:tcPr>
            <w:tcW w:w="1706" w:type="dxa"/>
          </w:tcPr>
          <w:p w14:paraId="492B614B" w14:textId="77777777" w:rsidR="00C973B4" w:rsidRPr="00634A56" w:rsidDel="00223026" w:rsidRDefault="00C973B4" w:rsidP="00C973B4">
            <w:pPr>
              <w:pStyle w:val="TableParagraph"/>
              <w:ind w:left="84"/>
            </w:pPr>
          </w:p>
        </w:tc>
        <w:tc>
          <w:tcPr>
            <w:tcW w:w="1706" w:type="dxa"/>
          </w:tcPr>
          <w:p w14:paraId="204045A0" w14:textId="77777777" w:rsidR="00C973B4" w:rsidRPr="00634A56" w:rsidRDefault="00C973B4" w:rsidP="00C973B4">
            <w:pPr>
              <w:pStyle w:val="TableParagraph"/>
            </w:pPr>
          </w:p>
        </w:tc>
        <w:tc>
          <w:tcPr>
            <w:tcW w:w="1706" w:type="dxa"/>
          </w:tcPr>
          <w:p w14:paraId="5CBBDA9F" w14:textId="77777777" w:rsidR="00C973B4" w:rsidRPr="00634A56" w:rsidRDefault="00C973B4" w:rsidP="00C973B4">
            <w:pPr>
              <w:pStyle w:val="TableParagraph"/>
            </w:pPr>
          </w:p>
        </w:tc>
        <w:tc>
          <w:tcPr>
            <w:tcW w:w="2210" w:type="dxa"/>
            <w:tcBorders>
              <w:right w:val="nil"/>
            </w:tcBorders>
          </w:tcPr>
          <w:p w14:paraId="2DBEFB40" w14:textId="77777777" w:rsidR="00C973B4" w:rsidRPr="00634A56" w:rsidDel="00223026" w:rsidRDefault="00C973B4" w:rsidP="00C973B4">
            <w:pPr>
              <w:pStyle w:val="TableParagraph"/>
              <w:ind w:left="84"/>
            </w:pPr>
          </w:p>
        </w:tc>
      </w:tr>
    </w:tbl>
    <w:p w14:paraId="28FB919F" w14:textId="77777777" w:rsidR="00C973B4" w:rsidRPr="00634A56" w:rsidRDefault="00C973B4" w:rsidP="00497799">
      <w:pPr>
        <w:spacing w:after="120"/>
        <w:ind w:left="1440" w:hanging="1440"/>
        <w:rPr>
          <w:rFonts w:ascii="Times New Roman" w:hAnsi="Times New Roman"/>
        </w:rPr>
      </w:pPr>
    </w:p>
    <w:p w14:paraId="2E6910B8" w14:textId="38C07FAE" w:rsidR="00E43F49" w:rsidRPr="00634A56" w:rsidRDefault="00E43F49" w:rsidP="00717930">
      <w:pPr>
        <w:pStyle w:val="Listeafsnit"/>
        <w:numPr>
          <w:ilvl w:val="0"/>
          <w:numId w:val="4"/>
        </w:numPr>
        <w:ind w:left="240" w:hanging="240"/>
        <w:rPr>
          <w:b/>
          <w:bCs/>
        </w:rPr>
      </w:pPr>
      <w:r w:rsidRPr="00634A56">
        <w:rPr>
          <w:b/>
          <w:bCs/>
        </w:rPr>
        <w:t>Equines (Equidae)</w:t>
      </w:r>
    </w:p>
    <w:p w14:paraId="27CE4973" w14:textId="77777777" w:rsidR="00E43F49" w:rsidRPr="00634A56" w:rsidRDefault="00E43F49" w:rsidP="00717930">
      <w:pPr>
        <w:pStyle w:val="Brdtekst"/>
        <w:ind w:left="720"/>
        <w:rPr>
          <w:sz w:val="22"/>
          <w:szCs w:val="22"/>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3CC3A3D0" w14:textId="77777777" w:rsidTr="00B10963">
        <w:tc>
          <w:tcPr>
            <w:tcW w:w="1710" w:type="dxa"/>
            <w:vMerge w:val="restart"/>
            <w:tcBorders>
              <w:left w:val="nil"/>
            </w:tcBorders>
            <w:vAlign w:val="center"/>
          </w:tcPr>
          <w:p w14:paraId="2FE4911A"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6E9F617E" w14:textId="77777777" w:rsidR="00E43F49" w:rsidRPr="00634A56" w:rsidRDefault="00E43F49" w:rsidP="00B10963">
            <w:pPr>
              <w:pStyle w:val="TableParagraph"/>
              <w:jc w:val="center"/>
            </w:pPr>
            <w:r w:rsidRPr="00634A56">
              <w:t>Animal category</w:t>
            </w:r>
          </w:p>
        </w:tc>
        <w:tc>
          <w:tcPr>
            <w:tcW w:w="3412" w:type="dxa"/>
            <w:vMerge w:val="restart"/>
            <w:vAlign w:val="center"/>
          </w:tcPr>
          <w:p w14:paraId="736C10D0" w14:textId="77777777" w:rsidR="00E43F49" w:rsidRPr="00634A56" w:rsidRDefault="00E43F49" w:rsidP="00F42779">
            <w:pPr>
              <w:pStyle w:val="TableParagraph"/>
              <w:jc w:val="center"/>
            </w:pPr>
            <w:r w:rsidRPr="00634A56">
              <w:t>Definition of the animal category</w:t>
            </w:r>
          </w:p>
        </w:tc>
        <w:tc>
          <w:tcPr>
            <w:tcW w:w="5118" w:type="dxa"/>
            <w:gridSpan w:val="3"/>
            <w:vAlign w:val="center"/>
          </w:tcPr>
          <w:p w14:paraId="13CDE716"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Pr>
                <w:spacing w:val="-2"/>
                <w:w w:val="105"/>
              </w:rPr>
              <w:t>weight/age in the category</w:t>
            </w:r>
          </w:p>
        </w:tc>
        <w:tc>
          <w:tcPr>
            <w:tcW w:w="2210" w:type="dxa"/>
            <w:vMerge w:val="restart"/>
            <w:tcBorders>
              <w:right w:val="nil"/>
            </w:tcBorders>
            <w:vAlign w:val="center"/>
          </w:tcPr>
          <w:p w14:paraId="5D2703A4" w14:textId="5504FF7D"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7AFA7114" w14:textId="77777777" w:rsidTr="00B10963">
        <w:tc>
          <w:tcPr>
            <w:tcW w:w="1710" w:type="dxa"/>
            <w:vMerge/>
            <w:tcBorders>
              <w:left w:val="nil"/>
            </w:tcBorders>
            <w:vAlign w:val="center"/>
          </w:tcPr>
          <w:p w14:paraId="3870385B"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442ED413"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538AAEA6" w14:textId="77777777" w:rsidR="00E43F49" w:rsidRPr="00634A56" w:rsidRDefault="00E43F49" w:rsidP="00B10963">
            <w:pPr>
              <w:jc w:val="center"/>
              <w:rPr>
                <w:rFonts w:ascii="Times New Roman" w:hAnsi="Times New Roman"/>
              </w:rPr>
            </w:pPr>
          </w:p>
        </w:tc>
        <w:tc>
          <w:tcPr>
            <w:tcW w:w="1706" w:type="dxa"/>
            <w:vAlign w:val="center"/>
          </w:tcPr>
          <w:p w14:paraId="0A5AF6AB" w14:textId="77777777" w:rsidR="00E43F49" w:rsidRPr="00634A56" w:rsidRDefault="00E43F49" w:rsidP="00B10963">
            <w:pPr>
              <w:pStyle w:val="TableParagraph"/>
              <w:ind w:left="29" w:right="30"/>
              <w:jc w:val="center"/>
            </w:pPr>
            <w:r w:rsidRPr="00634A56">
              <w:t>Period</w:t>
            </w:r>
          </w:p>
        </w:tc>
        <w:tc>
          <w:tcPr>
            <w:tcW w:w="1706" w:type="dxa"/>
            <w:vAlign w:val="center"/>
          </w:tcPr>
          <w:p w14:paraId="5EB5A1DC" w14:textId="77777777" w:rsidR="00E43F49" w:rsidRPr="00634A56" w:rsidRDefault="00E43F49" w:rsidP="00B10963">
            <w:pPr>
              <w:pStyle w:val="TableParagraph"/>
              <w:ind w:left="29" w:right="30"/>
              <w:jc w:val="center"/>
            </w:pPr>
            <w:r w:rsidRPr="00634A56">
              <w:t>Age</w:t>
            </w:r>
          </w:p>
        </w:tc>
        <w:tc>
          <w:tcPr>
            <w:tcW w:w="1706" w:type="dxa"/>
            <w:vAlign w:val="center"/>
          </w:tcPr>
          <w:p w14:paraId="790F6769"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5EFF15F6" w14:textId="77777777" w:rsidR="00E43F49" w:rsidRPr="00634A56" w:rsidRDefault="00E43F49" w:rsidP="00B10963">
            <w:pPr>
              <w:jc w:val="center"/>
              <w:rPr>
                <w:rFonts w:ascii="Times New Roman" w:hAnsi="Times New Roman"/>
              </w:rPr>
            </w:pPr>
          </w:p>
        </w:tc>
      </w:tr>
      <w:tr w:rsidR="00E43F49" w:rsidRPr="00634A56" w14:paraId="6C5FBDD9" w14:textId="77777777" w:rsidTr="00CC3B32">
        <w:tc>
          <w:tcPr>
            <w:tcW w:w="1710" w:type="dxa"/>
            <w:tcBorders>
              <w:left w:val="nil"/>
            </w:tcBorders>
          </w:tcPr>
          <w:p w14:paraId="74D10FFD" w14:textId="77777777" w:rsidR="00E43F49" w:rsidRPr="00634A56" w:rsidRDefault="00E43F49" w:rsidP="00717930">
            <w:pPr>
              <w:pStyle w:val="TableParagraph"/>
            </w:pPr>
            <w:r w:rsidRPr="00634A56">
              <w:t>Horses</w:t>
            </w:r>
          </w:p>
        </w:tc>
        <w:tc>
          <w:tcPr>
            <w:tcW w:w="1710" w:type="dxa"/>
            <w:tcBorders>
              <w:left w:val="nil"/>
            </w:tcBorders>
          </w:tcPr>
          <w:p w14:paraId="135F4357" w14:textId="77777777" w:rsidR="00E43F49" w:rsidRPr="00634A56" w:rsidRDefault="00E43F49" w:rsidP="00717930">
            <w:pPr>
              <w:pStyle w:val="TableParagraph"/>
            </w:pPr>
          </w:p>
        </w:tc>
        <w:tc>
          <w:tcPr>
            <w:tcW w:w="3412" w:type="dxa"/>
          </w:tcPr>
          <w:p w14:paraId="48A71FC5" w14:textId="77777777" w:rsidR="00E43F49" w:rsidRPr="00634A56" w:rsidRDefault="00E43F49" w:rsidP="00717930">
            <w:pPr>
              <w:pStyle w:val="TableParagraph"/>
              <w:ind w:left="84"/>
            </w:pPr>
          </w:p>
        </w:tc>
        <w:tc>
          <w:tcPr>
            <w:tcW w:w="1706" w:type="dxa"/>
          </w:tcPr>
          <w:p w14:paraId="4E7AA720" w14:textId="77777777" w:rsidR="00E43F49" w:rsidRPr="00634A56" w:rsidRDefault="00E43F49" w:rsidP="00717930">
            <w:pPr>
              <w:pStyle w:val="TableParagraph"/>
            </w:pPr>
          </w:p>
        </w:tc>
        <w:tc>
          <w:tcPr>
            <w:tcW w:w="1706" w:type="dxa"/>
          </w:tcPr>
          <w:p w14:paraId="526A594E" w14:textId="77777777" w:rsidR="00E43F49" w:rsidRPr="00634A56" w:rsidRDefault="00E43F49" w:rsidP="00717930">
            <w:pPr>
              <w:pStyle w:val="TableParagraph"/>
            </w:pPr>
          </w:p>
        </w:tc>
        <w:tc>
          <w:tcPr>
            <w:tcW w:w="1706" w:type="dxa"/>
          </w:tcPr>
          <w:p w14:paraId="54F0E7A4" w14:textId="77777777" w:rsidR="00E43F49" w:rsidRPr="00634A56" w:rsidRDefault="00E43F49" w:rsidP="00717930">
            <w:pPr>
              <w:pStyle w:val="TableParagraph"/>
            </w:pPr>
          </w:p>
        </w:tc>
        <w:tc>
          <w:tcPr>
            <w:tcW w:w="2210" w:type="dxa"/>
            <w:tcBorders>
              <w:right w:val="nil"/>
            </w:tcBorders>
          </w:tcPr>
          <w:p w14:paraId="38F36468" w14:textId="77777777" w:rsidR="00E43F49" w:rsidRPr="00634A56" w:rsidRDefault="00E43F49" w:rsidP="00717930">
            <w:pPr>
              <w:pStyle w:val="TableParagraph"/>
              <w:ind w:left="84"/>
            </w:pPr>
          </w:p>
        </w:tc>
      </w:tr>
      <w:tr w:rsidR="00E43F49" w:rsidRPr="00634A56" w14:paraId="5109E558" w14:textId="77777777" w:rsidTr="00CC3B32">
        <w:tc>
          <w:tcPr>
            <w:tcW w:w="1710" w:type="dxa"/>
            <w:tcBorders>
              <w:left w:val="nil"/>
            </w:tcBorders>
          </w:tcPr>
          <w:p w14:paraId="30032665" w14:textId="77777777" w:rsidR="00E43F49" w:rsidRPr="00634A56" w:rsidRDefault="00E43F49" w:rsidP="00717930">
            <w:pPr>
              <w:pStyle w:val="TableParagraph"/>
            </w:pPr>
            <w:r w:rsidRPr="00634A56">
              <w:t>Equines</w:t>
            </w:r>
          </w:p>
        </w:tc>
        <w:tc>
          <w:tcPr>
            <w:tcW w:w="1710" w:type="dxa"/>
            <w:tcBorders>
              <w:left w:val="nil"/>
            </w:tcBorders>
          </w:tcPr>
          <w:p w14:paraId="03E4AE36" w14:textId="77777777" w:rsidR="00E43F49" w:rsidRPr="00634A56" w:rsidDel="00223026" w:rsidRDefault="00E43F49" w:rsidP="00717930">
            <w:pPr>
              <w:pStyle w:val="TableParagraph"/>
            </w:pPr>
          </w:p>
        </w:tc>
        <w:tc>
          <w:tcPr>
            <w:tcW w:w="3412" w:type="dxa"/>
          </w:tcPr>
          <w:p w14:paraId="76FC05F6" w14:textId="77777777" w:rsidR="00E43F49" w:rsidRPr="00634A56" w:rsidDel="00F9160B" w:rsidRDefault="00E43F49" w:rsidP="00717930">
            <w:pPr>
              <w:pStyle w:val="TableParagraph"/>
              <w:ind w:left="84"/>
            </w:pPr>
            <w:r w:rsidRPr="00634A56">
              <w:t>All species of equines</w:t>
            </w:r>
          </w:p>
        </w:tc>
        <w:tc>
          <w:tcPr>
            <w:tcW w:w="1706" w:type="dxa"/>
          </w:tcPr>
          <w:p w14:paraId="3D7D9EFC" w14:textId="77777777" w:rsidR="00E43F49" w:rsidRPr="00634A56" w:rsidRDefault="00E43F49" w:rsidP="00717930">
            <w:pPr>
              <w:pStyle w:val="TableParagraph"/>
            </w:pPr>
          </w:p>
        </w:tc>
        <w:tc>
          <w:tcPr>
            <w:tcW w:w="1706" w:type="dxa"/>
          </w:tcPr>
          <w:p w14:paraId="174903B0" w14:textId="77777777" w:rsidR="00E43F49" w:rsidRPr="00634A56" w:rsidRDefault="00E43F49" w:rsidP="00717930">
            <w:pPr>
              <w:pStyle w:val="TableParagraph"/>
            </w:pPr>
          </w:p>
        </w:tc>
        <w:tc>
          <w:tcPr>
            <w:tcW w:w="1706" w:type="dxa"/>
          </w:tcPr>
          <w:p w14:paraId="671F3E1E" w14:textId="77777777" w:rsidR="00E43F49" w:rsidRPr="00634A56" w:rsidRDefault="00E43F49" w:rsidP="00717930">
            <w:pPr>
              <w:pStyle w:val="TableParagraph"/>
            </w:pPr>
          </w:p>
        </w:tc>
        <w:tc>
          <w:tcPr>
            <w:tcW w:w="2210" w:type="dxa"/>
            <w:tcBorders>
              <w:right w:val="nil"/>
            </w:tcBorders>
          </w:tcPr>
          <w:p w14:paraId="349EF42B" w14:textId="77777777" w:rsidR="00E43F49" w:rsidRPr="00634A56" w:rsidRDefault="00E43F49" w:rsidP="00717930">
            <w:pPr>
              <w:pStyle w:val="TableParagraph"/>
              <w:ind w:left="84"/>
            </w:pPr>
          </w:p>
        </w:tc>
      </w:tr>
    </w:tbl>
    <w:p w14:paraId="045055FB" w14:textId="77777777" w:rsidR="00E95478" w:rsidRPr="00634A56" w:rsidRDefault="00E95478" w:rsidP="00497799">
      <w:pPr>
        <w:spacing w:after="120"/>
        <w:ind w:left="1440" w:hanging="1440"/>
        <w:rPr>
          <w:rFonts w:ascii="Times New Roman" w:hAnsi="Times New Roman"/>
        </w:rPr>
      </w:pPr>
    </w:p>
    <w:p w14:paraId="5776CD88" w14:textId="77777777" w:rsidR="00E43F49" w:rsidRPr="00634A56" w:rsidRDefault="00E43F49" w:rsidP="00717930">
      <w:pPr>
        <w:pStyle w:val="Listeafsnit"/>
        <w:numPr>
          <w:ilvl w:val="0"/>
          <w:numId w:val="4"/>
        </w:numPr>
        <w:ind w:left="240" w:hanging="240"/>
        <w:rPr>
          <w:b/>
          <w:bCs/>
        </w:rPr>
      </w:pPr>
      <w:r w:rsidRPr="00634A56">
        <w:rPr>
          <w:b/>
          <w:bCs/>
        </w:rPr>
        <w:t>Other food-producing animals</w:t>
      </w:r>
    </w:p>
    <w:p w14:paraId="5EF00F71" w14:textId="77777777" w:rsidR="00E43F49" w:rsidRPr="00634A56" w:rsidRDefault="00E43F49" w:rsidP="00717930">
      <w:pPr>
        <w:pStyle w:val="Brdtekst"/>
        <w:ind w:left="720"/>
        <w:rPr>
          <w:sz w:val="22"/>
          <w:szCs w:val="22"/>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0538675C" w14:textId="77777777" w:rsidTr="00B10963">
        <w:tc>
          <w:tcPr>
            <w:tcW w:w="1710" w:type="dxa"/>
            <w:vMerge w:val="restart"/>
            <w:tcBorders>
              <w:left w:val="nil"/>
            </w:tcBorders>
            <w:vAlign w:val="center"/>
          </w:tcPr>
          <w:p w14:paraId="3A8D5D4F"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5C4171D2" w14:textId="77777777" w:rsidR="00E43F49" w:rsidRPr="00634A56" w:rsidRDefault="00E43F49" w:rsidP="00B10963">
            <w:pPr>
              <w:pStyle w:val="TableParagraph"/>
              <w:jc w:val="center"/>
            </w:pPr>
            <w:r w:rsidRPr="00634A56">
              <w:t>Animal category</w:t>
            </w:r>
          </w:p>
        </w:tc>
        <w:tc>
          <w:tcPr>
            <w:tcW w:w="3412" w:type="dxa"/>
            <w:vMerge w:val="restart"/>
            <w:vAlign w:val="center"/>
          </w:tcPr>
          <w:p w14:paraId="55B86220" w14:textId="77777777" w:rsidR="00E43F49" w:rsidRPr="00634A56" w:rsidRDefault="00E43F49" w:rsidP="00F42779">
            <w:pPr>
              <w:pStyle w:val="TableParagraph"/>
              <w:jc w:val="center"/>
            </w:pPr>
            <w:r w:rsidRPr="00634A56">
              <w:t>Definition of the animal category</w:t>
            </w:r>
          </w:p>
        </w:tc>
        <w:tc>
          <w:tcPr>
            <w:tcW w:w="5118" w:type="dxa"/>
            <w:gridSpan w:val="3"/>
            <w:vAlign w:val="center"/>
          </w:tcPr>
          <w:p w14:paraId="1D99417D"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sidDel="004C5925">
              <w:rPr>
                <w:w w:val="105"/>
              </w:rPr>
              <w:t>duration</w:t>
            </w:r>
            <w:r w:rsidRPr="00634A56" w:rsidDel="004C5925">
              <w:rPr>
                <w:spacing w:val="23"/>
                <w:w w:val="105"/>
              </w:rPr>
              <w:t xml:space="preserve"> </w:t>
            </w:r>
            <w:r w:rsidRPr="00634A56" w:rsidDel="004C5925">
              <w:rPr>
                <w:w w:val="105"/>
              </w:rPr>
              <w:t>period</w:t>
            </w:r>
            <w:r w:rsidRPr="00634A56" w:rsidDel="004C5925">
              <w:rPr>
                <w:spacing w:val="25"/>
                <w:w w:val="105"/>
              </w:rPr>
              <w:t xml:space="preserve"> </w:t>
            </w:r>
            <w:r w:rsidRPr="00634A56" w:rsidDel="004C5925">
              <w:rPr>
                <w:spacing w:val="-2"/>
                <w:w w:val="105"/>
              </w:rPr>
              <w:t>(</w:t>
            </w:r>
            <w:r w:rsidRPr="00634A56">
              <w:rPr>
                <w:spacing w:val="-2"/>
                <w:w w:val="105"/>
              </w:rPr>
              <w:t>weight/age</w:t>
            </w:r>
            <w:r w:rsidRPr="00634A56" w:rsidDel="004C5925">
              <w:rPr>
                <w:spacing w:val="-2"/>
                <w:w w:val="105"/>
              </w:rPr>
              <w:t>)</w:t>
            </w:r>
            <w:r w:rsidRPr="00634A56">
              <w:rPr>
                <w:spacing w:val="-2"/>
                <w:w w:val="105"/>
              </w:rPr>
              <w:t xml:space="preserve"> in the category</w:t>
            </w:r>
          </w:p>
        </w:tc>
        <w:tc>
          <w:tcPr>
            <w:tcW w:w="2210" w:type="dxa"/>
            <w:vMerge w:val="restart"/>
            <w:tcBorders>
              <w:right w:val="nil"/>
            </w:tcBorders>
            <w:vAlign w:val="center"/>
          </w:tcPr>
          <w:p w14:paraId="1B72266A" w14:textId="1A31B7C4"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606F822E" w14:textId="77777777" w:rsidTr="00B10963">
        <w:tc>
          <w:tcPr>
            <w:tcW w:w="1710" w:type="dxa"/>
            <w:vMerge/>
            <w:tcBorders>
              <w:left w:val="nil"/>
            </w:tcBorders>
            <w:vAlign w:val="center"/>
          </w:tcPr>
          <w:p w14:paraId="5FE1E666"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7850B6CF"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4B8228A5" w14:textId="77777777" w:rsidR="00E43F49" w:rsidRPr="00634A56" w:rsidRDefault="00E43F49" w:rsidP="00B10963">
            <w:pPr>
              <w:jc w:val="center"/>
              <w:rPr>
                <w:rFonts w:ascii="Times New Roman" w:hAnsi="Times New Roman"/>
              </w:rPr>
            </w:pPr>
          </w:p>
        </w:tc>
        <w:tc>
          <w:tcPr>
            <w:tcW w:w="1706" w:type="dxa"/>
            <w:vAlign w:val="center"/>
          </w:tcPr>
          <w:p w14:paraId="5B5E2F1C" w14:textId="77777777" w:rsidR="00E43F49" w:rsidRPr="00634A56" w:rsidRDefault="00E43F49" w:rsidP="00B10963">
            <w:pPr>
              <w:pStyle w:val="TableParagraph"/>
              <w:ind w:left="29" w:right="30"/>
              <w:jc w:val="center"/>
            </w:pPr>
            <w:r w:rsidRPr="00634A56">
              <w:t>Period</w:t>
            </w:r>
          </w:p>
        </w:tc>
        <w:tc>
          <w:tcPr>
            <w:tcW w:w="1706" w:type="dxa"/>
            <w:vAlign w:val="center"/>
          </w:tcPr>
          <w:p w14:paraId="474237F6" w14:textId="77777777" w:rsidR="00E43F49" w:rsidRPr="00634A56" w:rsidRDefault="00E43F49" w:rsidP="00B10963">
            <w:pPr>
              <w:pStyle w:val="TableParagraph"/>
              <w:ind w:left="29" w:right="30"/>
              <w:jc w:val="center"/>
            </w:pPr>
            <w:r w:rsidRPr="00634A56">
              <w:t>Age</w:t>
            </w:r>
          </w:p>
        </w:tc>
        <w:tc>
          <w:tcPr>
            <w:tcW w:w="1706" w:type="dxa"/>
            <w:vAlign w:val="center"/>
          </w:tcPr>
          <w:p w14:paraId="5269BCB2"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3D78DAD2" w14:textId="77777777" w:rsidR="00E43F49" w:rsidRPr="00634A56" w:rsidRDefault="00E43F49" w:rsidP="00B10963">
            <w:pPr>
              <w:jc w:val="center"/>
              <w:rPr>
                <w:rFonts w:ascii="Times New Roman" w:hAnsi="Times New Roman"/>
              </w:rPr>
            </w:pPr>
          </w:p>
        </w:tc>
      </w:tr>
      <w:tr w:rsidR="00E43F49" w:rsidRPr="00634A56" w14:paraId="23FEAEA4" w14:textId="77777777" w:rsidTr="00CC3B32">
        <w:tc>
          <w:tcPr>
            <w:tcW w:w="1710" w:type="dxa"/>
            <w:vMerge w:val="restart"/>
            <w:tcBorders>
              <w:left w:val="nil"/>
            </w:tcBorders>
          </w:tcPr>
          <w:p w14:paraId="30E1FB06" w14:textId="77777777" w:rsidR="00E43F49" w:rsidRPr="00634A56" w:rsidRDefault="00E43F49" w:rsidP="00717930">
            <w:pPr>
              <w:pStyle w:val="TableParagraph"/>
            </w:pPr>
            <w:r w:rsidRPr="00634A56">
              <w:t>Camelids</w:t>
            </w:r>
          </w:p>
        </w:tc>
        <w:tc>
          <w:tcPr>
            <w:tcW w:w="1710" w:type="dxa"/>
            <w:tcBorders>
              <w:left w:val="nil"/>
            </w:tcBorders>
          </w:tcPr>
          <w:p w14:paraId="6867E6A0" w14:textId="77777777" w:rsidR="00E43F49" w:rsidRPr="00634A56" w:rsidRDefault="00E43F49" w:rsidP="00717930">
            <w:pPr>
              <w:pStyle w:val="TableParagraph"/>
            </w:pPr>
            <w:r w:rsidRPr="00634A56">
              <w:t>Camelid calves for fattening</w:t>
            </w:r>
          </w:p>
        </w:tc>
        <w:tc>
          <w:tcPr>
            <w:tcW w:w="3412" w:type="dxa"/>
          </w:tcPr>
          <w:p w14:paraId="750772F8" w14:textId="77777777" w:rsidR="00E43F49" w:rsidRPr="00634A56" w:rsidRDefault="00E43F49" w:rsidP="00717930">
            <w:pPr>
              <w:pStyle w:val="TableParagraph"/>
              <w:ind w:left="84"/>
            </w:pPr>
            <w:r w:rsidRPr="00634A56">
              <w:t>In all camelid species, calves for meat production</w:t>
            </w:r>
          </w:p>
        </w:tc>
        <w:tc>
          <w:tcPr>
            <w:tcW w:w="1706" w:type="dxa"/>
          </w:tcPr>
          <w:p w14:paraId="39D2950C" w14:textId="33190B89" w:rsidR="00E43F49" w:rsidRPr="00634A56" w:rsidRDefault="00E43F49" w:rsidP="00717930">
            <w:pPr>
              <w:pStyle w:val="TableParagraph"/>
              <w:ind w:left="84"/>
            </w:pPr>
          </w:p>
        </w:tc>
        <w:tc>
          <w:tcPr>
            <w:tcW w:w="1706" w:type="dxa"/>
          </w:tcPr>
          <w:p w14:paraId="5EACB810" w14:textId="77777777" w:rsidR="00E43F49" w:rsidRPr="00634A56" w:rsidRDefault="00E43F49" w:rsidP="00717930">
            <w:pPr>
              <w:pStyle w:val="TableParagraph"/>
            </w:pPr>
          </w:p>
        </w:tc>
        <w:tc>
          <w:tcPr>
            <w:tcW w:w="1706" w:type="dxa"/>
          </w:tcPr>
          <w:p w14:paraId="231E1B53" w14:textId="1CA9A484" w:rsidR="00E43F49" w:rsidRPr="00634A56" w:rsidRDefault="00E43F49" w:rsidP="00717930">
            <w:pPr>
              <w:pStyle w:val="TableParagraph"/>
            </w:pPr>
          </w:p>
        </w:tc>
        <w:tc>
          <w:tcPr>
            <w:tcW w:w="2210" w:type="dxa"/>
            <w:tcBorders>
              <w:right w:val="nil"/>
            </w:tcBorders>
          </w:tcPr>
          <w:p w14:paraId="550B0D00" w14:textId="7C5D26E2" w:rsidR="00E43F49" w:rsidRPr="00634A56" w:rsidRDefault="00E43F49" w:rsidP="00717930">
            <w:pPr>
              <w:pStyle w:val="TableParagraph"/>
              <w:ind w:left="84"/>
            </w:pPr>
          </w:p>
        </w:tc>
      </w:tr>
      <w:tr w:rsidR="00E43F49" w:rsidRPr="00634A56" w14:paraId="2FB3D665" w14:textId="77777777" w:rsidTr="00CC3B32">
        <w:tc>
          <w:tcPr>
            <w:tcW w:w="1710" w:type="dxa"/>
            <w:vMerge/>
            <w:tcBorders>
              <w:left w:val="nil"/>
            </w:tcBorders>
          </w:tcPr>
          <w:p w14:paraId="7C7E83CB" w14:textId="77777777" w:rsidR="00E43F49" w:rsidRPr="00634A56" w:rsidDel="00443882" w:rsidRDefault="00E43F49" w:rsidP="00717930">
            <w:pPr>
              <w:pStyle w:val="TableParagraph"/>
            </w:pPr>
          </w:p>
        </w:tc>
        <w:tc>
          <w:tcPr>
            <w:tcW w:w="1710" w:type="dxa"/>
            <w:tcBorders>
              <w:left w:val="nil"/>
            </w:tcBorders>
          </w:tcPr>
          <w:p w14:paraId="1C93081F" w14:textId="77777777" w:rsidR="00E43F49" w:rsidRPr="00634A56" w:rsidRDefault="00E43F49" w:rsidP="00717930">
            <w:pPr>
              <w:pStyle w:val="TableParagraph"/>
              <w:ind w:left="-1"/>
            </w:pPr>
            <w:r w:rsidRPr="00634A56">
              <w:t>Camelid calves for rearing</w:t>
            </w:r>
          </w:p>
        </w:tc>
        <w:tc>
          <w:tcPr>
            <w:tcW w:w="3412" w:type="dxa"/>
          </w:tcPr>
          <w:p w14:paraId="4FAB4D06" w14:textId="11A41974" w:rsidR="00E43F49" w:rsidRPr="00634A56" w:rsidRDefault="00E43F49" w:rsidP="00717930">
            <w:pPr>
              <w:pStyle w:val="TableParagraph"/>
              <w:ind w:left="84"/>
            </w:pPr>
            <w:r w:rsidRPr="00634A56">
              <w:t>In all camelid species, calves reared for milk production/reproduction</w:t>
            </w:r>
          </w:p>
        </w:tc>
        <w:tc>
          <w:tcPr>
            <w:tcW w:w="1706" w:type="dxa"/>
          </w:tcPr>
          <w:p w14:paraId="79B6CF1F" w14:textId="77777777" w:rsidR="00E43F49" w:rsidRPr="00634A56" w:rsidRDefault="00E43F49" w:rsidP="00717930">
            <w:pPr>
              <w:pStyle w:val="TableParagraph"/>
              <w:ind w:left="84"/>
            </w:pPr>
          </w:p>
        </w:tc>
        <w:tc>
          <w:tcPr>
            <w:tcW w:w="1706" w:type="dxa"/>
          </w:tcPr>
          <w:p w14:paraId="7534C056" w14:textId="77777777" w:rsidR="00E43F49" w:rsidRPr="00634A56" w:rsidRDefault="00E43F49" w:rsidP="00717930">
            <w:pPr>
              <w:pStyle w:val="TableParagraph"/>
              <w:ind w:left="84"/>
            </w:pPr>
          </w:p>
        </w:tc>
        <w:tc>
          <w:tcPr>
            <w:tcW w:w="1706" w:type="dxa"/>
          </w:tcPr>
          <w:p w14:paraId="03C388A0" w14:textId="77777777" w:rsidR="00E43F49" w:rsidRPr="00634A56" w:rsidRDefault="00E43F49" w:rsidP="00717930">
            <w:pPr>
              <w:pStyle w:val="TableParagraph"/>
            </w:pPr>
          </w:p>
        </w:tc>
        <w:tc>
          <w:tcPr>
            <w:tcW w:w="2210" w:type="dxa"/>
            <w:tcBorders>
              <w:right w:val="nil"/>
            </w:tcBorders>
          </w:tcPr>
          <w:p w14:paraId="7F5D0C75" w14:textId="77777777" w:rsidR="00E43F49" w:rsidRPr="00634A56" w:rsidRDefault="00E43F49" w:rsidP="00717930">
            <w:pPr>
              <w:pStyle w:val="TableParagraph"/>
              <w:ind w:left="84"/>
            </w:pPr>
          </w:p>
        </w:tc>
      </w:tr>
      <w:tr w:rsidR="00E43F49" w:rsidRPr="00634A56" w14:paraId="7E64B63D" w14:textId="77777777" w:rsidTr="00CC3B32">
        <w:tc>
          <w:tcPr>
            <w:tcW w:w="1710" w:type="dxa"/>
            <w:vMerge/>
            <w:tcBorders>
              <w:left w:val="nil"/>
            </w:tcBorders>
          </w:tcPr>
          <w:p w14:paraId="2134BE21" w14:textId="77777777" w:rsidR="00E43F49" w:rsidRPr="00634A56" w:rsidRDefault="00E43F49" w:rsidP="00717930">
            <w:pPr>
              <w:pStyle w:val="TableParagraph"/>
            </w:pPr>
          </w:p>
        </w:tc>
        <w:tc>
          <w:tcPr>
            <w:tcW w:w="1710" w:type="dxa"/>
            <w:tcBorders>
              <w:left w:val="nil"/>
            </w:tcBorders>
          </w:tcPr>
          <w:p w14:paraId="7F6EBEDE" w14:textId="77777777" w:rsidR="00E43F49" w:rsidRPr="00634A56" w:rsidRDefault="00E43F49" w:rsidP="00717930">
            <w:pPr>
              <w:pStyle w:val="TableParagraph"/>
              <w:ind w:left="-1"/>
            </w:pPr>
            <w:r w:rsidRPr="00634A56">
              <w:t>Camelids for fattening</w:t>
            </w:r>
          </w:p>
        </w:tc>
        <w:tc>
          <w:tcPr>
            <w:tcW w:w="3412" w:type="dxa"/>
          </w:tcPr>
          <w:p w14:paraId="569D4468" w14:textId="77777777" w:rsidR="00E43F49" w:rsidRPr="00634A56" w:rsidRDefault="00E43F49" w:rsidP="00717930">
            <w:pPr>
              <w:pStyle w:val="TableParagraph"/>
              <w:ind w:left="84" w:right="111"/>
            </w:pPr>
            <w:r w:rsidRPr="00634A56">
              <w:t>In all camelid species, animals for meat production other than calves for fattening</w:t>
            </w:r>
          </w:p>
        </w:tc>
        <w:tc>
          <w:tcPr>
            <w:tcW w:w="1706" w:type="dxa"/>
          </w:tcPr>
          <w:p w14:paraId="6A562A10" w14:textId="77777777" w:rsidR="00E43F49" w:rsidRPr="00634A56" w:rsidRDefault="00E43F49" w:rsidP="00717930">
            <w:pPr>
              <w:pStyle w:val="TableParagraph"/>
              <w:ind w:left="84" w:right="74"/>
            </w:pPr>
          </w:p>
        </w:tc>
        <w:tc>
          <w:tcPr>
            <w:tcW w:w="1706" w:type="dxa"/>
          </w:tcPr>
          <w:p w14:paraId="06989151" w14:textId="77777777" w:rsidR="00E43F49" w:rsidRPr="00634A56" w:rsidRDefault="00E43F49" w:rsidP="00717930">
            <w:pPr>
              <w:pStyle w:val="TableParagraph"/>
              <w:jc w:val="center"/>
            </w:pPr>
          </w:p>
        </w:tc>
        <w:tc>
          <w:tcPr>
            <w:tcW w:w="1706" w:type="dxa"/>
          </w:tcPr>
          <w:p w14:paraId="260B7A50" w14:textId="77777777" w:rsidR="00E43F49" w:rsidRPr="00634A56" w:rsidRDefault="00E43F49" w:rsidP="00717930">
            <w:pPr>
              <w:pStyle w:val="TableParagraph"/>
            </w:pPr>
          </w:p>
        </w:tc>
        <w:tc>
          <w:tcPr>
            <w:tcW w:w="2210" w:type="dxa"/>
            <w:tcBorders>
              <w:right w:val="nil"/>
            </w:tcBorders>
          </w:tcPr>
          <w:p w14:paraId="21601725" w14:textId="77777777" w:rsidR="00E43F49" w:rsidRPr="00634A56" w:rsidRDefault="00E43F49" w:rsidP="00717930">
            <w:pPr>
              <w:pStyle w:val="TableParagraph"/>
              <w:ind w:left="84"/>
            </w:pPr>
          </w:p>
        </w:tc>
      </w:tr>
      <w:tr w:rsidR="00E43F49" w:rsidRPr="00634A56" w14:paraId="06726BB5" w14:textId="77777777" w:rsidTr="00CC3B32">
        <w:tc>
          <w:tcPr>
            <w:tcW w:w="1710" w:type="dxa"/>
            <w:vMerge/>
            <w:tcBorders>
              <w:left w:val="nil"/>
            </w:tcBorders>
          </w:tcPr>
          <w:p w14:paraId="78B02D28" w14:textId="77777777" w:rsidR="00E43F49" w:rsidRPr="00634A56" w:rsidRDefault="00E43F49" w:rsidP="00717930">
            <w:pPr>
              <w:pStyle w:val="TableParagraph"/>
            </w:pPr>
          </w:p>
        </w:tc>
        <w:tc>
          <w:tcPr>
            <w:tcW w:w="1710" w:type="dxa"/>
            <w:tcBorders>
              <w:left w:val="nil"/>
            </w:tcBorders>
          </w:tcPr>
          <w:p w14:paraId="19C1400F" w14:textId="77777777" w:rsidR="00E43F49" w:rsidRPr="00634A56" w:rsidRDefault="00E43F49" w:rsidP="00717930">
            <w:pPr>
              <w:pStyle w:val="TableParagraph"/>
              <w:ind w:right="86"/>
            </w:pPr>
            <w:r w:rsidRPr="00634A56">
              <w:t>Camelids reared for milk production or reproduction</w:t>
            </w:r>
          </w:p>
        </w:tc>
        <w:tc>
          <w:tcPr>
            <w:tcW w:w="3412" w:type="dxa"/>
          </w:tcPr>
          <w:p w14:paraId="25C341EA" w14:textId="77777777" w:rsidR="00E43F49" w:rsidRPr="00634A56" w:rsidRDefault="00E43F49" w:rsidP="00717930">
            <w:pPr>
              <w:pStyle w:val="TableParagraph"/>
              <w:ind w:left="84"/>
            </w:pPr>
            <w:r w:rsidRPr="00634A56">
              <w:t>In all camelid species, young female and male animals other than calves for rearing, reared for milk production or reproduction, until entry in the reproduction period</w:t>
            </w:r>
          </w:p>
        </w:tc>
        <w:tc>
          <w:tcPr>
            <w:tcW w:w="1706" w:type="dxa"/>
          </w:tcPr>
          <w:p w14:paraId="4EC465E7" w14:textId="77777777" w:rsidR="00E43F49" w:rsidRPr="00634A56" w:rsidRDefault="00E43F49" w:rsidP="00717930">
            <w:pPr>
              <w:pStyle w:val="TableParagraph"/>
              <w:ind w:left="84"/>
            </w:pPr>
          </w:p>
        </w:tc>
        <w:tc>
          <w:tcPr>
            <w:tcW w:w="1706" w:type="dxa"/>
          </w:tcPr>
          <w:p w14:paraId="5F863C16" w14:textId="77777777" w:rsidR="00E43F49" w:rsidRPr="00634A56" w:rsidRDefault="00E43F49" w:rsidP="00717930">
            <w:pPr>
              <w:pStyle w:val="TableParagraph"/>
            </w:pPr>
          </w:p>
        </w:tc>
        <w:tc>
          <w:tcPr>
            <w:tcW w:w="1706" w:type="dxa"/>
          </w:tcPr>
          <w:p w14:paraId="3BBC0AC8" w14:textId="77777777" w:rsidR="00E43F49" w:rsidRPr="00634A56" w:rsidRDefault="00E43F49" w:rsidP="00717930">
            <w:pPr>
              <w:pStyle w:val="TableParagraph"/>
            </w:pPr>
          </w:p>
        </w:tc>
        <w:tc>
          <w:tcPr>
            <w:tcW w:w="2210" w:type="dxa"/>
            <w:tcBorders>
              <w:right w:val="nil"/>
            </w:tcBorders>
          </w:tcPr>
          <w:p w14:paraId="37F67EFC" w14:textId="77777777" w:rsidR="00E43F49" w:rsidRPr="00634A56" w:rsidRDefault="00E43F49" w:rsidP="00717930">
            <w:pPr>
              <w:pStyle w:val="TableParagraph"/>
              <w:ind w:left="84"/>
            </w:pPr>
          </w:p>
        </w:tc>
      </w:tr>
      <w:tr w:rsidR="00E43F49" w:rsidRPr="00634A56" w14:paraId="1A89713F" w14:textId="77777777" w:rsidTr="00CC3B32">
        <w:tc>
          <w:tcPr>
            <w:tcW w:w="1710" w:type="dxa"/>
            <w:vMerge/>
            <w:tcBorders>
              <w:left w:val="nil"/>
            </w:tcBorders>
          </w:tcPr>
          <w:p w14:paraId="6E9AB047" w14:textId="77777777" w:rsidR="00E43F49" w:rsidRPr="00634A56" w:rsidRDefault="00E43F49" w:rsidP="00717930">
            <w:pPr>
              <w:pStyle w:val="TableParagraph"/>
            </w:pPr>
          </w:p>
        </w:tc>
        <w:tc>
          <w:tcPr>
            <w:tcW w:w="1710" w:type="dxa"/>
            <w:tcBorders>
              <w:left w:val="nil"/>
            </w:tcBorders>
          </w:tcPr>
          <w:p w14:paraId="3F699678" w14:textId="77777777" w:rsidR="00E43F49" w:rsidRPr="00634A56" w:rsidDel="002F768F" w:rsidRDefault="00E43F49" w:rsidP="00717930">
            <w:pPr>
              <w:pStyle w:val="TableParagraph"/>
              <w:ind w:right="86"/>
            </w:pPr>
            <w:r w:rsidRPr="00634A56">
              <w:t>Camelids for milk production or reproduction</w:t>
            </w:r>
          </w:p>
        </w:tc>
        <w:tc>
          <w:tcPr>
            <w:tcW w:w="3412" w:type="dxa"/>
          </w:tcPr>
          <w:p w14:paraId="50BE4B0A" w14:textId="77777777" w:rsidR="00E43F49" w:rsidRPr="00634A56" w:rsidDel="00C30F27" w:rsidRDefault="00E43F49" w:rsidP="00717930">
            <w:pPr>
              <w:pStyle w:val="TableParagraph"/>
              <w:ind w:left="84"/>
            </w:pPr>
            <w:r w:rsidRPr="00634A56">
              <w:t>In all camelid species, females which have mated or have been inseminated at least once and adult males</w:t>
            </w:r>
          </w:p>
        </w:tc>
        <w:tc>
          <w:tcPr>
            <w:tcW w:w="1706" w:type="dxa"/>
          </w:tcPr>
          <w:p w14:paraId="2F51A97B" w14:textId="77777777" w:rsidR="00E43F49" w:rsidRPr="00634A56" w:rsidDel="00223026" w:rsidRDefault="00E43F49" w:rsidP="00717930">
            <w:pPr>
              <w:pStyle w:val="TableParagraph"/>
              <w:ind w:left="84"/>
            </w:pPr>
          </w:p>
        </w:tc>
        <w:tc>
          <w:tcPr>
            <w:tcW w:w="1706" w:type="dxa"/>
          </w:tcPr>
          <w:p w14:paraId="6ADFAE45" w14:textId="77777777" w:rsidR="00E43F49" w:rsidRPr="00634A56" w:rsidRDefault="00E43F49" w:rsidP="00717930">
            <w:pPr>
              <w:pStyle w:val="TableParagraph"/>
            </w:pPr>
          </w:p>
        </w:tc>
        <w:tc>
          <w:tcPr>
            <w:tcW w:w="1706" w:type="dxa"/>
          </w:tcPr>
          <w:p w14:paraId="222D7E0F" w14:textId="77777777" w:rsidR="00E43F49" w:rsidRPr="00634A56" w:rsidRDefault="00E43F49" w:rsidP="00717930">
            <w:pPr>
              <w:pStyle w:val="TableParagraph"/>
            </w:pPr>
          </w:p>
        </w:tc>
        <w:tc>
          <w:tcPr>
            <w:tcW w:w="2210" w:type="dxa"/>
            <w:tcBorders>
              <w:right w:val="nil"/>
            </w:tcBorders>
          </w:tcPr>
          <w:p w14:paraId="4649DBFE" w14:textId="77777777" w:rsidR="00E43F49" w:rsidRPr="00634A56" w:rsidDel="00223026" w:rsidRDefault="00E43F49" w:rsidP="00717930">
            <w:pPr>
              <w:pStyle w:val="TableParagraph"/>
              <w:ind w:left="84"/>
            </w:pPr>
          </w:p>
        </w:tc>
      </w:tr>
      <w:tr w:rsidR="00E43F49" w:rsidRPr="00634A56" w14:paraId="3CAB26E5" w14:textId="77777777" w:rsidTr="00CC3B32">
        <w:tc>
          <w:tcPr>
            <w:tcW w:w="1710" w:type="dxa"/>
            <w:vMerge/>
            <w:tcBorders>
              <w:left w:val="nil"/>
            </w:tcBorders>
          </w:tcPr>
          <w:p w14:paraId="25CA4CCA" w14:textId="77777777" w:rsidR="00E43F49" w:rsidRPr="00634A56" w:rsidRDefault="00E43F49" w:rsidP="00717930">
            <w:pPr>
              <w:pStyle w:val="TableParagraph"/>
            </w:pPr>
          </w:p>
        </w:tc>
        <w:tc>
          <w:tcPr>
            <w:tcW w:w="1710" w:type="dxa"/>
            <w:tcBorders>
              <w:left w:val="nil"/>
            </w:tcBorders>
          </w:tcPr>
          <w:p w14:paraId="5CF09F1F" w14:textId="77777777" w:rsidR="00E43F49" w:rsidRPr="00634A56" w:rsidDel="002F768F" w:rsidRDefault="00E43F49" w:rsidP="00717930">
            <w:pPr>
              <w:pStyle w:val="TableParagraph"/>
              <w:ind w:right="86"/>
            </w:pPr>
            <w:r w:rsidRPr="00634A56">
              <w:t>Camelids</w:t>
            </w:r>
          </w:p>
        </w:tc>
        <w:tc>
          <w:tcPr>
            <w:tcW w:w="3412" w:type="dxa"/>
          </w:tcPr>
          <w:p w14:paraId="16155BE1" w14:textId="77777777" w:rsidR="00E43F49" w:rsidRPr="00634A56" w:rsidDel="00C30F27" w:rsidRDefault="00E43F49" w:rsidP="00717930">
            <w:pPr>
              <w:pStyle w:val="TableParagraph"/>
              <w:ind w:left="84"/>
            </w:pPr>
            <w:r w:rsidRPr="00634A56">
              <w:t>All species and categories of camelids</w:t>
            </w:r>
          </w:p>
        </w:tc>
        <w:tc>
          <w:tcPr>
            <w:tcW w:w="1706" w:type="dxa"/>
          </w:tcPr>
          <w:p w14:paraId="4C7284A1" w14:textId="77777777" w:rsidR="00E43F49" w:rsidRPr="00634A56" w:rsidDel="00223026" w:rsidRDefault="00E43F49" w:rsidP="00717930">
            <w:pPr>
              <w:pStyle w:val="TableParagraph"/>
              <w:ind w:left="84"/>
            </w:pPr>
          </w:p>
        </w:tc>
        <w:tc>
          <w:tcPr>
            <w:tcW w:w="1706" w:type="dxa"/>
          </w:tcPr>
          <w:p w14:paraId="6056EFAD" w14:textId="77777777" w:rsidR="00E43F49" w:rsidRPr="00634A56" w:rsidRDefault="00E43F49" w:rsidP="00717930">
            <w:pPr>
              <w:pStyle w:val="TableParagraph"/>
            </w:pPr>
          </w:p>
        </w:tc>
        <w:tc>
          <w:tcPr>
            <w:tcW w:w="1706" w:type="dxa"/>
          </w:tcPr>
          <w:p w14:paraId="02359BDD" w14:textId="77777777" w:rsidR="00E43F49" w:rsidRPr="00634A56" w:rsidRDefault="00E43F49" w:rsidP="00717930">
            <w:pPr>
              <w:pStyle w:val="TableParagraph"/>
            </w:pPr>
          </w:p>
        </w:tc>
        <w:tc>
          <w:tcPr>
            <w:tcW w:w="2210" w:type="dxa"/>
            <w:tcBorders>
              <w:right w:val="nil"/>
            </w:tcBorders>
          </w:tcPr>
          <w:p w14:paraId="5DA922DB" w14:textId="77777777" w:rsidR="00E43F49" w:rsidRPr="00634A56" w:rsidDel="00223026" w:rsidRDefault="00E43F49" w:rsidP="00717930">
            <w:pPr>
              <w:pStyle w:val="TableParagraph"/>
              <w:ind w:left="84"/>
            </w:pPr>
          </w:p>
        </w:tc>
      </w:tr>
      <w:tr w:rsidR="00E43F49" w:rsidRPr="00634A56" w14:paraId="2A9ED899" w14:textId="77777777" w:rsidTr="00CC3B32">
        <w:tc>
          <w:tcPr>
            <w:tcW w:w="1710" w:type="dxa"/>
            <w:vMerge w:val="restart"/>
            <w:tcBorders>
              <w:left w:val="nil"/>
            </w:tcBorders>
          </w:tcPr>
          <w:p w14:paraId="0CFFE8ED" w14:textId="77777777" w:rsidR="00E43F49" w:rsidRPr="00634A56" w:rsidRDefault="00E43F49" w:rsidP="00717930">
            <w:pPr>
              <w:pStyle w:val="TableParagraph"/>
            </w:pPr>
            <w:r w:rsidRPr="00634A56">
              <w:t>Food-producing insects</w:t>
            </w:r>
          </w:p>
        </w:tc>
        <w:tc>
          <w:tcPr>
            <w:tcW w:w="1710" w:type="dxa"/>
            <w:tcBorders>
              <w:left w:val="nil"/>
            </w:tcBorders>
          </w:tcPr>
          <w:p w14:paraId="50977562" w14:textId="77777777" w:rsidR="00E43F49" w:rsidRPr="00634A56" w:rsidDel="002F768F" w:rsidRDefault="00E43F49" w:rsidP="00717930">
            <w:pPr>
              <w:pStyle w:val="TableParagraph"/>
              <w:ind w:right="86"/>
            </w:pPr>
            <w:r w:rsidRPr="00634A56">
              <w:t xml:space="preserve">Honeybees </w:t>
            </w:r>
          </w:p>
        </w:tc>
        <w:tc>
          <w:tcPr>
            <w:tcW w:w="3412" w:type="dxa"/>
          </w:tcPr>
          <w:p w14:paraId="5D7F0DA9" w14:textId="77777777" w:rsidR="00E43F49" w:rsidRPr="00634A56" w:rsidDel="00C30F27" w:rsidRDefault="00E43F49" w:rsidP="00717930">
            <w:pPr>
              <w:pStyle w:val="Listeafsnit"/>
              <w:widowControl/>
              <w:autoSpaceDE/>
              <w:autoSpaceDN/>
              <w:ind w:left="360" w:firstLine="0"/>
              <w:contextualSpacing/>
            </w:pPr>
          </w:p>
        </w:tc>
        <w:tc>
          <w:tcPr>
            <w:tcW w:w="1706" w:type="dxa"/>
          </w:tcPr>
          <w:p w14:paraId="6E3BFD29" w14:textId="77777777" w:rsidR="00E43F49" w:rsidRPr="00634A56" w:rsidDel="00223026" w:rsidRDefault="00E43F49" w:rsidP="00717930">
            <w:pPr>
              <w:pStyle w:val="TableParagraph"/>
              <w:ind w:left="84"/>
            </w:pPr>
          </w:p>
        </w:tc>
        <w:tc>
          <w:tcPr>
            <w:tcW w:w="1706" w:type="dxa"/>
          </w:tcPr>
          <w:p w14:paraId="0E6BF5E6" w14:textId="77777777" w:rsidR="00E43F49" w:rsidRPr="00634A56" w:rsidRDefault="00E43F49" w:rsidP="00717930">
            <w:pPr>
              <w:pStyle w:val="TableParagraph"/>
            </w:pPr>
          </w:p>
        </w:tc>
        <w:tc>
          <w:tcPr>
            <w:tcW w:w="1706" w:type="dxa"/>
          </w:tcPr>
          <w:p w14:paraId="5EC53086" w14:textId="77777777" w:rsidR="00E43F49" w:rsidRPr="00634A56" w:rsidRDefault="00E43F49" w:rsidP="00717930">
            <w:pPr>
              <w:pStyle w:val="TableParagraph"/>
            </w:pPr>
          </w:p>
        </w:tc>
        <w:tc>
          <w:tcPr>
            <w:tcW w:w="2210" w:type="dxa"/>
            <w:tcBorders>
              <w:right w:val="nil"/>
            </w:tcBorders>
          </w:tcPr>
          <w:p w14:paraId="4DE378D1" w14:textId="77777777" w:rsidR="00E43F49" w:rsidRPr="00634A56" w:rsidDel="00223026" w:rsidRDefault="00E43F49" w:rsidP="00717930">
            <w:pPr>
              <w:pStyle w:val="TableParagraph"/>
              <w:ind w:left="84"/>
            </w:pPr>
            <w:r w:rsidRPr="00634A56">
              <w:t>28 days</w:t>
            </w:r>
          </w:p>
        </w:tc>
      </w:tr>
      <w:tr w:rsidR="00E43F49" w:rsidRPr="00634A56" w14:paraId="7116CE7C" w14:textId="77777777" w:rsidTr="00CC3B32">
        <w:tc>
          <w:tcPr>
            <w:tcW w:w="1710" w:type="dxa"/>
            <w:vMerge/>
            <w:tcBorders>
              <w:left w:val="nil"/>
            </w:tcBorders>
          </w:tcPr>
          <w:p w14:paraId="2AE823ED" w14:textId="77777777" w:rsidR="00E43F49" w:rsidRPr="00634A56" w:rsidRDefault="00E43F49" w:rsidP="00717930">
            <w:pPr>
              <w:pStyle w:val="TableParagraph"/>
            </w:pPr>
          </w:p>
        </w:tc>
        <w:tc>
          <w:tcPr>
            <w:tcW w:w="1710" w:type="dxa"/>
            <w:tcBorders>
              <w:left w:val="nil"/>
            </w:tcBorders>
          </w:tcPr>
          <w:p w14:paraId="26B6F35F" w14:textId="77777777" w:rsidR="00E43F49" w:rsidRPr="00634A56" w:rsidDel="002F768F" w:rsidRDefault="00E43F49" w:rsidP="00717930">
            <w:pPr>
              <w:pStyle w:val="TableParagraph"/>
              <w:ind w:right="86"/>
            </w:pPr>
            <w:r w:rsidRPr="00634A56">
              <w:t>Food-producing insect species other than honeybees</w:t>
            </w:r>
          </w:p>
        </w:tc>
        <w:tc>
          <w:tcPr>
            <w:tcW w:w="3412" w:type="dxa"/>
          </w:tcPr>
          <w:p w14:paraId="53A346CC" w14:textId="77777777" w:rsidR="00E43F49" w:rsidRPr="00634A56" w:rsidDel="00C30F27" w:rsidRDefault="00E43F49" w:rsidP="00717930">
            <w:pPr>
              <w:pStyle w:val="TableParagraph"/>
              <w:ind w:left="84"/>
            </w:pPr>
            <w:r w:rsidRPr="00634A56">
              <w:t>All food-producing insect species other than honeybees</w:t>
            </w:r>
          </w:p>
        </w:tc>
        <w:tc>
          <w:tcPr>
            <w:tcW w:w="1706" w:type="dxa"/>
          </w:tcPr>
          <w:p w14:paraId="39DFDE4C" w14:textId="77777777" w:rsidR="00E43F49" w:rsidRPr="00634A56" w:rsidDel="00223026" w:rsidRDefault="00E43F49" w:rsidP="00717930">
            <w:pPr>
              <w:pStyle w:val="TableParagraph"/>
              <w:ind w:left="84"/>
            </w:pPr>
          </w:p>
        </w:tc>
        <w:tc>
          <w:tcPr>
            <w:tcW w:w="1706" w:type="dxa"/>
          </w:tcPr>
          <w:p w14:paraId="5C5FC972" w14:textId="77777777" w:rsidR="00E43F49" w:rsidRPr="00634A56" w:rsidRDefault="00E43F49" w:rsidP="00717930">
            <w:pPr>
              <w:pStyle w:val="TableParagraph"/>
            </w:pPr>
          </w:p>
        </w:tc>
        <w:tc>
          <w:tcPr>
            <w:tcW w:w="1706" w:type="dxa"/>
          </w:tcPr>
          <w:p w14:paraId="61C01153" w14:textId="77777777" w:rsidR="00E43F49" w:rsidRPr="00634A56" w:rsidRDefault="00E43F49" w:rsidP="00717930">
            <w:pPr>
              <w:pStyle w:val="TableParagraph"/>
            </w:pPr>
          </w:p>
        </w:tc>
        <w:tc>
          <w:tcPr>
            <w:tcW w:w="2210" w:type="dxa"/>
            <w:tcBorders>
              <w:right w:val="nil"/>
            </w:tcBorders>
          </w:tcPr>
          <w:p w14:paraId="2065811C" w14:textId="77777777" w:rsidR="00E43F49" w:rsidRPr="00634A56" w:rsidDel="00223026" w:rsidRDefault="00E43F49" w:rsidP="00717930">
            <w:pPr>
              <w:pStyle w:val="TableParagraph"/>
              <w:ind w:left="84"/>
            </w:pPr>
            <w:r w:rsidRPr="00634A56">
              <w:t>Whole production cycle</w:t>
            </w:r>
          </w:p>
        </w:tc>
      </w:tr>
      <w:tr w:rsidR="00E43F49" w:rsidRPr="00634A56" w14:paraId="7A71958C" w14:textId="77777777" w:rsidTr="00CC3B32">
        <w:tc>
          <w:tcPr>
            <w:tcW w:w="1710" w:type="dxa"/>
            <w:vMerge/>
            <w:tcBorders>
              <w:left w:val="nil"/>
            </w:tcBorders>
          </w:tcPr>
          <w:p w14:paraId="12FC578C" w14:textId="77777777" w:rsidR="00E43F49" w:rsidRPr="00634A56" w:rsidRDefault="00E43F49" w:rsidP="00717930">
            <w:pPr>
              <w:pStyle w:val="TableParagraph"/>
            </w:pPr>
          </w:p>
        </w:tc>
        <w:tc>
          <w:tcPr>
            <w:tcW w:w="1710" w:type="dxa"/>
            <w:tcBorders>
              <w:left w:val="nil"/>
            </w:tcBorders>
          </w:tcPr>
          <w:p w14:paraId="75B749EE" w14:textId="77777777" w:rsidR="00E43F49" w:rsidRPr="00634A56" w:rsidDel="002F768F" w:rsidRDefault="00E43F49" w:rsidP="00717930">
            <w:pPr>
              <w:pStyle w:val="TableParagraph"/>
              <w:ind w:right="86"/>
            </w:pPr>
            <w:r w:rsidRPr="00634A56">
              <w:t>Food-producing insects</w:t>
            </w:r>
          </w:p>
        </w:tc>
        <w:tc>
          <w:tcPr>
            <w:tcW w:w="3412" w:type="dxa"/>
          </w:tcPr>
          <w:p w14:paraId="139C38E2" w14:textId="77777777" w:rsidR="00E43F49" w:rsidRPr="00634A56" w:rsidDel="00C30F27" w:rsidRDefault="00E43F49" w:rsidP="00717930">
            <w:pPr>
              <w:pStyle w:val="TableParagraph"/>
              <w:ind w:left="84"/>
            </w:pPr>
            <w:r w:rsidRPr="00634A56">
              <w:t>All species of food-producing insects</w:t>
            </w:r>
          </w:p>
        </w:tc>
        <w:tc>
          <w:tcPr>
            <w:tcW w:w="1706" w:type="dxa"/>
          </w:tcPr>
          <w:p w14:paraId="6B3EEEAC" w14:textId="77777777" w:rsidR="00E43F49" w:rsidRPr="00634A56" w:rsidDel="00223026" w:rsidRDefault="00E43F49" w:rsidP="00717930">
            <w:pPr>
              <w:pStyle w:val="TableParagraph"/>
              <w:ind w:left="84"/>
            </w:pPr>
          </w:p>
        </w:tc>
        <w:tc>
          <w:tcPr>
            <w:tcW w:w="1706" w:type="dxa"/>
          </w:tcPr>
          <w:p w14:paraId="68571BA4" w14:textId="77777777" w:rsidR="00E43F49" w:rsidRPr="00634A56" w:rsidRDefault="00E43F49" w:rsidP="00717930">
            <w:pPr>
              <w:pStyle w:val="TableParagraph"/>
            </w:pPr>
          </w:p>
        </w:tc>
        <w:tc>
          <w:tcPr>
            <w:tcW w:w="1706" w:type="dxa"/>
          </w:tcPr>
          <w:p w14:paraId="70CC56CA" w14:textId="77777777" w:rsidR="00E43F49" w:rsidRPr="00634A56" w:rsidRDefault="00E43F49" w:rsidP="00717930">
            <w:pPr>
              <w:pStyle w:val="TableParagraph"/>
            </w:pPr>
          </w:p>
        </w:tc>
        <w:tc>
          <w:tcPr>
            <w:tcW w:w="2210" w:type="dxa"/>
            <w:tcBorders>
              <w:right w:val="nil"/>
            </w:tcBorders>
          </w:tcPr>
          <w:p w14:paraId="6A2A7905" w14:textId="77777777" w:rsidR="00E43F49" w:rsidRPr="00634A56" w:rsidDel="00223026" w:rsidRDefault="00E43F49" w:rsidP="00717930">
            <w:pPr>
              <w:pStyle w:val="TableParagraph"/>
              <w:ind w:left="84"/>
            </w:pPr>
            <w:r w:rsidRPr="00634A56">
              <w:t>Whole production cycle</w:t>
            </w:r>
          </w:p>
        </w:tc>
      </w:tr>
      <w:tr w:rsidR="00E43F49" w:rsidRPr="00634A56" w14:paraId="1E73FE97" w14:textId="77777777" w:rsidTr="00CC3B32">
        <w:tc>
          <w:tcPr>
            <w:tcW w:w="1710" w:type="dxa"/>
            <w:tcBorders>
              <w:left w:val="nil"/>
            </w:tcBorders>
          </w:tcPr>
          <w:p w14:paraId="728308CD" w14:textId="77777777" w:rsidR="00E43F49" w:rsidRPr="00634A56" w:rsidRDefault="00E43F49" w:rsidP="00717930">
            <w:pPr>
              <w:pStyle w:val="TableParagraph"/>
            </w:pPr>
            <w:r w:rsidRPr="00634A56">
              <w:t>Other food-producing animals</w:t>
            </w:r>
          </w:p>
        </w:tc>
        <w:tc>
          <w:tcPr>
            <w:tcW w:w="1710" w:type="dxa"/>
            <w:tcBorders>
              <w:left w:val="nil"/>
            </w:tcBorders>
          </w:tcPr>
          <w:p w14:paraId="27F5A4DF" w14:textId="77777777" w:rsidR="00E43F49" w:rsidRPr="00634A56" w:rsidDel="002F768F" w:rsidRDefault="00E43F49" w:rsidP="00717930">
            <w:pPr>
              <w:pStyle w:val="TableParagraph"/>
              <w:ind w:right="86"/>
            </w:pPr>
          </w:p>
        </w:tc>
        <w:tc>
          <w:tcPr>
            <w:tcW w:w="3412" w:type="dxa"/>
          </w:tcPr>
          <w:p w14:paraId="15C2D75B" w14:textId="77777777" w:rsidR="00E43F49" w:rsidRPr="00634A56" w:rsidDel="00C30F27" w:rsidRDefault="00E43F49" w:rsidP="00717930">
            <w:pPr>
              <w:pStyle w:val="TableParagraph"/>
              <w:ind w:left="84"/>
            </w:pPr>
            <w:r w:rsidRPr="00634A56">
              <w:t>Only for species that are not covered in the previous entries. For example: snails, frogs, crocodiles…</w:t>
            </w:r>
          </w:p>
        </w:tc>
        <w:tc>
          <w:tcPr>
            <w:tcW w:w="1706" w:type="dxa"/>
          </w:tcPr>
          <w:p w14:paraId="6ECC7773" w14:textId="77777777" w:rsidR="00E43F49" w:rsidRPr="00634A56" w:rsidDel="00223026" w:rsidRDefault="00E43F49" w:rsidP="00717930">
            <w:pPr>
              <w:pStyle w:val="TableParagraph"/>
              <w:ind w:left="84"/>
            </w:pPr>
          </w:p>
        </w:tc>
        <w:tc>
          <w:tcPr>
            <w:tcW w:w="1706" w:type="dxa"/>
          </w:tcPr>
          <w:p w14:paraId="350F7C3A" w14:textId="77777777" w:rsidR="00E43F49" w:rsidRPr="00634A56" w:rsidRDefault="00E43F49" w:rsidP="00717930">
            <w:pPr>
              <w:pStyle w:val="TableParagraph"/>
            </w:pPr>
          </w:p>
        </w:tc>
        <w:tc>
          <w:tcPr>
            <w:tcW w:w="1706" w:type="dxa"/>
          </w:tcPr>
          <w:p w14:paraId="2E1D83E1" w14:textId="77777777" w:rsidR="00E43F49" w:rsidRPr="00634A56" w:rsidRDefault="00E43F49" w:rsidP="00717930">
            <w:pPr>
              <w:pStyle w:val="TableParagraph"/>
            </w:pPr>
          </w:p>
        </w:tc>
        <w:tc>
          <w:tcPr>
            <w:tcW w:w="2210" w:type="dxa"/>
            <w:tcBorders>
              <w:right w:val="nil"/>
            </w:tcBorders>
          </w:tcPr>
          <w:p w14:paraId="3D591B2A" w14:textId="77777777" w:rsidR="00E43F49" w:rsidRPr="00634A56" w:rsidDel="00223026" w:rsidRDefault="00E43F49" w:rsidP="00717930">
            <w:pPr>
              <w:pStyle w:val="TableParagraph"/>
              <w:ind w:left="84"/>
            </w:pPr>
          </w:p>
        </w:tc>
      </w:tr>
    </w:tbl>
    <w:p w14:paraId="649D5A68" w14:textId="77777777" w:rsidR="00C973B4" w:rsidRPr="00634A56" w:rsidRDefault="00C973B4" w:rsidP="00497799">
      <w:pPr>
        <w:spacing w:after="120"/>
        <w:ind w:left="1440" w:hanging="1440"/>
        <w:rPr>
          <w:rFonts w:ascii="Times New Roman" w:hAnsi="Times New Roman"/>
        </w:rPr>
      </w:pPr>
    </w:p>
    <w:p w14:paraId="2F7B647A" w14:textId="7708113B" w:rsidR="00E43F49" w:rsidRPr="00634A56" w:rsidRDefault="00E43F49" w:rsidP="00717930">
      <w:pPr>
        <w:pStyle w:val="Listeafsnit"/>
        <w:numPr>
          <w:ilvl w:val="0"/>
          <w:numId w:val="4"/>
        </w:numPr>
        <w:ind w:left="240" w:hanging="240"/>
        <w:rPr>
          <w:b/>
          <w:bCs/>
        </w:rPr>
      </w:pPr>
      <w:bookmarkStart w:id="31" w:name="_Hlk202372535"/>
      <w:r w:rsidRPr="00634A56">
        <w:rPr>
          <w:b/>
          <w:bCs/>
        </w:rPr>
        <w:t xml:space="preserve">Pets and other </w:t>
      </w:r>
      <w:r w:rsidR="00BD382D" w:rsidRPr="00634A56">
        <w:rPr>
          <w:b/>
          <w:bCs/>
        </w:rPr>
        <w:t>n</w:t>
      </w:r>
      <w:r w:rsidRPr="00634A56">
        <w:rPr>
          <w:b/>
          <w:bCs/>
        </w:rPr>
        <w:t>on-food producing animals</w:t>
      </w:r>
    </w:p>
    <w:bookmarkEnd w:id="31"/>
    <w:p w14:paraId="2D786055" w14:textId="77777777" w:rsidR="00E43F49" w:rsidRPr="00634A56" w:rsidRDefault="00E43F49" w:rsidP="00717930">
      <w:pPr>
        <w:pStyle w:val="Listeafsnit"/>
        <w:widowControl/>
        <w:autoSpaceDE/>
        <w:autoSpaceDN/>
        <w:spacing w:line="259" w:lineRule="auto"/>
        <w:ind w:left="720" w:firstLine="0"/>
        <w:contextualSpacing/>
        <w:jc w:val="both"/>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7F3BBE8C" w14:textId="77777777" w:rsidTr="00B10963">
        <w:tc>
          <w:tcPr>
            <w:tcW w:w="1710" w:type="dxa"/>
            <w:vMerge w:val="restart"/>
            <w:tcBorders>
              <w:left w:val="nil"/>
            </w:tcBorders>
            <w:vAlign w:val="center"/>
          </w:tcPr>
          <w:p w14:paraId="7E1475AA"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71F30453" w14:textId="77777777" w:rsidR="00E43F49" w:rsidRPr="00634A56" w:rsidRDefault="00E43F49" w:rsidP="00B10963">
            <w:pPr>
              <w:pStyle w:val="TableParagraph"/>
              <w:jc w:val="center"/>
            </w:pPr>
            <w:r w:rsidRPr="00634A56">
              <w:t>Animal category</w:t>
            </w:r>
          </w:p>
        </w:tc>
        <w:tc>
          <w:tcPr>
            <w:tcW w:w="3412" w:type="dxa"/>
            <w:vMerge w:val="restart"/>
            <w:vAlign w:val="center"/>
          </w:tcPr>
          <w:p w14:paraId="12F9D0E0" w14:textId="77777777" w:rsidR="00E43F49" w:rsidRPr="00634A56" w:rsidRDefault="00E43F49" w:rsidP="00DD3E5B">
            <w:pPr>
              <w:pStyle w:val="TableParagraph"/>
              <w:jc w:val="center"/>
            </w:pPr>
            <w:r w:rsidRPr="00634A56">
              <w:t>Definition of the animal category</w:t>
            </w:r>
          </w:p>
        </w:tc>
        <w:tc>
          <w:tcPr>
            <w:tcW w:w="5118" w:type="dxa"/>
            <w:gridSpan w:val="3"/>
            <w:vAlign w:val="center"/>
          </w:tcPr>
          <w:p w14:paraId="14CEEA6F"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sidDel="004C5925">
              <w:rPr>
                <w:w w:val="105"/>
              </w:rPr>
              <w:t>duration</w:t>
            </w:r>
            <w:r w:rsidRPr="00634A56" w:rsidDel="004C5925">
              <w:rPr>
                <w:spacing w:val="23"/>
                <w:w w:val="105"/>
              </w:rPr>
              <w:t xml:space="preserve"> </w:t>
            </w:r>
            <w:r w:rsidRPr="00634A56" w:rsidDel="004C5925">
              <w:rPr>
                <w:w w:val="105"/>
              </w:rPr>
              <w:t>period</w:t>
            </w:r>
            <w:r w:rsidRPr="00634A56" w:rsidDel="004C5925">
              <w:rPr>
                <w:spacing w:val="25"/>
                <w:w w:val="105"/>
              </w:rPr>
              <w:t xml:space="preserve"> </w:t>
            </w:r>
            <w:r w:rsidRPr="00634A56" w:rsidDel="004C5925">
              <w:rPr>
                <w:spacing w:val="-2"/>
                <w:w w:val="105"/>
              </w:rPr>
              <w:t>(</w:t>
            </w:r>
            <w:r w:rsidRPr="00634A56">
              <w:rPr>
                <w:spacing w:val="-2"/>
                <w:w w:val="105"/>
              </w:rPr>
              <w:t>weight/age</w:t>
            </w:r>
            <w:r w:rsidRPr="00634A56" w:rsidDel="004C5925">
              <w:rPr>
                <w:spacing w:val="-2"/>
                <w:w w:val="105"/>
              </w:rPr>
              <w:t>)</w:t>
            </w:r>
            <w:r w:rsidRPr="00634A56">
              <w:rPr>
                <w:spacing w:val="-2"/>
                <w:w w:val="105"/>
              </w:rPr>
              <w:t xml:space="preserve"> in the category</w:t>
            </w:r>
          </w:p>
        </w:tc>
        <w:tc>
          <w:tcPr>
            <w:tcW w:w="2210" w:type="dxa"/>
            <w:vMerge w:val="restart"/>
            <w:tcBorders>
              <w:right w:val="nil"/>
            </w:tcBorders>
            <w:vAlign w:val="center"/>
          </w:tcPr>
          <w:p w14:paraId="61045B9F" w14:textId="77777777"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0E03F83A" w14:textId="77777777" w:rsidTr="00B10963">
        <w:tc>
          <w:tcPr>
            <w:tcW w:w="1710" w:type="dxa"/>
            <w:vMerge/>
            <w:tcBorders>
              <w:left w:val="nil"/>
            </w:tcBorders>
            <w:vAlign w:val="center"/>
          </w:tcPr>
          <w:p w14:paraId="3209EE41"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420614F2"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7E5E5FE0" w14:textId="77777777" w:rsidR="00E43F49" w:rsidRPr="00634A56" w:rsidRDefault="00E43F49" w:rsidP="00B10963">
            <w:pPr>
              <w:jc w:val="center"/>
              <w:rPr>
                <w:rFonts w:ascii="Times New Roman" w:hAnsi="Times New Roman"/>
              </w:rPr>
            </w:pPr>
          </w:p>
        </w:tc>
        <w:tc>
          <w:tcPr>
            <w:tcW w:w="1706" w:type="dxa"/>
            <w:vAlign w:val="center"/>
          </w:tcPr>
          <w:p w14:paraId="05911E06" w14:textId="77777777" w:rsidR="00E43F49" w:rsidRPr="00634A56" w:rsidRDefault="00E43F49" w:rsidP="00B10963">
            <w:pPr>
              <w:pStyle w:val="TableParagraph"/>
              <w:ind w:left="29" w:right="30"/>
              <w:jc w:val="center"/>
            </w:pPr>
            <w:r w:rsidRPr="00634A56">
              <w:t>Period</w:t>
            </w:r>
          </w:p>
        </w:tc>
        <w:tc>
          <w:tcPr>
            <w:tcW w:w="1706" w:type="dxa"/>
            <w:vAlign w:val="center"/>
          </w:tcPr>
          <w:p w14:paraId="2B397338" w14:textId="77777777" w:rsidR="00E43F49" w:rsidRPr="00634A56" w:rsidRDefault="00E43F49" w:rsidP="00B10963">
            <w:pPr>
              <w:pStyle w:val="TableParagraph"/>
              <w:ind w:left="29" w:right="30"/>
              <w:jc w:val="center"/>
            </w:pPr>
            <w:r w:rsidRPr="00634A56">
              <w:t>Age</w:t>
            </w:r>
          </w:p>
        </w:tc>
        <w:tc>
          <w:tcPr>
            <w:tcW w:w="1706" w:type="dxa"/>
            <w:vAlign w:val="center"/>
          </w:tcPr>
          <w:p w14:paraId="5605F72C"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3DE825EE" w14:textId="77777777" w:rsidR="00E43F49" w:rsidRPr="00634A56" w:rsidRDefault="00E43F49" w:rsidP="00B10963">
            <w:pPr>
              <w:jc w:val="center"/>
              <w:rPr>
                <w:rFonts w:ascii="Times New Roman" w:hAnsi="Times New Roman"/>
              </w:rPr>
            </w:pPr>
          </w:p>
        </w:tc>
      </w:tr>
      <w:tr w:rsidR="00E43F49" w:rsidRPr="00634A56" w14:paraId="6D05A45E" w14:textId="77777777" w:rsidTr="00E52A6A">
        <w:trPr>
          <w:trHeight w:val="302"/>
        </w:trPr>
        <w:tc>
          <w:tcPr>
            <w:tcW w:w="1710" w:type="dxa"/>
            <w:vMerge w:val="restart"/>
            <w:tcBorders>
              <w:left w:val="nil"/>
            </w:tcBorders>
          </w:tcPr>
          <w:p w14:paraId="4956779A" w14:textId="77777777" w:rsidR="00E43F49" w:rsidRPr="00634A56" w:rsidRDefault="00E43F49" w:rsidP="00717930">
            <w:pPr>
              <w:pStyle w:val="TableParagraph"/>
            </w:pPr>
            <w:r w:rsidRPr="00634A56">
              <w:t>Pets</w:t>
            </w:r>
          </w:p>
        </w:tc>
        <w:tc>
          <w:tcPr>
            <w:tcW w:w="1710" w:type="dxa"/>
            <w:tcBorders>
              <w:left w:val="nil"/>
            </w:tcBorders>
          </w:tcPr>
          <w:p w14:paraId="15372112" w14:textId="6C6BF508" w:rsidR="00E43F49" w:rsidRPr="00634A56" w:rsidRDefault="00E43F49" w:rsidP="00E52A6A">
            <w:pPr>
              <w:pStyle w:val="TableParagraph"/>
              <w:tabs>
                <w:tab w:val="left" w:pos="1010"/>
              </w:tabs>
            </w:pPr>
            <w:r w:rsidRPr="00634A56">
              <w:t>Dogs</w:t>
            </w:r>
          </w:p>
        </w:tc>
        <w:tc>
          <w:tcPr>
            <w:tcW w:w="3412" w:type="dxa"/>
          </w:tcPr>
          <w:p w14:paraId="7EFC6602" w14:textId="77777777" w:rsidR="00E43F49" w:rsidRPr="00634A56" w:rsidRDefault="00E43F49" w:rsidP="00E52A6A">
            <w:pPr>
              <w:pStyle w:val="TableParagraph"/>
              <w:tabs>
                <w:tab w:val="left" w:pos="1010"/>
              </w:tabs>
            </w:pPr>
          </w:p>
        </w:tc>
        <w:tc>
          <w:tcPr>
            <w:tcW w:w="1706" w:type="dxa"/>
          </w:tcPr>
          <w:p w14:paraId="33E25CF4" w14:textId="77777777" w:rsidR="00E43F49" w:rsidRPr="00634A56" w:rsidRDefault="00E43F49" w:rsidP="00717930">
            <w:pPr>
              <w:pStyle w:val="TableParagraph"/>
              <w:ind w:left="84"/>
            </w:pPr>
          </w:p>
        </w:tc>
        <w:tc>
          <w:tcPr>
            <w:tcW w:w="1706" w:type="dxa"/>
          </w:tcPr>
          <w:p w14:paraId="0E14CACB" w14:textId="77777777" w:rsidR="00E43F49" w:rsidRPr="00634A56" w:rsidRDefault="00E43F49" w:rsidP="00717930">
            <w:pPr>
              <w:pStyle w:val="TableParagraph"/>
            </w:pPr>
          </w:p>
        </w:tc>
        <w:tc>
          <w:tcPr>
            <w:tcW w:w="1706" w:type="dxa"/>
          </w:tcPr>
          <w:p w14:paraId="4EB49288" w14:textId="77777777" w:rsidR="00E43F49" w:rsidRPr="00634A56" w:rsidRDefault="00E43F49" w:rsidP="00717930">
            <w:pPr>
              <w:pStyle w:val="TableParagraph"/>
            </w:pPr>
          </w:p>
        </w:tc>
        <w:tc>
          <w:tcPr>
            <w:tcW w:w="2210" w:type="dxa"/>
            <w:tcBorders>
              <w:right w:val="nil"/>
            </w:tcBorders>
          </w:tcPr>
          <w:p w14:paraId="00663B82" w14:textId="77777777" w:rsidR="00E43F49" w:rsidRPr="00634A56" w:rsidRDefault="00E43F49" w:rsidP="00717930">
            <w:pPr>
              <w:pStyle w:val="TableParagraph"/>
              <w:ind w:left="84"/>
            </w:pPr>
            <w:r w:rsidRPr="00634A56">
              <w:t>28 days</w:t>
            </w:r>
          </w:p>
        </w:tc>
      </w:tr>
      <w:tr w:rsidR="00E43F49" w:rsidRPr="00634A56" w14:paraId="2173E4A6" w14:textId="77777777" w:rsidTr="00CC3B32">
        <w:tc>
          <w:tcPr>
            <w:tcW w:w="1710" w:type="dxa"/>
            <w:vMerge/>
            <w:tcBorders>
              <w:left w:val="nil"/>
            </w:tcBorders>
          </w:tcPr>
          <w:p w14:paraId="0C7FA88F" w14:textId="77777777" w:rsidR="00E43F49" w:rsidRPr="00634A56" w:rsidDel="00443882" w:rsidRDefault="00E43F49" w:rsidP="00717930">
            <w:pPr>
              <w:pStyle w:val="TableParagraph"/>
            </w:pPr>
          </w:p>
        </w:tc>
        <w:tc>
          <w:tcPr>
            <w:tcW w:w="1710" w:type="dxa"/>
            <w:tcBorders>
              <w:left w:val="nil"/>
            </w:tcBorders>
          </w:tcPr>
          <w:p w14:paraId="187221EF" w14:textId="77777777" w:rsidR="00E43F49" w:rsidRPr="00634A56" w:rsidRDefault="00E43F49" w:rsidP="00717930">
            <w:pPr>
              <w:pStyle w:val="TableParagraph"/>
              <w:ind w:left="-1"/>
            </w:pPr>
            <w:r w:rsidRPr="00634A56">
              <w:t xml:space="preserve">Cats </w:t>
            </w:r>
          </w:p>
        </w:tc>
        <w:tc>
          <w:tcPr>
            <w:tcW w:w="3412" w:type="dxa"/>
          </w:tcPr>
          <w:p w14:paraId="6D8C9933" w14:textId="77777777" w:rsidR="00E43F49" w:rsidRPr="00634A56" w:rsidRDefault="00E43F49" w:rsidP="00717930">
            <w:pPr>
              <w:pStyle w:val="TableParagraph"/>
              <w:ind w:left="84"/>
            </w:pPr>
          </w:p>
        </w:tc>
        <w:tc>
          <w:tcPr>
            <w:tcW w:w="1706" w:type="dxa"/>
          </w:tcPr>
          <w:p w14:paraId="45DE2F64" w14:textId="77777777" w:rsidR="00E43F49" w:rsidRPr="00634A56" w:rsidRDefault="00E43F49" w:rsidP="00717930">
            <w:pPr>
              <w:pStyle w:val="TableParagraph"/>
              <w:ind w:left="84"/>
            </w:pPr>
          </w:p>
        </w:tc>
        <w:tc>
          <w:tcPr>
            <w:tcW w:w="1706" w:type="dxa"/>
          </w:tcPr>
          <w:p w14:paraId="77CCDE86" w14:textId="77777777" w:rsidR="00E43F49" w:rsidRPr="00634A56" w:rsidRDefault="00E43F49" w:rsidP="00717930">
            <w:pPr>
              <w:pStyle w:val="TableParagraph"/>
              <w:ind w:left="84"/>
            </w:pPr>
          </w:p>
        </w:tc>
        <w:tc>
          <w:tcPr>
            <w:tcW w:w="1706" w:type="dxa"/>
          </w:tcPr>
          <w:p w14:paraId="0981BAA9" w14:textId="77777777" w:rsidR="00E43F49" w:rsidRPr="00634A56" w:rsidRDefault="00E43F49" w:rsidP="00717930">
            <w:pPr>
              <w:pStyle w:val="TableParagraph"/>
            </w:pPr>
          </w:p>
        </w:tc>
        <w:tc>
          <w:tcPr>
            <w:tcW w:w="2210" w:type="dxa"/>
            <w:tcBorders>
              <w:right w:val="nil"/>
            </w:tcBorders>
          </w:tcPr>
          <w:p w14:paraId="50E2A229" w14:textId="77777777" w:rsidR="00E43F49" w:rsidRPr="00634A56" w:rsidRDefault="00E43F49" w:rsidP="00717930">
            <w:pPr>
              <w:pStyle w:val="TableParagraph"/>
              <w:ind w:left="84"/>
            </w:pPr>
            <w:r w:rsidRPr="00634A56">
              <w:t>28 days</w:t>
            </w:r>
          </w:p>
        </w:tc>
      </w:tr>
      <w:tr w:rsidR="00E43F49" w:rsidRPr="00634A56" w14:paraId="7FC653D3" w14:textId="77777777" w:rsidTr="00CC3B32">
        <w:tc>
          <w:tcPr>
            <w:tcW w:w="1710" w:type="dxa"/>
            <w:vMerge/>
            <w:tcBorders>
              <w:left w:val="nil"/>
            </w:tcBorders>
          </w:tcPr>
          <w:p w14:paraId="76178167" w14:textId="77777777" w:rsidR="00E43F49" w:rsidRPr="00634A56" w:rsidRDefault="00E43F49" w:rsidP="00717930">
            <w:pPr>
              <w:pStyle w:val="TableParagraph"/>
            </w:pPr>
          </w:p>
        </w:tc>
        <w:tc>
          <w:tcPr>
            <w:tcW w:w="1710" w:type="dxa"/>
            <w:tcBorders>
              <w:left w:val="nil"/>
            </w:tcBorders>
          </w:tcPr>
          <w:p w14:paraId="7ECC4918" w14:textId="77777777" w:rsidR="00E43F49" w:rsidRPr="00634A56" w:rsidRDefault="00E43F49" w:rsidP="00717930">
            <w:pPr>
              <w:pStyle w:val="TableParagraph"/>
              <w:ind w:left="-1"/>
            </w:pPr>
            <w:r w:rsidRPr="00634A56">
              <w:t>Ornamental birds</w:t>
            </w:r>
          </w:p>
        </w:tc>
        <w:tc>
          <w:tcPr>
            <w:tcW w:w="3412" w:type="dxa"/>
          </w:tcPr>
          <w:p w14:paraId="7E1D2782" w14:textId="35644F83" w:rsidR="00E43F49" w:rsidRPr="00634A56" w:rsidRDefault="00E43F49" w:rsidP="00717930">
            <w:pPr>
              <w:pStyle w:val="TableParagraph"/>
              <w:ind w:left="84" w:right="111"/>
            </w:pPr>
          </w:p>
        </w:tc>
        <w:tc>
          <w:tcPr>
            <w:tcW w:w="1706" w:type="dxa"/>
          </w:tcPr>
          <w:p w14:paraId="3F81A7EE" w14:textId="77777777" w:rsidR="00E43F49" w:rsidRPr="00634A56" w:rsidRDefault="00E43F49" w:rsidP="00717930">
            <w:pPr>
              <w:pStyle w:val="TableParagraph"/>
              <w:ind w:left="84" w:right="74"/>
            </w:pPr>
          </w:p>
        </w:tc>
        <w:tc>
          <w:tcPr>
            <w:tcW w:w="1706" w:type="dxa"/>
          </w:tcPr>
          <w:p w14:paraId="6C14191E" w14:textId="77777777" w:rsidR="00E43F49" w:rsidRPr="00634A56" w:rsidRDefault="00E43F49" w:rsidP="00717930">
            <w:pPr>
              <w:pStyle w:val="TableParagraph"/>
              <w:jc w:val="center"/>
            </w:pPr>
          </w:p>
        </w:tc>
        <w:tc>
          <w:tcPr>
            <w:tcW w:w="1706" w:type="dxa"/>
          </w:tcPr>
          <w:p w14:paraId="5A1494EC" w14:textId="77777777" w:rsidR="00E43F49" w:rsidRPr="00634A56" w:rsidRDefault="00E43F49" w:rsidP="00717930">
            <w:pPr>
              <w:pStyle w:val="TableParagraph"/>
            </w:pPr>
          </w:p>
        </w:tc>
        <w:tc>
          <w:tcPr>
            <w:tcW w:w="2210" w:type="dxa"/>
            <w:tcBorders>
              <w:right w:val="nil"/>
            </w:tcBorders>
          </w:tcPr>
          <w:p w14:paraId="62A219D8" w14:textId="77777777" w:rsidR="00E43F49" w:rsidRPr="00634A56" w:rsidRDefault="00E43F49" w:rsidP="00717930">
            <w:pPr>
              <w:pStyle w:val="TableParagraph"/>
              <w:ind w:left="84"/>
            </w:pPr>
            <w:r w:rsidRPr="00634A56">
              <w:t>28 days</w:t>
            </w:r>
          </w:p>
        </w:tc>
      </w:tr>
      <w:tr w:rsidR="00E43F49" w:rsidRPr="00634A56" w14:paraId="1785E653" w14:textId="77777777" w:rsidTr="00CC3B32">
        <w:tc>
          <w:tcPr>
            <w:tcW w:w="1710" w:type="dxa"/>
            <w:vMerge/>
            <w:tcBorders>
              <w:left w:val="nil"/>
            </w:tcBorders>
          </w:tcPr>
          <w:p w14:paraId="768AB61E" w14:textId="77777777" w:rsidR="00E43F49" w:rsidRPr="00634A56" w:rsidRDefault="00E43F49" w:rsidP="00717930">
            <w:pPr>
              <w:pStyle w:val="TableParagraph"/>
            </w:pPr>
          </w:p>
        </w:tc>
        <w:tc>
          <w:tcPr>
            <w:tcW w:w="1710" w:type="dxa"/>
            <w:tcBorders>
              <w:left w:val="nil"/>
            </w:tcBorders>
          </w:tcPr>
          <w:p w14:paraId="42798F77" w14:textId="77777777" w:rsidR="00E43F49" w:rsidRPr="00634A56" w:rsidRDefault="00E43F49" w:rsidP="00717930">
            <w:pPr>
              <w:pStyle w:val="TableParagraph"/>
              <w:ind w:right="86"/>
            </w:pPr>
            <w:r w:rsidRPr="00634A56">
              <w:t>Ornamental aquatic species</w:t>
            </w:r>
          </w:p>
        </w:tc>
        <w:tc>
          <w:tcPr>
            <w:tcW w:w="3412" w:type="dxa"/>
          </w:tcPr>
          <w:p w14:paraId="4C8197BB" w14:textId="4AF570EE" w:rsidR="00E43F49" w:rsidRPr="00634A56" w:rsidRDefault="00E43F49" w:rsidP="00717930">
            <w:pPr>
              <w:pStyle w:val="TableParagraph"/>
              <w:ind w:left="84"/>
            </w:pPr>
          </w:p>
        </w:tc>
        <w:tc>
          <w:tcPr>
            <w:tcW w:w="1706" w:type="dxa"/>
          </w:tcPr>
          <w:p w14:paraId="22A6B00F" w14:textId="77777777" w:rsidR="00E43F49" w:rsidRPr="00634A56" w:rsidRDefault="00E43F49" w:rsidP="00717930">
            <w:pPr>
              <w:pStyle w:val="TableParagraph"/>
              <w:ind w:left="84"/>
            </w:pPr>
          </w:p>
        </w:tc>
        <w:tc>
          <w:tcPr>
            <w:tcW w:w="1706" w:type="dxa"/>
          </w:tcPr>
          <w:p w14:paraId="6FBD0218" w14:textId="77777777" w:rsidR="00E43F49" w:rsidRPr="00634A56" w:rsidRDefault="00E43F49" w:rsidP="00717930">
            <w:pPr>
              <w:pStyle w:val="TableParagraph"/>
            </w:pPr>
          </w:p>
        </w:tc>
        <w:tc>
          <w:tcPr>
            <w:tcW w:w="1706" w:type="dxa"/>
          </w:tcPr>
          <w:p w14:paraId="410639F8" w14:textId="77777777" w:rsidR="00E43F49" w:rsidRPr="00634A56" w:rsidRDefault="00E43F49" w:rsidP="00717930">
            <w:pPr>
              <w:pStyle w:val="TableParagraph"/>
            </w:pPr>
          </w:p>
        </w:tc>
        <w:tc>
          <w:tcPr>
            <w:tcW w:w="2210" w:type="dxa"/>
            <w:tcBorders>
              <w:right w:val="nil"/>
            </w:tcBorders>
          </w:tcPr>
          <w:p w14:paraId="26EAC4A0" w14:textId="77777777" w:rsidR="00E43F49" w:rsidRPr="00634A56" w:rsidRDefault="00E43F49" w:rsidP="00717930">
            <w:pPr>
              <w:pStyle w:val="TableParagraph"/>
              <w:ind w:left="84"/>
            </w:pPr>
            <w:r w:rsidRPr="00634A56">
              <w:t>28 days</w:t>
            </w:r>
          </w:p>
        </w:tc>
      </w:tr>
      <w:tr w:rsidR="00E43F49" w:rsidRPr="00634A56" w14:paraId="42FE239D" w14:textId="77777777" w:rsidTr="00CC3B32">
        <w:tc>
          <w:tcPr>
            <w:tcW w:w="1710" w:type="dxa"/>
            <w:vMerge/>
            <w:tcBorders>
              <w:left w:val="nil"/>
            </w:tcBorders>
          </w:tcPr>
          <w:p w14:paraId="06E1BA79" w14:textId="77777777" w:rsidR="00E43F49" w:rsidRPr="00634A56" w:rsidRDefault="00E43F49" w:rsidP="00717930">
            <w:pPr>
              <w:pStyle w:val="TableParagraph"/>
            </w:pPr>
          </w:p>
        </w:tc>
        <w:tc>
          <w:tcPr>
            <w:tcW w:w="1710" w:type="dxa"/>
            <w:tcBorders>
              <w:left w:val="nil"/>
            </w:tcBorders>
          </w:tcPr>
          <w:p w14:paraId="1CBB6FE7" w14:textId="77777777" w:rsidR="00E43F49" w:rsidRPr="00634A56" w:rsidDel="002F768F" w:rsidRDefault="00E43F49" w:rsidP="00717930">
            <w:pPr>
              <w:pStyle w:val="TableParagraph"/>
              <w:ind w:right="86"/>
            </w:pPr>
            <w:r w:rsidRPr="00634A56">
              <w:t>Other pets</w:t>
            </w:r>
          </w:p>
        </w:tc>
        <w:tc>
          <w:tcPr>
            <w:tcW w:w="3412" w:type="dxa"/>
          </w:tcPr>
          <w:p w14:paraId="5DC0B061" w14:textId="77777777" w:rsidR="00E43F49" w:rsidRPr="00634A56" w:rsidDel="00C30F27" w:rsidRDefault="00E43F49" w:rsidP="00717930">
            <w:pPr>
              <w:pStyle w:val="TableParagraph"/>
              <w:ind w:left="84"/>
            </w:pPr>
            <w:r w:rsidRPr="00634A56">
              <w:t>Other pet species: ferrets, rodents, ornamental amphibian species, ornamental reptile species or ornamental terrestrial invertebrate species</w:t>
            </w:r>
          </w:p>
        </w:tc>
        <w:tc>
          <w:tcPr>
            <w:tcW w:w="1706" w:type="dxa"/>
          </w:tcPr>
          <w:p w14:paraId="443B73AC" w14:textId="77777777" w:rsidR="00E43F49" w:rsidRPr="00634A56" w:rsidDel="00223026" w:rsidRDefault="00E43F49" w:rsidP="00717930">
            <w:pPr>
              <w:pStyle w:val="TableParagraph"/>
              <w:ind w:left="84"/>
            </w:pPr>
          </w:p>
        </w:tc>
        <w:tc>
          <w:tcPr>
            <w:tcW w:w="1706" w:type="dxa"/>
          </w:tcPr>
          <w:p w14:paraId="37D15FAE" w14:textId="77777777" w:rsidR="00E43F49" w:rsidRPr="00634A56" w:rsidRDefault="00E43F49" w:rsidP="00717930">
            <w:pPr>
              <w:pStyle w:val="TableParagraph"/>
            </w:pPr>
          </w:p>
        </w:tc>
        <w:tc>
          <w:tcPr>
            <w:tcW w:w="1706" w:type="dxa"/>
          </w:tcPr>
          <w:p w14:paraId="76507A03" w14:textId="77777777" w:rsidR="00E43F49" w:rsidRPr="00634A56" w:rsidRDefault="00E43F49" w:rsidP="00717930">
            <w:pPr>
              <w:pStyle w:val="TableParagraph"/>
            </w:pPr>
          </w:p>
        </w:tc>
        <w:tc>
          <w:tcPr>
            <w:tcW w:w="2210" w:type="dxa"/>
            <w:tcBorders>
              <w:right w:val="nil"/>
            </w:tcBorders>
          </w:tcPr>
          <w:p w14:paraId="0865C333" w14:textId="77777777" w:rsidR="00E43F49" w:rsidRPr="00634A56" w:rsidDel="00223026" w:rsidRDefault="00E43F49" w:rsidP="00717930">
            <w:pPr>
              <w:pStyle w:val="TableParagraph"/>
              <w:ind w:left="84"/>
            </w:pPr>
            <w:r w:rsidRPr="00634A56">
              <w:t>28 days</w:t>
            </w:r>
          </w:p>
        </w:tc>
      </w:tr>
      <w:tr w:rsidR="00E43F49" w:rsidRPr="00634A56" w14:paraId="06BFBAC9" w14:textId="77777777" w:rsidTr="00CC3B32">
        <w:tc>
          <w:tcPr>
            <w:tcW w:w="1710" w:type="dxa"/>
            <w:tcBorders>
              <w:left w:val="nil"/>
            </w:tcBorders>
          </w:tcPr>
          <w:p w14:paraId="2AA91EB2" w14:textId="77777777" w:rsidR="00E43F49" w:rsidRPr="00634A56" w:rsidRDefault="00E43F49" w:rsidP="00717930">
            <w:pPr>
              <w:pStyle w:val="TableParagraph"/>
            </w:pPr>
            <w:r w:rsidRPr="00634A56">
              <w:t>Other non-food producing animals</w:t>
            </w:r>
          </w:p>
        </w:tc>
        <w:tc>
          <w:tcPr>
            <w:tcW w:w="1710" w:type="dxa"/>
            <w:tcBorders>
              <w:left w:val="nil"/>
            </w:tcBorders>
          </w:tcPr>
          <w:p w14:paraId="350B5247" w14:textId="55B30E30" w:rsidR="00E43F49" w:rsidRPr="00634A56" w:rsidDel="002F768F" w:rsidRDefault="00E43F49" w:rsidP="00717930">
            <w:pPr>
              <w:pStyle w:val="TableParagraph"/>
              <w:ind w:right="86"/>
            </w:pPr>
          </w:p>
        </w:tc>
        <w:tc>
          <w:tcPr>
            <w:tcW w:w="3412" w:type="dxa"/>
          </w:tcPr>
          <w:p w14:paraId="0E604FCD" w14:textId="31F168DC" w:rsidR="00E43F49" w:rsidRPr="00634A56" w:rsidDel="00C30F27" w:rsidRDefault="00E43F49" w:rsidP="00717930">
            <w:pPr>
              <w:pStyle w:val="TableParagraph"/>
              <w:ind w:left="84"/>
            </w:pPr>
            <w:r w:rsidRPr="00634A56">
              <w:t>All species of non-food producing animals</w:t>
            </w:r>
            <w:r w:rsidR="006B0688" w:rsidRPr="00634A56">
              <w:t>,</w:t>
            </w:r>
            <w:r w:rsidRPr="00634A56">
              <w:t xml:space="preserve"> other than pets</w:t>
            </w:r>
          </w:p>
        </w:tc>
        <w:tc>
          <w:tcPr>
            <w:tcW w:w="1706" w:type="dxa"/>
          </w:tcPr>
          <w:p w14:paraId="1FE2356E" w14:textId="77777777" w:rsidR="00E43F49" w:rsidRPr="00634A56" w:rsidDel="00223026" w:rsidRDefault="00E43F49" w:rsidP="00717930">
            <w:pPr>
              <w:pStyle w:val="TableParagraph"/>
              <w:ind w:left="84"/>
            </w:pPr>
          </w:p>
        </w:tc>
        <w:tc>
          <w:tcPr>
            <w:tcW w:w="1706" w:type="dxa"/>
          </w:tcPr>
          <w:p w14:paraId="44287B27" w14:textId="77777777" w:rsidR="00E43F49" w:rsidRPr="00634A56" w:rsidRDefault="00E43F49" w:rsidP="00717930">
            <w:pPr>
              <w:pStyle w:val="TableParagraph"/>
            </w:pPr>
          </w:p>
        </w:tc>
        <w:tc>
          <w:tcPr>
            <w:tcW w:w="1706" w:type="dxa"/>
          </w:tcPr>
          <w:p w14:paraId="600957DD" w14:textId="77777777" w:rsidR="00E43F49" w:rsidRPr="00634A56" w:rsidRDefault="00E43F49" w:rsidP="00717930">
            <w:pPr>
              <w:pStyle w:val="TableParagraph"/>
            </w:pPr>
          </w:p>
        </w:tc>
        <w:tc>
          <w:tcPr>
            <w:tcW w:w="2210" w:type="dxa"/>
            <w:tcBorders>
              <w:right w:val="nil"/>
            </w:tcBorders>
          </w:tcPr>
          <w:p w14:paraId="617CAB2D" w14:textId="77777777" w:rsidR="00E43F49" w:rsidRPr="00634A56" w:rsidDel="00223026" w:rsidRDefault="00E43F49" w:rsidP="00717930">
            <w:pPr>
              <w:pStyle w:val="TableParagraph"/>
              <w:ind w:left="84"/>
            </w:pPr>
            <w:r w:rsidRPr="00634A56">
              <w:t>28 days</w:t>
            </w:r>
          </w:p>
        </w:tc>
      </w:tr>
      <w:tr w:rsidR="00E43F49" w:rsidRPr="00634A56" w14:paraId="03BB0835" w14:textId="77777777" w:rsidTr="00CC3B32">
        <w:tc>
          <w:tcPr>
            <w:tcW w:w="1710" w:type="dxa"/>
            <w:tcBorders>
              <w:left w:val="nil"/>
            </w:tcBorders>
          </w:tcPr>
          <w:p w14:paraId="046D77E8" w14:textId="1238EF10" w:rsidR="00E43F49" w:rsidRPr="00634A56" w:rsidRDefault="00344640" w:rsidP="00717930">
            <w:pPr>
              <w:pStyle w:val="TableParagraph"/>
            </w:pPr>
            <w:r w:rsidRPr="00634A56">
              <w:t>Pets and other non</w:t>
            </w:r>
            <w:r w:rsidR="00E43F49" w:rsidRPr="00634A56">
              <w:t>-food producing animals</w:t>
            </w:r>
          </w:p>
        </w:tc>
        <w:tc>
          <w:tcPr>
            <w:tcW w:w="1710" w:type="dxa"/>
            <w:tcBorders>
              <w:left w:val="nil"/>
            </w:tcBorders>
          </w:tcPr>
          <w:p w14:paraId="769DAC4F" w14:textId="77777777" w:rsidR="00E43F49" w:rsidRPr="00634A56" w:rsidDel="002F768F" w:rsidRDefault="00E43F49" w:rsidP="00717930">
            <w:pPr>
              <w:pStyle w:val="TableParagraph"/>
              <w:ind w:right="86"/>
            </w:pPr>
          </w:p>
        </w:tc>
        <w:tc>
          <w:tcPr>
            <w:tcW w:w="3412" w:type="dxa"/>
          </w:tcPr>
          <w:p w14:paraId="19E85946" w14:textId="7169B54C" w:rsidR="00E43F49" w:rsidRPr="00634A56" w:rsidRDefault="00E43F49" w:rsidP="00717930">
            <w:pPr>
              <w:pStyle w:val="TableParagraph"/>
              <w:ind w:left="84"/>
            </w:pPr>
            <w:r w:rsidRPr="00634A56">
              <w:t>All species of non-food producing animals</w:t>
            </w:r>
          </w:p>
        </w:tc>
        <w:tc>
          <w:tcPr>
            <w:tcW w:w="1706" w:type="dxa"/>
          </w:tcPr>
          <w:p w14:paraId="01B58E9A" w14:textId="77777777" w:rsidR="00E43F49" w:rsidRPr="00634A56" w:rsidDel="00223026" w:rsidRDefault="00E43F49" w:rsidP="00717930">
            <w:pPr>
              <w:pStyle w:val="TableParagraph"/>
              <w:ind w:left="84"/>
            </w:pPr>
          </w:p>
        </w:tc>
        <w:tc>
          <w:tcPr>
            <w:tcW w:w="1706" w:type="dxa"/>
          </w:tcPr>
          <w:p w14:paraId="2D2C57F4" w14:textId="77777777" w:rsidR="00E43F49" w:rsidRPr="00634A56" w:rsidRDefault="00E43F49" w:rsidP="00717930">
            <w:pPr>
              <w:pStyle w:val="TableParagraph"/>
            </w:pPr>
          </w:p>
        </w:tc>
        <w:tc>
          <w:tcPr>
            <w:tcW w:w="1706" w:type="dxa"/>
          </w:tcPr>
          <w:p w14:paraId="1936F35A" w14:textId="77777777" w:rsidR="00E43F49" w:rsidRPr="00634A56" w:rsidRDefault="00E43F49" w:rsidP="00717930">
            <w:pPr>
              <w:pStyle w:val="TableParagraph"/>
            </w:pPr>
          </w:p>
        </w:tc>
        <w:tc>
          <w:tcPr>
            <w:tcW w:w="2210" w:type="dxa"/>
            <w:tcBorders>
              <w:right w:val="nil"/>
            </w:tcBorders>
          </w:tcPr>
          <w:p w14:paraId="6C2287A7" w14:textId="77777777" w:rsidR="00E43F49" w:rsidRPr="00634A56" w:rsidRDefault="00E43F49" w:rsidP="00717930">
            <w:pPr>
              <w:pStyle w:val="TableParagraph"/>
              <w:ind w:left="84"/>
            </w:pPr>
            <w:r w:rsidRPr="00634A56">
              <w:t>28 days</w:t>
            </w:r>
          </w:p>
        </w:tc>
      </w:tr>
    </w:tbl>
    <w:p w14:paraId="2AF48F2B" w14:textId="77777777" w:rsidR="00C973B4" w:rsidRPr="00634A56" w:rsidRDefault="00C973B4" w:rsidP="00497799">
      <w:pPr>
        <w:spacing w:after="120"/>
        <w:ind w:left="1440" w:hanging="1440"/>
        <w:rPr>
          <w:rFonts w:ascii="Times New Roman" w:hAnsi="Times New Roman"/>
        </w:rPr>
      </w:pPr>
    </w:p>
    <w:p w14:paraId="70B03694" w14:textId="10D09A23" w:rsidR="00E43F49" w:rsidRPr="00634A56" w:rsidRDefault="00E43F49" w:rsidP="00717930">
      <w:pPr>
        <w:pStyle w:val="Listeafsnit"/>
        <w:numPr>
          <w:ilvl w:val="0"/>
          <w:numId w:val="4"/>
        </w:numPr>
        <w:ind w:left="240" w:hanging="240"/>
        <w:rPr>
          <w:b/>
          <w:bCs/>
        </w:rPr>
      </w:pPr>
      <w:r w:rsidRPr="00634A56">
        <w:rPr>
          <w:b/>
          <w:bCs/>
        </w:rPr>
        <w:t>All animal species</w:t>
      </w:r>
    </w:p>
    <w:p w14:paraId="7FB994F2" w14:textId="77777777" w:rsidR="00E24704" w:rsidRPr="00634A56" w:rsidRDefault="00E24704" w:rsidP="00634A56">
      <w:pPr>
        <w:pStyle w:val="Listeafsnit"/>
        <w:ind w:left="240" w:firstLine="0"/>
        <w:rPr>
          <w:b/>
          <w:bCs/>
        </w:rPr>
      </w:pPr>
    </w:p>
    <w:tbl>
      <w:tblPr>
        <w:tblW w:w="14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710"/>
        <w:gridCol w:w="3412"/>
        <w:gridCol w:w="1706"/>
        <w:gridCol w:w="1706"/>
        <w:gridCol w:w="1706"/>
        <w:gridCol w:w="2210"/>
      </w:tblGrid>
      <w:tr w:rsidR="00E43F49" w:rsidRPr="00634A56" w14:paraId="460642D1" w14:textId="77777777" w:rsidTr="00B10963">
        <w:tc>
          <w:tcPr>
            <w:tcW w:w="1710" w:type="dxa"/>
            <w:vMerge w:val="restart"/>
            <w:tcBorders>
              <w:left w:val="nil"/>
            </w:tcBorders>
            <w:vAlign w:val="center"/>
          </w:tcPr>
          <w:p w14:paraId="2E88DF3F" w14:textId="77777777" w:rsidR="00E43F49" w:rsidRPr="00634A56" w:rsidRDefault="00E43F49" w:rsidP="00B10963">
            <w:pPr>
              <w:pStyle w:val="TableParagraph"/>
              <w:jc w:val="center"/>
            </w:pPr>
            <w:r w:rsidRPr="00634A56">
              <w:t>Species</w:t>
            </w:r>
          </w:p>
        </w:tc>
        <w:tc>
          <w:tcPr>
            <w:tcW w:w="1710" w:type="dxa"/>
            <w:vMerge w:val="restart"/>
            <w:tcBorders>
              <w:left w:val="nil"/>
            </w:tcBorders>
            <w:vAlign w:val="center"/>
          </w:tcPr>
          <w:p w14:paraId="53E932FA" w14:textId="77777777" w:rsidR="00E43F49" w:rsidRPr="00634A56" w:rsidRDefault="00E43F49" w:rsidP="00B10963">
            <w:pPr>
              <w:pStyle w:val="TableParagraph"/>
              <w:jc w:val="center"/>
            </w:pPr>
            <w:r w:rsidRPr="00634A56">
              <w:t>Animal category</w:t>
            </w:r>
          </w:p>
        </w:tc>
        <w:tc>
          <w:tcPr>
            <w:tcW w:w="3412" w:type="dxa"/>
            <w:vMerge w:val="restart"/>
            <w:vAlign w:val="center"/>
          </w:tcPr>
          <w:p w14:paraId="3455786A" w14:textId="77777777" w:rsidR="00E43F49" w:rsidRPr="00634A56" w:rsidRDefault="00E43F49" w:rsidP="00DD3E5B">
            <w:pPr>
              <w:pStyle w:val="TableParagraph"/>
              <w:jc w:val="center"/>
            </w:pPr>
            <w:r w:rsidRPr="00634A56">
              <w:t>Definition of the animal category</w:t>
            </w:r>
          </w:p>
        </w:tc>
        <w:tc>
          <w:tcPr>
            <w:tcW w:w="5118" w:type="dxa"/>
            <w:gridSpan w:val="3"/>
            <w:vAlign w:val="center"/>
          </w:tcPr>
          <w:p w14:paraId="4DF93AF2" w14:textId="77777777" w:rsidR="00E43F49" w:rsidRPr="00634A56" w:rsidRDefault="00E43F49" w:rsidP="00B10963">
            <w:pPr>
              <w:pStyle w:val="TableParagraph"/>
              <w:ind w:left="130"/>
              <w:jc w:val="center"/>
            </w:pPr>
            <w:r w:rsidRPr="00634A56">
              <w:rPr>
                <w:w w:val="105"/>
              </w:rPr>
              <w:t>Approximate</w:t>
            </w:r>
            <w:r w:rsidRPr="00634A56">
              <w:rPr>
                <w:spacing w:val="23"/>
                <w:w w:val="105"/>
              </w:rPr>
              <w:t xml:space="preserve"> </w:t>
            </w:r>
            <w:r w:rsidRPr="00634A56" w:rsidDel="004C5925">
              <w:rPr>
                <w:w w:val="105"/>
              </w:rPr>
              <w:t>duration</w:t>
            </w:r>
            <w:r w:rsidRPr="00634A56" w:rsidDel="004C5925">
              <w:rPr>
                <w:spacing w:val="23"/>
                <w:w w:val="105"/>
              </w:rPr>
              <w:t xml:space="preserve"> </w:t>
            </w:r>
            <w:r w:rsidRPr="00634A56" w:rsidDel="004C5925">
              <w:rPr>
                <w:w w:val="105"/>
              </w:rPr>
              <w:t>period</w:t>
            </w:r>
            <w:r w:rsidRPr="00634A56" w:rsidDel="004C5925">
              <w:rPr>
                <w:spacing w:val="25"/>
                <w:w w:val="105"/>
              </w:rPr>
              <w:t xml:space="preserve"> </w:t>
            </w:r>
            <w:r w:rsidRPr="00634A56" w:rsidDel="004C5925">
              <w:rPr>
                <w:spacing w:val="-2"/>
                <w:w w:val="105"/>
              </w:rPr>
              <w:t>(</w:t>
            </w:r>
            <w:r w:rsidRPr="00634A56">
              <w:rPr>
                <w:spacing w:val="-2"/>
                <w:w w:val="105"/>
              </w:rPr>
              <w:t>weight/age</w:t>
            </w:r>
            <w:r w:rsidRPr="00634A56" w:rsidDel="004C5925">
              <w:rPr>
                <w:spacing w:val="-2"/>
                <w:w w:val="105"/>
              </w:rPr>
              <w:t>)</w:t>
            </w:r>
            <w:r w:rsidRPr="00634A56">
              <w:rPr>
                <w:spacing w:val="-2"/>
                <w:w w:val="105"/>
              </w:rPr>
              <w:t xml:space="preserve"> in the category</w:t>
            </w:r>
          </w:p>
        </w:tc>
        <w:tc>
          <w:tcPr>
            <w:tcW w:w="2210" w:type="dxa"/>
            <w:vMerge w:val="restart"/>
            <w:tcBorders>
              <w:right w:val="nil"/>
            </w:tcBorders>
            <w:vAlign w:val="center"/>
          </w:tcPr>
          <w:p w14:paraId="6D5737D8" w14:textId="77777777" w:rsidR="00E43F49" w:rsidRPr="00634A56" w:rsidRDefault="00E43F49" w:rsidP="00B10963">
            <w:pPr>
              <w:pStyle w:val="TableParagraph"/>
              <w:ind w:left="78"/>
              <w:jc w:val="center"/>
            </w:pPr>
            <w:r w:rsidRPr="00634A56">
              <w:t xml:space="preserve">Minimum duration of </w:t>
            </w:r>
            <w:proofErr w:type="gramStart"/>
            <w:r w:rsidRPr="00634A56">
              <w:t>long term</w:t>
            </w:r>
            <w:proofErr w:type="gramEnd"/>
            <w:r w:rsidRPr="00634A56">
              <w:t xml:space="preserve"> studies for efficacy</w:t>
            </w:r>
          </w:p>
        </w:tc>
      </w:tr>
      <w:tr w:rsidR="00E43F49" w:rsidRPr="00634A56" w14:paraId="74BC60EA" w14:textId="77777777" w:rsidTr="00B10963">
        <w:tc>
          <w:tcPr>
            <w:tcW w:w="1710" w:type="dxa"/>
            <w:vMerge/>
            <w:tcBorders>
              <w:left w:val="nil"/>
            </w:tcBorders>
            <w:vAlign w:val="center"/>
          </w:tcPr>
          <w:p w14:paraId="793E34BF" w14:textId="77777777" w:rsidR="00E43F49" w:rsidRPr="00634A56" w:rsidRDefault="00E43F49" w:rsidP="00B10963">
            <w:pPr>
              <w:jc w:val="center"/>
              <w:rPr>
                <w:rFonts w:ascii="Times New Roman" w:hAnsi="Times New Roman"/>
              </w:rPr>
            </w:pPr>
          </w:p>
        </w:tc>
        <w:tc>
          <w:tcPr>
            <w:tcW w:w="1710" w:type="dxa"/>
            <w:vMerge/>
            <w:tcBorders>
              <w:top w:val="nil"/>
              <w:left w:val="nil"/>
            </w:tcBorders>
            <w:vAlign w:val="center"/>
          </w:tcPr>
          <w:p w14:paraId="627A8802" w14:textId="77777777" w:rsidR="00E43F49" w:rsidRPr="00634A56" w:rsidRDefault="00E43F49" w:rsidP="00B10963">
            <w:pPr>
              <w:jc w:val="center"/>
              <w:rPr>
                <w:rFonts w:ascii="Times New Roman" w:hAnsi="Times New Roman"/>
              </w:rPr>
            </w:pPr>
          </w:p>
        </w:tc>
        <w:tc>
          <w:tcPr>
            <w:tcW w:w="3412" w:type="dxa"/>
            <w:vMerge/>
            <w:tcBorders>
              <w:top w:val="nil"/>
            </w:tcBorders>
            <w:vAlign w:val="center"/>
          </w:tcPr>
          <w:p w14:paraId="11C0A20D" w14:textId="77777777" w:rsidR="00E43F49" w:rsidRPr="00634A56" w:rsidRDefault="00E43F49" w:rsidP="00B10963">
            <w:pPr>
              <w:jc w:val="center"/>
              <w:rPr>
                <w:rFonts w:ascii="Times New Roman" w:hAnsi="Times New Roman"/>
              </w:rPr>
            </w:pPr>
          </w:p>
        </w:tc>
        <w:tc>
          <w:tcPr>
            <w:tcW w:w="1706" w:type="dxa"/>
            <w:vAlign w:val="center"/>
          </w:tcPr>
          <w:p w14:paraId="261580BA" w14:textId="77777777" w:rsidR="00E43F49" w:rsidRPr="00634A56" w:rsidRDefault="00E43F49" w:rsidP="00B10963">
            <w:pPr>
              <w:pStyle w:val="TableParagraph"/>
              <w:ind w:left="29" w:right="30"/>
              <w:jc w:val="center"/>
            </w:pPr>
            <w:r w:rsidRPr="00634A56">
              <w:t>Period</w:t>
            </w:r>
          </w:p>
        </w:tc>
        <w:tc>
          <w:tcPr>
            <w:tcW w:w="1706" w:type="dxa"/>
            <w:vAlign w:val="center"/>
          </w:tcPr>
          <w:p w14:paraId="21F8154C" w14:textId="77777777" w:rsidR="00E43F49" w:rsidRPr="00634A56" w:rsidRDefault="00E43F49" w:rsidP="00B10963">
            <w:pPr>
              <w:pStyle w:val="TableParagraph"/>
              <w:ind w:left="29" w:right="30"/>
              <w:jc w:val="center"/>
            </w:pPr>
            <w:r w:rsidRPr="00634A56">
              <w:t>Age</w:t>
            </w:r>
          </w:p>
        </w:tc>
        <w:tc>
          <w:tcPr>
            <w:tcW w:w="1706" w:type="dxa"/>
            <w:vAlign w:val="center"/>
          </w:tcPr>
          <w:p w14:paraId="4555C127" w14:textId="77777777" w:rsidR="00E43F49" w:rsidRPr="00634A56" w:rsidRDefault="00E43F49" w:rsidP="00B10963">
            <w:pPr>
              <w:pStyle w:val="TableParagraph"/>
              <w:ind w:left="28" w:right="30"/>
              <w:jc w:val="center"/>
            </w:pPr>
            <w:r w:rsidRPr="00634A56">
              <w:t>Weight</w:t>
            </w:r>
          </w:p>
        </w:tc>
        <w:tc>
          <w:tcPr>
            <w:tcW w:w="2210" w:type="dxa"/>
            <w:vMerge/>
            <w:tcBorders>
              <w:top w:val="nil"/>
              <w:right w:val="nil"/>
            </w:tcBorders>
            <w:vAlign w:val="center"/>
          </w:tcPr>
          <w:p w14:paraId="05DFC605" w14:textId="77777777" w:rsidR="00E43F49" w:rsidRPr="00634A56" w:rsidRDefault="00E43F49" w:rsidP="00B10963">
            <w:pPr>
              <w:jc w:val="center"/>
              <w:rPr>
                <w:rFonts w:ascii="Times New Roman" w:hAnsi="Times New Roman"/>
              </w:rPr>
            </w:pPr>
          </w:p>
        </w:tc>
      </w:tr>
      <w:tr w:rsidR="00E43F49" w:rsidRPr="00634A56" w14:paraId="0645EA3E" w14:textId="77777777" w:rsidTr="00CC3B32">
        <w:tc>
          <w:tcPr>
            <w:tcW w:w="1710" w:type="dxa"/>
            <w:tcBorders>
              <w:left w:val="nil"/>
            </w:tcBorders>
          </w:tcPr>
          <w:p w14:paraId="79DEEC90" w14:textId="4FE3B912" w:rsidR="00E43F49" w:rsidRPr="00634A56" w:rsidRDefault="00E43F49" w:rsidP="00717930">
            <w:pPr>
              <w:pStyle w:val="TableParagraph"/>
            </w:pPr>
            <w:r w:rsidRPr="00634A56">
              <w:t xml:space="preserve">All terrestrial </w:t>
            </w:r>
            <w:r w:rsidR="00654184" w:rsidRPr="00634A56">
              <w:t xml:space="preserve">animal </w:t>
            </w:r>
            <w:r w:rsidRPr="00634A56">
              <w:t>species</w:t>
            </w:r>
          </w:p>
        </w:tc>
        <w:tc>
          <w:tcPr>
            <w:tcW w:w="1710" w:type="dxa"/>
            <w:tcBorders>
              <w:left w:val="nil"/>
            </w:tcBorders>
          </w:tcPr>
          <w:p w14:paraId="78263E61" w14:textId="77777777" w:rsidR="00E43F49" w:rsidRPr="00634A56" w:rsidDel="002F768F" w:rsidRDefault="00E43F49" w:rsidP="00717930">
            <w:pPr>
              <w:pStyle w:val="TableParagraph"/>
              <w:ind w:right="86"/>
            </w:pPr>
          </w:p>
        </w:tc>
        <w:tc>
          <w:tcPr>
            <w:tcW w:w="3412" w:type="dxa"/>
          </w:tcPr>
          <w:p w14:paraId="6E3408FF" w14:textId="77777777" w:rsidR="00E43F49" w:rsidRPr="00634A56" w:rsidDel="00C30F27" w:rsidRDefault="00E43F49" w:rsidP="00717930">
            <w:pPr>
              <w:pStyle w:val="TableParagraph"/>
              <w:ind w:left="84"/>
            </w:pPr>
          </w:p>
        </w:tc>
        <w:tc>
          <w:tcPr>
            <w:tcW w:w="1706" w:type="dxa"/>
          </w:tcPr>
          <w:p w14:paraId="5D49FEEB" w14:textId="77777777" w:rsidR="00E43F49" w:rsidRPr="00634A56" w:rsidDel="00223026" w:rsidRDefault="00E43F49" w:rsidP="00717930">
            <w:pPr>
              <w:pStyle w:val="TableParagraph"/>
              <w:ind w:left="84"/>
            </w:pPr>
          </w:p>
        </w:tc>
        <w:tc>
          <w:tcPr>
            <w:tcW w:w="1706" w:type="dxa"/>
          </w:tcPr>
          <w:p w14:paraId="7AC566F1" w14:textId="77777777" w:rsidR="00E43F49" w:rsidRPr="00634A56" w:rsidRDefault="00E43F49" w:rsidP="00717930">
            <w:pPr>
              <w:pStyle w:val="TableParagraph"/>
            </w:pPr>
          </w:p>
        </w:tc>
        <w:tc>
          <w:tcPr>
            <w:tcW w:w="1706" w:type="dxa"/>
          </w:tcPr>
          <w:p w14:paraId="020B2922" w14:textId="77777777" w:rsidR="00E43F49" w:rsidRPr="00634A56" w:rsidRDefault="00E43F49" w:rsidP="00717930">
            <w:pPr>
              <w:pStyle w:val="TableParagraph"/>
            </w:pPr>
          </w:p>
        </w:tc>
        <w:tc>
          <w:tcPr>
            <w:tcW w:w="2210" w:type="dxa"/>
            <w:tcBorders>
              <w:right w:val="nil"/>
            </w:tcBorders>
          </w:tcPr>
          <w:p w14:paraId="0135C151" w14:textId="17AF3397" w:rsidR="00E43F49" w:rsidRPr="00634A56" w:rsidDel="00223026" w:rsidRDefault="00E43F49" w:rsidP="00717930">
            <w:pPr>
              <w:pStyle w:val="TableParagraph"/>
              <w:ind w:left="84"/>
              <w:rPr>
                <w:i/>
                <w:iCs/>
              </w:rPr>
            </w:pPr>
          </w:p>
        </w:tc>
      </w:tr>
      <w:tr w:rsidR="00E43F49" w:rsidRPr="00634A56" w14:paraId="57484E65" w14:textId="77777777" w:rsidTr="00CC3B32">
        <w:tc>
          <w:tcPr>
            <w:tcW w:w="1710" w:type="dxa"/>
            <w:tcBorders>
              <w:left w:val="nil"/>
            </w:tcBorders>
          </w:tcPr>
          <w:p w14:paraId="4337FE45" w14:textId="5D14030A" w:rsidR="00E43F49" w:rsidRPr="00634A56" w:rsidRDefault="00E43F49" w:rsidP="00717930">
            <w:pPr>
              <w:pStyle w:val="TableParagraph"/>
            </w:pPr>
            <w:r w:rsidRPr="00634A56">
              <w:t xml:space="preserve">All aquatic </w:t>
            </w:r>
            <w:r w:rsidR="00654184" w:rsidRPr="00634A56">
              <w:t xml:space="preserve">animal </w:t>
            </w:r>
            <w:r w:rsidRPr="00634A56">
              <w:t>species</w:t>
            </w:r>
          </w:p>
        </w:tc>
        <w:tc>
          <w:tcPr>
            <w:tcW w:w="1710" w:type="dxa"/>
            <w:tcBorders>
              <w:left w:val="nil"/>
            </w:tcBorders>
          </w:tcPr>
          <w:p w14:paraId="56227B28" w14:textId="77777777" w:rsidR="00E43F49" w:rsidRPr="00634A56" w:rsidDel="002F768F" w:rsidRDefault="00E43F49" w:rsidP="00717930">
            <w:pPr>
              <w:pStyle w:val="TableParagraph"/>
              <w:ind w:right="86"/>
            </w:pPr>
          </w:p>
        </w:tc>
        <w:tc>
          <w:tcPr>
            <w:tcW w:w="3412" w:type="dxa"/>
          </w:tcPr>
          <w:p w14:paraId="03DB94A3" w14:textId="77777777" w:rsidR="00E43F49" w:rsidRPr="00634A56" w:rsidRDefault="00E43F49" w:rsidP="00717930">
            <w:pPr>
              <w:pStyle w:val="TableParagraph"/>
              <w:ind w:left="84"/>
            </w:pPr>
          </w:p>
        </w:tc>
        <w:tc>
          <w:tcPr>
            <w:tcW w:w="1706" w:type="dxa"/>
          </w:tcPr>
          <w:p w14:paraId="19E1E24C" w14:textId="77777777" w:rsidR="00E43F49" w:rsidRPr="00634A56" w:rsidDel="00223026" w:rsidRDefault="00E43F49" w:rsidP="00717930">
            <w:pPr>
              <w:pStyle w:val="TableParagraph"/>
              <w:ind w:left="84"/>
            </w:pPr>
          </w:p>
        </w:tc>
        <w:tc>
          <w:tcPr>
            <w:tcW w:w="1706" w:type="dxa"/>
          </w:tcPr>
          <w:p w14:paraId="09B3301D" w14:textId="77777777" w:rsidR="00E43F49" w:rsidRPr="00634A56" w:rsidRDefault="00E43F49" w:rsidP="00717930">
            <w:pPr>
              <w:pStyle w:val="TableParagraph"/>
            </w:pPr>
          </w:p>
        </w:tc>
        <w:tc>
          <w:tcPr>
            <w:tcW w:w="1706" w:type="dxa"/>
          </w:tcPr>
          <w:p w14:paraId="3A498C59" w14:textId="77777777" w:rsidR="00E43F49" w:rsidRPr="00634A56" w:rsidRDefault="00E43F49" w:rsidP="00717930">
            <w:pPr>
              <w:pStyle w:val="TableParagraph"/>
            </w:pPr>
          </w:p>
        </w:tc>
        <w:tc>
          <w:tcPr>
            <w:tcW w:w="2210" w:type="dxa"/>
            <w:tcBorders>
              <w:right w:val="nil"/>
            </w:tcBorders>
          </w:tcPr>
          <w:p w14:paraId="3299F492" w14:textId="375AD856" w:rsidR="00E43F49" w:rsidRPr="00634A56" w:rsidRDefault="00E43F49" w:rsidP="00717930">
            <w:pPr>
              <w:pStyle w:val="TableParagraph"/>
              <w:ind w:left="84"/>
              <w:rPr>
                <w:i/>
                <w:iCs/>
              </w:rPr>
            </w:pPr>
          </w:p>
        </w:tc>
      </w:tr>
      <w:tr w:rsidR="00E43F49" w:rsidRPr="00634A56" w14:paraId="314C1C9C" w14:textId="77777777" w:rsidTr="00CC3B32">
        <w:tc>
          <w:tcPr>
            <w:tcW w:w="1710" w:type="dxa"/>
            <w:tcBorders>
              <w:left w:val="nil"/>
            </w:tcBorders>
          </w:tcPr>
          <w:p w14:paraId="0BF44BDE" w14:textId="77777777" w:rsidR="00E43F49" w:rsidRPr="00634A56" w:rsidRDefault="00E43F49" w:rsidP="00717930">
            <w:pPr>
              <w:pStyle w:val="TableParagraph"/>
            </w:pPr>
            <w:r w:rsidRPr="00634A56">
              <w:t>All animal species</w:t>
            </w:r>
          </w:p>
        </w:tc>
        <w:tc>
          <w:tcPr>
            <w:tcW w:w="1710" w:type="dxa"/>
            <w:tcBorders>
              <w:left w:val="nil"/>
            </w:tcBorders>
          </w:tcPr>
          <w:p w14:paraId="360F2897" w14:textId="77777777" w:rsidR="00E43F49" w:rsidRPr="00634A56" w:rsidDel="002F768F" w:rsidRDefault="00E43F49" w:rsidP="00717930">
            <w:pPr>
              <w:pStyle w:val="TableParagraph"/>
              <w:ind w:right="86"/>
            </w:pPr>
          </w:p>
        </w:tc>
        <w:tc>
          <w:tcPr>
            <w:tcW w:w="3412" w:type="dxa"/>
          </w:tcPr>
          <w:p w14:paraId="7E94F162" w14:textId="77777777" w:rsidR="00E43F49" w:rsidRPr="00634A56" w:rsidRDefault="00E43F49" w:rsidP="00717930">
            <w:pPr>
              <w:pStyle w:val="TableParagraph"/>
              <w:ind w:left="84"/>
            </w:pPr>
          </w:p>
        </w:tc>
        <w:tc>
          <w:tcPr>
            <w:tcW w:w="1706" w:type="dxa"/>
          </w:tcPr>
          <w:p w14:paraId="32FD3636" w14:textId="77777777" w:rsidR="00E43F49" w:rsidRPr="00634A56" w:rsidDel="00223026" w:rsidRDefault="00E43F49" w:rsidP="00717930">
            <w:pPr>
              <w:pStyle w:val="TableParagraph"/>
              <w:ind w:left="84"/>
            </w:pPr>
          </w:p>
        </w:tc>
        <w:tc>
          <w:tcPr>
            <w:tcW w:w="1706" w:type="dxa"/>
          </w:tcPr>
          <w:p w14:paraId="371587F7" w14:textId="77777777" w:rsidR="00E43F49" w:rsidRPr="00634A56" w:rsidRDefault="00E43F49" w:rsidP="00717930">
            <w:pPr>
              <w:pStyle w:val="TableParagraph"/>
            </w:pPr>
          </w:p>
        </w:tc>
        <w:tc>
          <w:tcPr>
            <w:tcW w:w="1706" w:type="dxa"/>
          </w:tcPr>
          <w:p w14:paraId="500DDA1C" w14:textId="77777777" w:rsidR="00E43F49" w:rsidRPr="00634A56" w:rsidRDefault="00E43F49" w:rsidP="00717930">
            <w:pPr>
              <w:pStyle w:val="TableParagraph"/>
            </w:pPr>
          </w:p>
        </w:tc>
        <w:tc>
          <w:tcPr>
            <w:tcW w:w="2210" w:type="dxa"/>
            <w:tcBorders>
              <w:right w:val="nil"/>
            </w:tcBorders>
          </w:tcPr>
          <w:p w14:paraId="3E7533AC" w14:textId="332A22BA" w:rsidR="00E43F49" w:rsidRPr="00634A56" w:rsidRDefault="00E43F49" w:rsidP="00717930">
            <w:pPr>
              <w:pStyle w:val="TableParagraph"/>
              <w:ind w:left="84"/>
            </w:pPr>
          </w:p>
        </w:tc>
      </w:tr>
    </w:tbl>
    <w:p w14:paraId="4FF25F51" w14:textId="06A31884" w:rsidR="009A6E08" w:rsidRPr="00634A56" w:rsidRDefault="000669A5" w:rsidP="00717930">
      <w:pPr>
        <w:rPr>
          <w:rFonts w:ascii="Times New Roman" w:hAnsi="Times New Roman"/>
        </w:rPr>
      </w:pPr>
      <w:r w:rsidRPr="00634A56">
        <w:rPr>
          <w:rFonts w:ascii="Times New Roman" w:hAnsi="Times New Roman"/>
        </w:rPr>
        <w:t>’</w:t>
      </w:r>
    </w:p>
    <w:p w14:paraId="68AC4C39" w14:textId="4C001DE1" w:rsidR="009A6E08" w:rsidRPr="00634A56" w:rsidRDefault="009A6E08" w:rsidP="009A6E08">
      <w:pPr>
        <w:pStyle w:val="Annexetitre"/>
        <w:spacing w:after="240"/>
        <w:jc w:val="left"/>
        <w:sectPr w:rsidR="009A6E08" w:rsidRPr="00634A56" w:rsidSect="00717930">
          <w:headerReference w:type="default" r:id="rId17"/>
          <w:pgSz w:w="16838" w:h="11906" w:orient="landscape"/>
          <w:pgMar w:top="1440" w:right="1440" w:bottom="1440" w:left="1440" w:header="708" w:footer="708" w:gutter="0"/>
          <w:cols w:space="708"/>
          <w:docGrid w:linePitch="360"/>
        </w:sectPr>
      </w:pPr>
    </w:p>
    <w:p w14:paraId="13498D6C" w14:textId="74667B2F" w:rsidR="007D4336" w:rsidRPr="00634A56" w:rsidRDefault="007D4336" w:rsidP="007D4336">
      <w:pPr>
        <w:pStyle w:val="Annexetitre"/>
        <w:spacing w:after="240"/>
      </w:pPr>
      <w:r w:rsidRPr="00634A56">
        <w:lastRenderedPageBreak/>
        <w:t>ANNEX II</w:t>
      </w:r>
    </w:p>
    <w:p w14:paraId="639D8031" w14:textId="1AA93F8A" w:rsidR="007D4336" w:rsidRPr="00634A56" w:rsidRDefault="00A75C4A" w:rsidP="007D4336">
      <w:pPr>
        <w:jc w:val="both"/>
        <w:rPr>
          <w:rFonts w:ascii="Times New Roman" w:hAnsi="Times New Roman"/>
          <w:sz w:val="24"/>
          <w:szCs w:val="24"/>
        </w:rPr>
      </w:pPr>
      <w:r w:rsidRPr="00634A56">
        <w:rPr>
          <w:rFonts w:ascii="Times New Roman" w:hAnsi="Times New Roman"/>
          <w:sz w:val="24"/>
          <w:szCs w:val="24"/>
        </w:rPr>
        <w:t xml:space="preserve">The following </w:t>
      </w:r>
      <w:r w:rsidR="007D4336" w:rsidRPr="00634A56">
        <w:rPr>
          <w:rFonts w:ascii="Times New Roman" w:hAnsi="Times New Roman"/>
          <w:sz w:val="24"/>
          <w:szCs w:val="24"/>
        </w:rPr>
        <w:t>Annex</w:t>
      </w:r>
      <w:r w:rsidRPr="00634A56">
        <w:rPr>
          <w:rFonts w:ascii="Times New Roman" w:hAnsi="Times New Roman"/>
          <w:sz w:val="24"/>
          <w:szCs w:val="24"/>
        </w:rPr>
        <w:t xml:space="preserve"> V is added </w:t>
      </w:r>
      <w:r w:rsidR="007D4336" w:rsidRPr="00634A56">
        <w:rPr>
          <w:rFonts w:ascii="Times New Roman" w:hAnsi="Times New Roman"/>
          <w:sz w:val="24"/>
          <w:szCs w:val="24"/>
        </w:rPr>
        <w:t>to Regulation (EC) No 429/2008:</w:t>
      </w:r>
    </w:p>
    <w:p w14:paraId="2B2BEDF4" w14:textId="4C92EFC4" w:rsidR="00A75C4A" w:rsidRPr="00634A56" w:rsidRDefault="00A75C4A" w:rsidP="00A75C4A">
      <w:pPr>
        <w:ind w:right="-36"/>
        <w:jc w:val="center"/>
        <w:rPr>
          <w:rFonts w:ascii="Times New Roman" w:hAnsi="Times New Roman"/>
          <w:i/>
          <w:sz w:val="24"/>
          <w:szCs w:val="24"/>
        </w:rPr>
      </w:pPr>
      <w:r w:rsidRPr="00634A56">
        <w:rPr>
          <w:rFonts w:ascii="Times New Roman" w:hAnsi="Times New Roman"/>
          <w:i/>
          <w:sz w:val="24"/>
          <w:szCs w:val="24"/>
        </w:rPr>
        <w:t>‘ANNEX V</w:t>
      </w:r>
    </w:p>
    <w:p w14:paraId="4F547ADD" w14:textId="77777777" w:rsidR="00A75C4A" w:rsidRPr="00634A56" w:rsidRDefault="00A75C4A" w:rsidP="00A75C4A">
      <w:pPr>
        <w:pStyle w:val="Brdtekst"/>
        <w:ind w:right="-36"/>
        <w:rPr>
          <w:i/>
          <w:sz w:val="24"/>
          <w:szCs w:val="24"/>
        </w:rPr>
      </w:pPr>
    </w:p>
    <w:p w14:paraId="76FA463A" w14:textId="7CA8E96D" w:rsidR="00A75C4A" w:rsidRPr="00634A56" w:rsidRDefault="00A75C4A" w:rsidP="00A75C4A">
      <w:pPr>
        <w:pStyle w:val="Overskrift3"/>
        <w:ind w:left="0" w:right="-36" w:firstLine="0"/>
        <w:jc w:val="center"/>
        <w:rPr>
          <w:sz w:val="24"/>
          <w:szCs w:val="24"/>
        </w:rPr>
      </w:pPr>
      <w:r w:rsidRPr="00634A56">
        <w:rPr>
          <w:sz w:val="24"/>
          <w:szCs w:val="24"/>
        </w:rPr>
        <w:t xml:space="preserve">DEFINITION OF </w:t>
      </w:r>
      <w:ins w:id="32" w:author="SCHNEEGANS Fabien (SANTE)" w:date="2025-10-28T12:01:00Z">
        <w:r w:rsidR="00E44D18" w:rsidRPr="00634A56">
          <w:rPr>
            <w:sz w:val="24"/>
            <w:szCs w:val="24"/>
          </w:rPr>
          <w:t xml:space="preserve">RESPECTIVE ANIMAL </w:t>
        </w:r>
      </w:ins>
      <w:r w:rsidRPr="00634A56">
        <w:rPr>
          <w:sz w:val="24"/>
          <w:szCs w:val="24"/>
        </w:rPr>
        <w:t>SPECIES AND</w:t>
      </w:r>
      <w:del w:id="33" w:author="SCHNEEGANS Fabien (SANTE)" w:date="2025-10-28T12:01:00Z">
        <w:r w:rsidRPr="00F61675">
          <w:rPr>
            <w:sz w:val="24"/>
            <w:szCs w:val="24"/>
          </w:rPr>
          <w:delText xml:space="preserve"> DETAILS ON</w:delText>
        </w:r>
      </w:del>
      <w:ins w:id="34" w:author="SCHNEEGANS Fabien (SANTE)" w:date="2025-10-28T12:01:00Z">
        <w:r w:rsidR="009A6A22" w:rsidRPr="00634A56">
          <w:rPr>
            <w:sz w:val="24"/>
            <w:szCs w:val="24"/>
          </w:rPr>
          <w:t>, FOR FOOD-PRODUCING ANIMAL SPECIES,</w:t>
        </w:r>
        <w:r w:rsidR="00FA1370" w:rsidRPr="00634A56">
          <w:rPr>
            <w:sz w:val="24"/>
            <w:szCs w:val="24"/>
          </w:rPr>
          <w:t xml:space="preserve"> THEIR</w:t>
        </w:r>
        <w:r w:rsidRPr="00634A56">
          <w:rPr>
            <w:sz w:val="24"/>
            <w:szCs w:val="24"/>
          </w:rPr>
          <w:t xml:space="preserve"> </w:t>
        </w:r>
        <w:r w:rsidR="00FA4CCA" w:rsidRPr="00634A56">
          <w:rPr>
            <w:sz w:val="24"/>
            <w:szCs w:val="24"/>
          </w:rPr>
          <w:t>DIFFERENTIATION INTO</w:t>
        </w:r>
      </w:ins>
      <w:r w:rsidRPr="00634A56">
        <w:rPr>
          <w:sz w:val="24"/>
          <w:szCs w:val="24"/>
        </w:rPr>
        <w:t xml:space="preserve"> MAJOR AND MINOR SPECIES</w:t>
      </w:r>
    </w:p>
    <w:p w14:paraId="7A650605" w14:textId="77777777" w:rsidR="00A75C4A" w:rsidRPr="00634A56" w:rsidRDefault="00A75C4A" w:rsidP="00A75C4A">
      <w:pPr>
        <w:pStyle w:val="Brdtekst"/>
        <w:ind w:right="-36"/>
        <w:rPr>
          <w:b/>
          <w:sz w:val="24"/>
          <w:szCs w:val="24"/>
        </w:rPr>
      </w:pPr>
    </w:p>
    <w:p w14:paraId="10A4DDD6" w14:textId="77777777" w:rsidR="00A75C4A" w:rsidRPr="00634A56" w:rsidRDefault="00A75C4A" w:rsidP="00A75C4A">
      <w:pPr>
        <w:pStyle w:val="Brdtekst"/>
        <w:ind w:right="-36"/>
        <w:rPr>
          <w:b/>
          <w:sz w:val="24"/>
          <w:szCs w:val="24"/>
        </w:rPr>
      </w:pPr>
    </w:p>
    <w:p w14:paraId="5D0A7565" w14:textId="77777777" w:rsidR="00A75C4A" w:rsidRPr="00634A56" w:rsidRDefault="00A75C4A" w:rsidP="00634A56">
      <w:pPr>
        <w:pStyle w:val="Listeafsnit"/>
        <w:numPr>
          <w:ilvl w:val="0"/>
          <w:numId w:val="55"/>
        </w:numPr>
        <w:rPr>
          <w:b/>
          <w:bCs/>
        </w:rPr>
      </w:pPr>
      <w:r w:rsidRPr="00634A56">
        <w:rPr>
          <w:b/>
          <w:bCs/>
        </w:rPr>
        <w:t>Porcine species (Suidae)</w:t>
      </w:r>
    </w:p>
    <w:p w14:paraId="2FF971A9" w14:textId="2A1E9A74" w:rsidR="00A75C4A" w:rsidRPr="00634A56" w:rsidRDefault="00A75C4A" w:rsidP="00634A56">
      <w:pPr>
        <w:spacing w:before="120" w:after="120" w:line="259" w:lineRule="auto"/>
        <w:jc w:val="both"/>
        <w:rPr>
          <w:rFonts w:ascii="Times New Roman" w:hAnsi="Times New Roman"/>
        </w:rPr>
      </w:pPr>
      <w:r w:rsidRPr="00634A56">
        <w:rPr>
          <w:rFonts w:ascii="Times New Roman" w:hAnsi="Times New Roman"/>
        </w:rPr>
        <w:t xml:space="preserve">Animals of species which, within the family </w:t>
      </w:r>
      <w:r w:rsidRPr="00634A56">
        <w:rPr>
          <w:rFonts w:ascii="Times New Roman" w:hAnsi="Times New Roman"/>
          <w:i/>
          <w:iCs/>
        </w:rPr>
        <w:t>Suidae</w:t>
      </w:r>
      <w:r w:rsidRPr="00634A56">
        <w:rPr>
          <w:rFonts w:ascii="Times New Roman" w:hAnsi="Times New Roman"/>
        </w:rPr>
        <w:t xml:space="preserve"> genus </w:t>
      </w:r>
      <w:proofErr w:type="spellStart"/>
      <w:r w:rsidRPr="00634A56">
        <w:rPr>
          <w:rFonts w:ascii="Times New Roman" w:hAnsi="Times New Roman"/>
          <w:i/>
          <w:iCs/>
        </w:rPr>
        <w:t>Babyrousa</w:t>
      </w:r>
      <w:proofErr w:type="spellEnd"/>
      <w:r w:rsidRPr="00634A56">
        <w:rPr>
          <w:rFonts w:ascii="Times New Roman" w:hAnsi="Times New Roman"/>
        </w:rPr>
        <w:t xml:space="preserve"> ssp., </w:t>
      </w:r>
      <w:proofErr w:type="spellStart"/>
      <w:r w:rsidRPr="00634A56">
        <w:rPr>
          <w:rFonts w:ascii="Times New Roman" w:hAnsi="Times New Roman"/>
          <w:i/>
          <w:iCs/>
        </w:rPr>
        <w:t>Hylochoerus</w:t>
      </w:r>
      <w:proofErr w:type="spellEnd"/>
      <w:r w:rsidRPr="00634A56">
        <w:rPr>
          <w:rFonts w:ascii="Times New Roman" w:hAnsi="Times New Roman"/>
        </w:rPr>
        <w:t xml:space="preserve"> ssp., </w:t>
      </w:r>
      <w:r w:rsidRPr="00634A56">
        <w:rPr>
          <w:rFonts w:ascii="Times New Roman" w:hAnsi="Times New Roman"/>
          <w:i/>
          <w:iCs/>
        </w:rPr>
        <w:t>Phacochoerus</w:t>
      </w:r>
      <w:r w:rsidRPr="00634A56">
        <w:rPr>
          <w:rFonts w:ascii="Times New Roman" w:hAnsi="Times New Roman"/>
        </w:rPr>
        <w:t xml:space="preserve"> ssp., </w:t>
      </w:r>
      <w:proofErr w:type="spellStart"/>
      <w:r w:rsidRPr="00634A56">
        <w:rPr>
          <w:rFonts w:ascii="Times New Roman" w:hAnsi="Times New Roman"/>
          <w:i/>
          <w:iCs/>
        </w:rPr>
        <w:t>Porcula</w:t>
      </w:r>
      <w:proofErr w:type="spellEnd"/>
      <w:r w:rsidRPr="00634A56">
        <w:rPr>
          <w:rFonts w:ascii="Times New Roman" w:hAnsi="Times New Roman"/>
        </w:rPr>
        <w:t xml:space="preserve"> ssp., </w:t>
      </w:r>
      <w:proofErr w:type="spellStart"/>
      <w:r w:rsidRPr="00634A56">
        <w:rPr>
          <w:rFonts w:ascii="Times New Roman" w:hAnsi="Times New Roman"/>
          <w:i/>
          <w:iCs/>
        </w:rPr>
        <w:t>Potamochoerus</w:t>
      </w:r>
      <w:proofErr w:type="spellEnd"/>
      <w:r w:rsidRPr="00634A56">
        <w:rPr>
          <w:rFonts w:ascii="Times New Roman" w:hAnsi="Times New Roman"/>
        </w:rPr>
        <w:t xml:space="preserve"> ssp. and </w:t>
      </w:r>
      <w:r w:rsidRPr="00634A56">
        <w:rPr>
          <w:rFonts w:ascii="Times New Roman" w:hAnsi="Times New Roman"/>
          <w:i/>
          <w:iCs/>
        </w:rPr>
        <w:t>Sus</w:t>
      </w:r>
      <w:r w:rsidRPr="00634A56">
        <w:rPr>
          <w:rFonts w:ascii="Times New Roman" w:hAnsi="Times New Roman"/>
        </w:rPr>
        <w:t xml:space="preserve"> ssp., and the offsprings of the crossing of those species, are fed, bred or kept for the production of food for human consumption, including animals that are not used for human consumption but belong to the species which, among the above-mentioned group of species, are normally used for human consumption in the </w:t>
      </w:r>
      <w:proofErr w:type="spellStart"/>
      <w:r w:rsidRPr="00634A56">
        <w:rPr>
          <w:rFonts w:ascii="Times New Roman" w:hAnsi="Times New Roman"/>
        </w:rPr>
        <w:t>Union</w:t>
      </w:r>
      <w:r w:rsidR="00423BD7" w:rsidRPr="00634A56">
        <w:rPr>
          <w:rFonts w:ascii="Times New Roman" w:hAnsi="Times New Roman"/>
        </w:rPr>
        <w:t>.</w:t>
      </w:r>
      <w:r w:rsidRPr="00634A56">
        <w:rPr>
          <w:rFonts w:ascii="Times New Roman" w:hAnsi="Times New Roman"/>
          <w:u w:val="single"/>
        </w:rPr>
        <w:t>Major</w:t>
      </w:r>
      <w:proofErr w:type="spellEnd"/>
      <w:r w:rsidRPr="00634A56">
        <w:rPr>
          <w:rFonts w:ascii="Times New Roman" w:hAnsi="Times New Roman"/>
          <w:u w:val="single"/>
        </w:rPr>
        <w:t xml:space="preserve"> species</w:t>
      </w:r>
      <w:r w:rsidRPr="00634A56">
        <w:rPr>
          <w:rFonts w:ascii="Times New Roman" w:hAnsi="Times New Roman"/>
        </w:rPr>
        <w:t>: pigs (</w:t>
      </w:r>
      <w:r w:rsidRPr="00634A56">
        <w:rPr>
          <w:rFonts w:ascii="Times New Roman" w:hAnsi="Times New Roman"/>
          <w:i/>
          <w:iCs/>
        </w:rPr>
        <w:t xml:space="preserve">Sus scrofa </w:t>
      </w:r>
      <w:proofErr w:type="spellStart"/>
      <w:r w:rsidRPr="00634A56">
        <w:rPr>
          <w:rFonts w:ascii="Times New Roman" w:hAnsi="Times New Roman"/>
          <w:i/>
          <w:iCs/>
        </w:rPr>
        <w:t>domesticus</w:t>
      </w:r>
      <w:proofErr w:type="spellEnd"/>
      <w:r w:rsidRPr="00634A56">
        <w:rPr>
          <w:rFonts w:ascii="Times New Roman" w:hAnsi="Times New Roman"/>
        </w:rPr>
        <w:t xml:space="preserve">). </w:t>
      </w:r>
    </w:p>
    <w:p w14:paraId="0F8A30F2" w14:textId="47A7FF5B" w:rsidR="00A75C4A" w:rsidRPr="00634A56" w:rsidRDefault="00A75C4A" w:rsidP="00634A56">
      <w:pPr>
        <w:spacing w:before="120" w:after="0" w:line="259" w:lineRule="auto"/>
        <w:jc w:val="both"/>
        <w:rPr>
          <w:rFonts w:ascii="Times New Roman" w:hAnsi="Times New Roman"/>
        </w:rPr>
      </w:pPr>
      <w:r w:rsidRPr="00634A56">
        <w:rPr>
          <w:rFonts w:ascii="Times New Roman" w:hAnsi="Times New Roman"/>
          <w:u w:val="single"/>
        </w:rPr>
        <w:t>Minor species</w:t>
      </w:r>
      <w:r w:rsidRPr="00634A56">
        <w:rPr>
          <w:rFonts w:ascii="Times New Roman" w:hAnsi="Times New Roman"/>
        </w:rPr>
        <w:t>: porcine species, other than pigs (</w:t>
      </w:r>
      <w:r w:rsidRPr="00634A56">
        <w:rPr>
          <w:rFonts w:ascii="Times New Roman" w:hAnsi="Times New Roman"/>
          <w:i/>
          <w:iCs/>
        </w:rPr>
        <w:t xml:space="preserve">Sus scrofa </w:t>
      </w:r>
      <w:proofErr w:type="spellStart"/>
      <w:r w:rsidRPr="00634A56">
        <w:rPr>
          <w:rFonts w:ascii="Times New Roman" w:hAnsi="Times New Roman"/>
          <w:i/>
          <w:iCs/>
        </w:rPr>
        <w:t>domesticus</w:t>
      </w:r>
      <w:proofErr w:type="spellEnd"/>
      <w:r w:rsidRPr="00634A56">
        <w:rPr>
          <w:rFonts w:ascii="Times New Roman" w:hAnsi="Times New Roman"/>
        </w:rPr>
        <w:t>).</w:t>
      </w:r>
    </w:p>
    <w:p w14:paraId="307E0EA1" w14:textId="77777777" w:rsidR="00405ECB" w:rsidRPr="00634A56" w:rsidRDefault="00405ECB" w:rsidP="00634A56">
      <w:pPr>
        <w:spacing w:before="120" w:line="259" w:lineRule="auto"/>
        <w:jc w:val="both"/>
        <w:rPr>
          <w:rFonts w:ascii="Times New Roman" w:hAnsi="Times New Roman"/>
        </w:rPr>
      </w:pPr>
    </w:p>
    <w:p w14:paraId="5590E721" w14:textId="77777777" w:rsidR="00405ECB" w:rsidRPr="00634A56" w:rsidRDefault="00405ECB" w:rsidP="00634A56">
      <w:pPr>
        <w:pStyle w:val="Listeafsnit"/>
        <w:numPr>
          <w:ilvl w:val="0"/>
          <w:numId w:val="55"/>
        </w:numPr>
        <w:rPr>
          <w:b/>
          <w:bCs/>
        </w:rPr>
      </w:pPr>
      <w:r w:rsidRPr="00634A56">
        <w:rPr>
          <w:b/>
          <w:bCs/>
        </w:rPr>
        <w:t>Poultry</w:t>
      </w:r>
    </w:p>
    <w:p w14:paraId="3043A90F" w14:textId="3FF356EA" w:rsidR="00405ECB" w:rsidRPr="00634A56" w:rsidRDefault="00405ECB" w:rsidP="00405ECB">
      <w:pPr>
        <w:pStyle w:val="Listeafsnit"/>
        <w:spacing w:before="120" w:after="120"/>
        <w:ind w:left="0" w:firstLine="0"/>
        <w:jc w:val="both"/>
      </w:pPr>
      <w:r w:rsidRPr="00634A56">
        <w:t>Birds of species which are fed, bred or kept for the production of food for human consumption, including restocking supplies of game birds, and including birds that are not used for the production of food for human consumption but belong to species which are normally used for human consumption in the Union.</w:t>
      </w:r>
    </w:p>
    <w:p w14:paraId="2EB969FC" w14:textId="77777777" w:rsidR="00405ECB" w:rsidRPr="00634A56" w:rsidRDefault="00405ECB" w:rsidP="00634A56">
      <w:pPr>
        <w:spacing w:before="120" w:after="120"/>
        <w:jc w:val="both"/>
        <w:rPr>
          <w:rFonts w:ascii="Times New Roman" w:hAnsi="Times New Roman"/>
        </w:rPr>
      </w:pPr>
      <w:r w:rsidRPr="00634A56">
        <w:rPr>
          <w:rFonts w:ascii="Times New Roman" w:hAnsi="Times New Roman"/>
          <w:u w:val="single"/>
        </w:rPr>
        <w:t>Major species</w:t>
      </w:r>
      <w:r w:rsidRPr="00634A56">
        <w:rPr>
          <w:rFonts w:ascii="Times New Roman" w:hAnsi="Times New Roman"/>
        </w:rPr>
        <w:t>: chickens (including laying hens) (</w:t>
      </w:r>
      <w:r w:rsidRPr="00634A56">
        <w:rPr>
          <w:rFonts w:ascii="Times New Roman" w:hAnsi="Times New Roman"/>
          <w:i/>
          <w:iCs/>
        </w:rPr>
        <w:t xml:space="preserve">Gallus </w:t>
      </w:r>
      <w:proofErr w:type="spellStart"/>
      <w:r w:rsidRPr="00634A56">
        <w:rPr>
          <w:rFonts w:ascii="Times New Roman" w:hAnsi="Times New Roman"/>
          <w:i/>
          <w:iCs/>
        </w:rPr>
        <w:t>gallus</w:t>
      </w:r>
      <w:proofErr w:type="spellEnd"/>
      <w:r w:rsidRPr="00634A56">
        <w:rPr>
          <w:rFonts w:ascii="Times New Roman" w:hAnsi="Times New Roman"/>
          <w:i/>
          <w:iCs/>
        </w:rPr>
        <w:t xml:space="preserve"> </w:t>
      </w:r>
      <w:proofErr w:type="spellStart"/>
      <w:r w:rsidRPr="00634A56">
        <w:rPr>
          <w:rFonts w:ascii="Times New Roman" w:hAnsi="Times New Roman"/>
          <w:i/>
          <w:iCs/>
        </w:rPr>
        <w:t>domesticus</w:t>
      </w:r>
      <w:proofErr w:type="spellEnd"/>
      <w:r w:rsidRPr="00634A56">
        <w:rPr>
          <w:rFonts w:ascii="Times New Roman" w:hAnsi="Times New Roman"/>
        </w:rPr>
        <w:t>) and turkeys (</w:t>
      </w:r>
      <w:r w:rsidRPr="00634A56">
        <w:rPr>
          <w:rFonts w:ascii="Times New Roman" w:hAnsi="Times New Roman"/>
          <w:i/>
          <w:iCs/>
        </w:rPr>
        <w:t>Meleagris gallopavo</w:t>
      </w:r>
      <w:r w:rsidRPr="00634A56">
        <w:rPr>
          <w:rFonts w:ascii="Times New Roman" w:hAnsi="Times New Roman"/>
        </w:rPr>
        <w:t>).</w:t>
      </w:r>
    </w:p>
    <w:p w14:paraId="61965F36" w14:textId="1A23B19B" w:rsidR="00A75C4A" w:rsidRPr="00634A56" w:rsidRDefault="00405ECB" w:rsidP="006F34FB">
      <w:pPr>
        <w:pStyle w:val="Brdtekst"/>
        <w:ind w:right="-36"/>
        <w:jc w:val="both"/>
        <w:rPr>
          <w:sz w:val="22"/>
          <w:szCs w:val="22"/>
        </w:rPr>
      </w:pPr>
      <w:r w:rsidRPr="00634A56">
        <w:rPr>
          <w:sz w:val="22"/>
          <w:szCs w:val="22"/>
          <w:u w:val="single"/>
        </w:rPr>
        <w:t>Minor species</w:t>
      </w:r>
      <w:r w:rsidRPr="00634A56">
        <w:rPr>
          <w:sz w:val="22"/>
          <w:szCs w:val="22"/>
        </w:rPr>
        <w:t xml:space="preserve">: poultry, other than chickens and turkeys, including quails (e.g. </w:t>
      </w:r>
      <w:r w:rsidRPr="00634A56">
        <w:rPr>
          <w:i/>
          <w:iCs/>
          <w:sz w:val="22"/>
          <w:szCs w:val="22"/>
        </w:rPr>
        <w:t>Coturnix japonica</w:t>
      </w:r>
      <w:r w:rsidRPr="00634A56">
        <w:rPr>
          <w:sz w:val="22"/>
          <w:szCs w:val="22"/>
        </w:rPr>
        <w:t xml:space="preserve">, </w:t>
      </w:r>
      <w:r w:rsidRPr="00634A56">
        <w:rPr>
          <w:i/>
          <w:iCs/>
          <w:sz w:val="22"/>
          <w:szCs w:val="22"/>
        </w:rPr>
        <w:t>Coturnix coturnix</w:t>
      </w:r>
      <w:r w:rsidRPr="00634A56">
        <w:rPr>
          <w:sz w:val="22"/>
          <w:szCs w:val="22"/>
        </w:rPr>
        <w:t xml:space="preserve">), ducks (e.g. </w:t>
      </w:r>
      <w:r w:rsidRPr="00634A56">
        <w:rPr>
          <w:i/>
          <w:iCs/>
          <w:sz w:val="22"/>
          <w:szCs w:val="22"/>
        </w:rPr>
        <w:t>Anas platyrhynchos</w:t>
      </w:r>
      <w:r w:rsidRPr="00634A56">
        <w:rPr>
          <w:sz w:val="22"/>
          <w:szCs w:val="22"/>
        </w:rPr>
        <w:t xml:space="preserve">, </w:t>
      </w:r>
      <w:proofErr w:type="spellStart"/>
      <w:r w:rsidRPr="00634A56">
        <w:rPr>
          <w:i/>
          <w:iCs/>
          <w:sz w:val="22"/>
          <w:szCs w:val="22"/>
        </w:rPr>
        <w:t>Cairina</w:t>
      </w:r>
      <w:proofErr w:type="spellEnd"/>
      <w:r w:rsidRPr="00634A56">
        <w:rPr>
          <w:i/>
          <w:iCs/>
          <w:sz w:val="22"/>
          <w:szCs w:val="22"/>
        </w:rPr>
        <w:t xml:space="preserve"> </w:t>
      </w:r>
      <w:proofErr w:type="spellStart"/>
      <w:r w:rsidRPr="00634A56">
        <w:rPr>
          <w:i/>
          <w:iCs/>
          <w:sz w:val="22"/>
          <w:szCs w:val="22"/>
        </w:rPr>
        <w:t>moschata</w:t>
      </w:r>
      <w:proofErr w:type="spellEnd"/>
      <w:r w:rsidRPr="00634A56">
        <w:rPr>
          <w:i/>
          <w:iCs/>
          <w:sz w:val="22"/>
          <w:szCs w:val="22"/>
        </w:rPr>
        <w:t>)</w:t>
      </w:r>
      <w:r w:rsidRPr="00634A56">
        <w:rPr>
          <w:sz w:val="22"/>
          <w:szCs w:val="22"/>
        </w:rPr>
        <w:t xml:space="preserve">, geese (e.g. </w:t>
      </w:r>
      <w:proofErr w:type="spellStart"/>
      <w:r w:rsidRPr="00634A56">
        <w:rPr>
          <w:i/>
          <w:iCs/>
          <w:sz w:val="22"/>
          <w:szCs w:val="22"/>
        </w:rPr>
        <w:t>Anser</w:t>
      </w:r>
      <w:proofErr w:type="spellEnd"/>
      <w:r w:rsidRPr="00634A56">
        <w:rPr>
          <w:i/>
          <w:iCs/>
          <w:sz w:val="22"/>
          <w:szCs w:val="22"/>
        </w:rPr>
        <w:t xml:space="preserve"> </w:t>
      </w:r>
      <w:proofErr w:type="spellStart"/>
      <w:r w:rsidRPr="00634A56">
        <w:rPr>
          <w:i/>
          <w:iCs/>
          <w:sz w:val="22"/>
          <w:szCs w:val="22"/>
        </w:rPr>
        <w:t>anser</w:t>
      </w:r>
      <w:proofErr w:type="spellEnd"/>
      <w:r w:rsidRPr="00634A56">
        <w:rPr>
          <w:sz w:val="22"/>
          <w:szCs w:val="22"/>
        </w:rPr>
        <w:t>), Guinea fowls (</w:t>
      </w:r>
      <w:r w:rsidRPr="00634A56">
        <w:rPr>
          <w:i/>
          <w:iCs/>
          <w:sz w:val="22"/>
          <w:szCs w:val="22"/>
        </w:rPr>
        <w:t>Numida meleagris</w:t>
      </w:r>
      <w:r w:rsidRPr="00634A56">
        <w:rPr>
          <w:sz w:val="22"/>
          <w:szCs w:val="22"/>
        </w:rPr>
        <w:t xml:space="preserve">), pigeons (e.g. </w:t>
      </w:r>
      <w:r w:rsidRPr="00634A56">
        <w:rPr>
          <w:i/>
          <w:iCs/>
          <w:sz w:val="22"/>
          <w:szCs w:val="22"/>
        </w:rPr>
        <w:t xml:space="preserve">Columba </w:t>
      </w:r>
      <w:proofErr w:type="spellStart"/>
      <w:r w:rsidRPr="00634A56">
        <w:rPr>
          <w:i/>
          <w:iCs/>
          <w:sz w:val="22"/>
          <w:szCs w:val="22"/>
        </w:rPr>
        <w:t>livia</w:t>
      </w:r>
      <w:proofErr w:type="spellEnd"/>
      <w:r w:rsidRPr="00634A56">
        <w:rPr>
          <w:i/>
          <w:iCs/>
          <w:sz w:val="22"/>
          <w:szCs w:val="22"/>
        </w:rPr>
        <w:t xml:space="preserve"> domestica</w:t>
      </w:r>
      <w:r w:rsidRPr="00634A56">
        <w:rPr>
          <w:sz w:val="22"/>
          <w:szCs w:val="22"/>
        </w:rPr>
        <w:t xml:space="preserve">), pheasants (e.g. </w:t>
      </w:r>
      <w:proofErr w:type="spellStart"/>
      <w:r w:rsidRPr="00634A56">
        <w:rPr>
          <w:i/>
          <w:iCs/>
          <w:sz w:val="22"/>
          <w:szCs w:val="22"/>
        </w:rPr>
        <w:t>Phasianus</w:t>
      </w:r>
      <w:proofErr w:type="spellEnd"/>
      <w:r w:rsidRPr="00634A56">
        <w:rPr>
          <w:i/>
          <w:iCs/>
          <w:sz w:val="22"/>
          <w:szCs w:val="22"/>
        </w:rPr>
        <w:t xml:space="preserve"> </w:t>
      </w:r>
      <w:proofErr w:type="spellStart"/>
      <w:r w:rsidRPr="00634A56">
        <w:rPr>
          <w:i/>
          <w:iCs/>
          <w:sz w:val="22"/>
          <w:szCs w:val="22"/>
        </w:rPr>
        <w:t>colchicus</w:t>
      </w:r>
      <w:proofErr w:type="spellEnd"/>
      <w:r w:rsidRPr="00634A56">
        <w:rPr>
          <w:sz w:val="22"/>
          <w:szCs w:val="22"/>
        </w:rPr>
        <w:t>), Indian peafowls (</w:t>
      </w:r>
      <w:proofErr w:type="spellStart"/>
      <w:r w:rsidRPr="00634A56">
        <w:rPr>
          <w:i/>
          <w:iCs/>
          <w:sz w:val="22"/>
          <w:szCs w:val="22"/>
        </w:rPr>
        <w:t>Pavo</w:t>
      </w:r>
      <w:proofErr w:type="spellEnd"/>
      <w:r w:rsidRPr="00634A56">
        <w:rPr>
          <w:i/>
          <w:iCs/>
          <w:sz w:val="22"/>
          <w:szCs w:val="22"/>
        </w:rPr>
        <w:t xml:space="preserve"> cristatus</w:t>
      </w:r>
      <w:r w:rsidRPr="00634A56">
        <w:rPr>
          <w:sz w:val="22"/>
          <w:szCs w:val="22"/>
        </w:rPr>
        <w:t xml:space="preserve">), partridges (e.g. </w:t>
      </w:r>
      <w:r w:rsidRPr="00634A56">
        <w:rPr>
          <w:i/>
          <w:iCs/>
          <w:sz w:val="22"/>
          <w:szCs w:val="22"/>
        </w:rPr>
        <w:t xml:space="preserve">Perdix </w:t>
      </w:r>
      <w:proofErr w:type="spellStart"/>
      <w:r w:rsidRPr="00634A56">
        <w:rPr>
          <w:i/>
          <w:iCs/>
          <w:sz w:val="22"/>
          <w:szCs w:val="22"/>
        </w:rPr>
        <w:t>perdix</w:t>
      </w:r>
      <w:proofErr w:type="spellEnd"/>
      <w:r w:rsidRPr="00634A56">
        <w:rPr>
          <w:sz w:val="22"/>
          <w:szCs w:val="22"/>
        </w:rPr>
        <w:t xml:space="preserve">, </w:t>
      </w:r>
      <w:proofErr w:type="spellStart"/>
      <w:r w:rsidRPr="00634A56">
        <w:rPr>
          <w:i/>
          <w:iCs/>
          <w:sz w:val="22"/>
          <w:szCs w:val="22"/>
        </w:rPr>
        <w:t>Alectoris</w:t>
      </w:r>
      <w:proofErr w:type="spellEnd"/>
      <w:r w:rsidRPr="00634A56">
        <w:rPr>
          <w:i/>
          <w:iCs/>
          <w:sz w:val="22"/>
          <w:szCs w:val="22"/>
        </w:rPr>
        <w:t xml:space="preserve"> </w:t>
      </w:r>
      <w:proofErr w:type="spellStart"/>
      <w:r w:rsidRPr="00634A56">
        <w:rPr>
          <w:i/>
          <w:iCs/>
          <w:sz w:val="22"/>
          <w:szCs w:val="22"/>
        </w:rPr>
        <w:t>rufa</w:t>
      </w:r>
      <w:proofErr w:type="spellEnd"/>
      <w:r w:rsidRPr="00634A56">
        <w:rPr>
          <w:sz w:val="22"/>
          <w:szCs w:val="22"/>
        </w:rPr>
        <w:t>), ratites including ostrich (</w:t>
      </w:r>
      <w:r w:rsidRPr="00634A56">
        <w:rPr>
          <w:i/>
          <w:iCs/>
          <w:sz w:val="22"/>
          <w:szCs w:val="22"/>
        </w:rPr>
        <w:t>Struthio</w:t>
      </w:r>
      <w:r w:rsidRPr="00634A56">
        <w:rPr>
          <w:sz w:val="22"/>
          <w:szCs w:val="22"/>
        </w:rPr>
        <w:t xml:space="preserve"> sp.), emu (</w:t>
      </w:r>
      <w:proofErr w:type="spellStart"/>
      <w:r w:rsidRPr="00634A56">
        <w:rPr>
          <w:i/>
          <w:iCs/>
          <w:sz w:val="22"/>
          <w:szCs w:val="22"/>
        </w:rPr>
        <w:t>Dromaius</w:t>
      </w:r>
      <w:proofErr w:type="spellEnd"/>
      <w:r w:rsidRPr="00634A56">
        <w:rPr>
          <w:i/>
          <w:iCs/>
          <w:sz w:val="22"/>
          <w:szCs w:val="22"/>
        </w:rPr>
        <w:t xml:space="preserve"> novaehollandiae</w:t>
      </w:r>
      <w:r w:rsidRPr="00634A56">
        <w:rPr>
          <w:sz w:val="22"/>
          <w:szCs w:val="22"/>
        </w:rPr>
        <w:t>), rhea (</w:t>
      </w:r>
      <w:r w:rsidRPr="00634A56">
        <w:rPr>
          <w:i/>
          <w:iCs/>
          <w:sz w:val="22"/>
          <w:szCs w:val="22"/>
        </w:rPr>
        <w:t>Rhea</w:t>
      </w:r>
      <w:r w:rsidRPr="00634A56">
        <w:rPr>
          <w:sz w:val="22"/>
          <w:szCs w:val="22"/>
        </w:rPr>
        <w:t xml:space="preserve"> sp.).</w:t>
      </w:r>
    </w:p>
    <w:p w14:paraId="12796A6C" w14:textId="77777777" w:rsidR="006F34FB" w:rsidRPr="00634A56" w:rsidRDefault="006F34FB" w:rsidP="00634A56">
      <w:pPr>
        <w:spacing w:before="120" w:line="259" w:lineRule="auto"/>
        <w:ind w:left="6"/>
        <w:jc w:val="both"/>
        <w:rPr>
          <w:rFonts w:ascii="Times New Roman" w:hAnsi="Times New Roman"/>
        </w:rPr>
      </w:pPr>
    </w:p>
    <w:p w14:paraId="59A632D7" w14:textId="77777777" w:rsidR="00405ECB" w:rsidRPr="00634A56" w:rsidRDefault="00405ECB" w:rsidP="00634A56">
      <w:pPr>
        <w:pStyle w:val="Listeafsnit"/>
        <w:numPr>
          <w:ilvl w:val="0"/>
          <w:numId w:val="55"/>
        </w:numPr>
        <w:rPr>
          <w:b/>
          <w:bCs/>
        </w:rPr>
      </w:pPr>
      <w:r w:rsidRPr="00634A56">
        <w:rPr>
          <w:b/>
          <w:bCs/>
        </w:rPr>
        <w:t>Ruminants</w:t>
      </w:r>
    </w:p>
    <w:p w14:paraId="57F94529" w14:textId="73A1D334" w:rsidR="00405ECB" w:rsidRPr="00634A56" w:rsidRDefault="00405ECB" w:rsidP="00405ECB">
      <w:pPr>
        <w:spacing w:before="120" w:after="120"/>
        <w:jc w:val="both"/>
        <w:rPr>
          <w:rFonts w:ascii="Times New Roman" w:hAnsi="Times New Roman"/>
        </w:rPr>
      </w:pPr>
      <w:r w:rsidRPr="00634A56">
        <w:rPr>
          <w:rFonts w:ascii="Times New Roman" w:hAnsi="Times New Roman"/>
        </w:rPr>
        <w:t>Bovine, ovine and caprine and cervid animals, as defined below.</w:t>
      </w:r>
    </w:p>
    <w:p w14:paraId="10DF14AF" w14:textId="13D7A2A5" w:rsidR="00405ECB" w:rsidRPr="00634A56" w:rsidRDefault="00405ECB" w:rsidP="00634A56">
      <w:pPr>
        <w:pStyle w:val="Listeafsnit"/>
        <w:widowControl/>
        <w:numPr>
          <w:ilvl w:val="0"/>
          <w:numId w:val="56"/>
        </w:numPr>
        <w:autoSpaceDE/>
        <w:autoSpaceDN/>
        <w:spacing w:before="120" w:after="120" w:line="259" w:lineRule="auto"/>
        <w:contextualSpacing/>
        <w:jc w:val="both"/>
      </w:pPr>
      <w:r w:rsidRPr="00634A56">
        <w:rPr>
          <w:b/>
          <w:bCs/>
        </w:rPr>
        <w:t>Bovines</w:t>
      </w:r>
      <w:r w:rsidRPr="00634A56">
        <w:t xml:space="preserve">: animals of species of ungulates which, within the genus </w:t>
      </w:r>
      <w:r w:rsidRPr="00634A56">
        <w:rPr>
          <w:i/>
          <w:iCs/>
        </w:rPr>
        <w:t>Bison</w:t>
      </w:r>
      <w:r w:rsidRPr="00634A56">
        <w:t xml:space="preserve">, </w:t>
      </w:r>
      <w:r w:rsidRPr="00634A56">
        <w:rPr>
          <w:i/>
          <w:iCs/>
        </w:rPr>
        <w:t>Bos</w:t>
      </w:r>
      <w:r w:rsidRPr="00634A56">
        <w:t xml:space="preserve"> (including the subgenus </w:t>
      </w:r>
      <w:r w:rsidRPr="00634A56">
        <w:rPr>
          <w:i/>
          <w:iCs/>
        </w:rPr>
        <w:t>Bos</w:t>
      </w:r>
      <w:r w:rsidRPr="00634A56">
        <w:t xml:space="preserve">, </w:t>
      </w:r>
      <w:r w:rsidRPr="00634A56">
        <w:rPr>
          <w:i/>
          <w:iCs/>
        </w:rPr>
        <w:t>Bibos</w:t>
      </w:r>
      <w:r w:rsidRPr="00634A56">
        <w:t xml:space="preserve">, </w:t>
      </w:r>
      <w:proofErr w:type="spellStart"/>
      <w:r w:rsidRPr="00634A56">
        <w:rPr>
          <w:i/>
          <w:iCs/>
        </w:rPr>
        <w:t>Novibos</w:t>
      </w:r>
      <w:proofErr w:type="spellEnd"/>
      <w:r w:rsidRPr="00634A56">
        <w:t xml:space="preserve">, </w:t>
      </w:r>
      <w:proofErr w:type="spellStart"/>
      <w:r w:rsidRPr="00634A56">
        <w:rPr>
          <w:i/>
          <w:iCs/>
        </w:rPr>
        <w:t>Poephagus</w:t>
      </w:r>
      <w:proofErr w:type="spellEnd"/>
      <w:r w:rsidRPr="00634A56">
        <w:t xml:space="preserve">) and </w:t>
      </w:r>
      <w:r w:rsidRPr="00634A56">
        <w:rPr>
          <w:i/>
          <w:iCs/>
        </w:rPr>
        <w:t>Bubalus</w:t>
      </w:r>
      <w:r w:rsidRPr="00634A56">
        <w:t xml:space="preserve"> (including the subgenus </w:t>
      </w:r>
      <w:r w:rsidRPr="00634A56">
        <w:rPr>
          <w:i/>
          <w:iCs/>
        </w:rPr>
        <w:t>Anoa</w:t>
      </w:r>
      <w:r w:rsidRPr="00634A56">
        <w:t>), and the offsprings of the crossing of those species, are fed, bred or kept for the production of food for human consumption, including animals that are not used for human consumption but belong to the species which, among the above-mentioned group of species, are normally used for human consumption in the Union.</w:t>
      </w:r>
    </w:p>
    <w:p w14:paraId="5929286F" w14:textId="123E0EEF" w:rsidR="00405ECB" w:rsidRPr="00634A56" w:rsidRDefault="00405ECB" w:rsidP="00634A56">
      <w:pPr>
        <w:spacing w:before="120" w:after="120"/>
        <w:ind w:left="360"/>
        <w:jc w:val="both"/>
        <w:rPr>
          <w:rFonts w:ascii="Times New Roman" w:hAnsi="Times New Roman"/>
        </w:rPr>
      </w:pPr>
      <w:r w:rsidRPr="00634A56">
        <w:rPr>
          <w:rFonts w:ascii="Times New Roman" w:hAnsi="Times New Roman"/>
          <w:u w:val="single"/>
        </w:rPr>
        <w:t>Major species</w:t>
      </w:r>
      <w:r w:rsidRPr="00634A56">
        <w:rPr>
          <w:rFonts w:ascii="Times New Roman" w:hAnsi="Times New Roman"/>
        </w:rPr>
        <w:t>: cattle (</w:t>
      </w:r>
      <w:r w:rsidRPr="00634A56">
        <w:rPr>
          <w:rFonts w:ascii="Times New Roman" w:hAnsi="Times New Roman"/>
          <w:i/>
          <w:iCs/>
        </w:rPr>
        <w:t>Bos taurus</w:t>
      </w:r>
      <w:r w:rsidRPr="00634A56">
        <w:rPr>
          <w:rFonts w:ascii="Times New Roman" w:hAnsi="Times New Roman"/>
        </w:rPr>
        <w:t>).</w:t>
      </w:r>
    </w:p>
    <w:p w14:paraId="1B010045" w14:textId="068EA8C3" w:rsidR="00405ECB" w:rsidRPr="00634A56" w:rsidRDefault="00405ECB" w:rsidP="00634A56">
      <w:pPr>
        <w:spacing w:before="120" w:after="120"/>
        <w:ind w:left="360"/>
        <w:jc w:val="both"/>
        <w:rPr>
          <w:rFonts w:ascii="Times New Roman" w:hAnsi="Times New Roman"/>
        </w:rPr>
      </w:pPr>
      <w:r w:rsidRPr="00634A56">
        <w:rPr>
          <w:rFonts w:ascii="Times New Roman" w:hAnsi="Times New Roman"/>
          <w:u w:val="single"/>
        </w:rPr>
        <w:t>Minor species</w:t>
      </w:r>
      <w:r w:rsidRPr="00634A56">
        <w:rPr>
          <w:rFonts w:ascii="Times New Roman" w:hAnsi="Times New Roman"/>
        </w:rPr>
        <w:t>: all bovines other than cattle (</w:t>
      </w:r>
      <w:r w:rsidRPr="00634A56">
        <w:rPr>
          <w:rFonts w:ascii="Times New Roman" w:hAnsi="Times New Roman"/>
          <w:i/>
          <w:iCs/>
        </w:rPr>
        <w:t>Bos taurus</w:t>
      </w:r>
      <w:r w:rsidRPr="00634A56">
        <w:rPr>
          <w:rFonts w:ascii="Times New Roman" w:hAnsi="Times New Roman"/>
        </w:rPr>
        <w:t>), including buffalo (</w:t>
      </w:r>
      <w:r w:rsidRPr="00634A56">
        <w:rPr>
          <w:rFonts w:ascii="Times New Roman" w:hAnsi="Times New Roman"/>
          <w:i/>
          <w:iCs/>
        </w:rPr>
        <w:t>Bubalus bubalis</w:t>
      </w:r>
      <w:r w:rsidRPr="00634A56">
        <w:rPr>
          <w:rFonts w:ascii="Times New Roman" w:hAnsi="Times New Roman"/>
        </w:rPr>
        <w:t>) and bison (</w:t>
      </w:r>
      <w:r w:rsidRPr="00634A56">
        <w:rPr>
          <w:rFonts w:ascii="Times New Roman" w:hAnsi="Times New Roman"/>
          <w:i/>
          <w:iCs/>
        </w:rPr>
        <w:t>Bison bison</w:t>
      </w:r>
      <w:r w:rsidRPr="00634A56">
        <w:rPr>
          <w:rFonts w:ascii="Times New Roman" w:hAnsi="Times New Roman"/>
        </w:rPr>
        <w:t>).</w:t>
      </w:r>
    </w:p>
    <w:p w14:paraId="107417A8" w14:textId="79A24D0A" w:rsidR="00405ECB" w:rsidRPr="00634A56" w:rsidRDefault="00405ECB" w:rsidP="00634A56">
      <w:pPr>
        <w:pStyle w:val="Listeafsnit"/>
        <w:widowControl/>
        <w:numPr>
          <w:ilvl w:val="0"/>
          <w:numId w:val="56"/>
        </w:numPr>
        <w:autoSpaceDE/>
        <w:autoSpaceDN/>
        <w:spacing w:before="120" w:after="120" w:line="259" w:lineRule="auto"/>
        <w:contextualSpacing/>
        <w:jc w:val="both"/>
      </w:pPr>
      <w:proofErr w:type="spellStart"/>
      <w:r w:rsidRPr="00634A56">
        <w:rPr>
          <w:b/>
          <w:bCs/>
        </w:rPr>
        <w:lastRenderedPageBreak/>
        <w:t>Ovines</w:t>
      </w:r>
      <w:proofErr w:type="spellEnd"/>
      <w:r w:rsidRPr="00634A56">
        <w:t xml:space="preserve">: animals of species of ungulates which, within the genus </w:t>
      </w:r>
      <w:r w:rsidRPr="00634A56">
        <w:rPr>
          <w:i/>
          <w:iCs/>
        </w:rPr>
        <w:t>Ovis</w:t>
      </w:r>
      <w:r w:rsidRPr="00634A56">
        <w:t>, and the offsprings of the crossing of those species, are fed, bred or kept for the production of food for human consumption, animals that are not used for human consumption but belong to the species which, among the above-mentioned group of species, are normally used for human consumption in the Union.</w:t>
      </w:r>
    </w:p>
    <w:p w14:paraId="50BC5189" w14:textId="5CA16501" w:rsidR="00405ECB" w:rsidRPr="00634A56" w:rsidRDefault="00405ECB" w:rsidP="00634A56">
      <w:pPr>
        <w:spacing w:before="120" w:after="120"/>
        <w:ind w:left="360"/>
        <w:jc w:val="both"/>
        <w:rPr>
          <w:rFonts w:ascii="Times New Roman" w:hAnsi="Times New Roman"/>
        </w:rPr>
      </w:pPr>
      <w:r w:rsidRPr="00634A56">
        <w:rPr>
          <w:rFonts w:ascii="Times New Roman" w:hAnsi="Times New Roman"/>
          <w:u w:val="single"/>
        </w:rPr>
        <w:t>Major species</w:t>
      </w:r>
      <w:r w:rsidRPr="00634A56">
        <w:rPr>
          <w:rFonts w:ascii="Times New Roman" w:hAnsi="Times New Roman"/>
        </w:rPr>
        <w:t>: sheep (</w:t>
      </w:r>
      <w:r w:rsidRPr="00634A56">
        <w:rPr>
          <w:rFonts w:ascii="Times New Roman" w:hAnsi="Times New Roman"/>
          <w:i/>
          <w:iCs/>
        </w:rPr>
        <w:t xml:space="preserve">Ovis </w:t>
      </w:r>
      <w:proofErr w:type="spellStart"/>
      <w:r w:rsidRPr="00634A56">
        <w:rPr>
          <w:rFonts w:ascii="Times New Roman" w:hAnsi="Times New Roman"/>
          <w:i/>
          <w:iCs/>
        </w:rPr>
        <w:t>aries</w:t>
      </w:r>
      <w:proofErr w:type="spellEnd"/>
      <w:r w:rsidRPr="00634A56">
        <w:rPr>
          <w:rFonts w:ascii="Times New Roman" w:hAnsi="Times New Roman"/>
        </w:rPr>
        <w:t>) for meat production (meat animals).</w:t>
      </w:r>
    </w:p>
    <w:p w14:paraId="6390D5E0" w14:textId="648C8BDD" w:rsidR="00405ECB" w:rsidRPr="00634A56" w:rsidRDefault="00405ECB" w:rsidP="00634A56">
      <w:pPr>
        <w:spacing w:before="120" w:after="120"/>
        <w:ind w:left="360"/>
        <w:jc w:val="both"/>
        <w:rPr>
          <w:rFonts w:ascii="Times New Roman" w:hAnsi="Times New Roman"/>
        </w:rPr>
      </w:pPr>
      <w:r w:rsidRPr="00634A56">
        <w:rPr>
          <w:rFonts w:ascii="Times New Roman" w:hAnsi="Times New Roman"/>
          <w:u w:val="single"/>
        </w:rPr>
        <w:t>Minor species</w:t>
      </w:r>
      <w:r w:rsidRPr="00634A56">
        <w:rPr>
          <w:rFonts w:ascii="Times New Roman" w:hAnsi="Times New Roman"/>
        </w:rPr>
        <w:t xml:space="preserve">: </w:t>
      </w:r>
      <w:proofErr w:type="spellStart"/>
      <w:r w:rsidRPr="00634A56">
        <w:rPr>
          <w:rFonts w:ascii="Times New Roman" w:hAnsi="Times New Roman"/>
        </w:rPr>
        <w:t>ovines</w:t>
      </w:r>
      <w:proofErr w:type="spellEnd"/>
      <w:r w:rsidRPr="00634A56">
        <w:rPr>
          <w:rFonts w:ascii="Times New Roman" w:hAnsi="Times New Roman"/>
        </w:rPr>
        <w:t xml:space="preserve"> other than sheep (</w:t>
      </w:r>
      <w:r w:rsidRPr="00634A56">
        <w:rPr>
          <w:rFonts w:ascii="Times New Roman" w:hAnsi="Times New Roman"/>
          <w:i/>
          <w:iCs/>
        </w:rPr>
        <w:t xml:space="preserve">Ovis </w:t>
      </w:r>
      <w:proofErr w:type="spellStart"/>
      <w:r w:rsidRPr="00634A56">
        <w:rPr>
          <w:rFonts w:ascii="Times New Roman" w:hAnsi="Times New Roman"/>
          <w:i/>
          <w:iCs/>
        </w:rPr>
        <w:t>aries</w:t>
      </w:r>
      <w:proofErr w:type="spellEnd"/>
      <w:r w:rsidRPr="00634A56">
        <w:rPr>
          <w:rFonts w:ascii="Times New Roman" w:hAnsi="Times New Roman"/>
        </w:rPr>
        <w:t>) for meat production.</w:t>
      </w:r>
    </w:p>
    <w:p w14:paraId="4669DBCD" w14:textId="7DC399F0" w:rsidR="00405ECB" w:rsidRPr="00634A56" w:rsidRDefault="00405ECB" w:rsidP="00634A56">
      <w:pPr>
        <w:pStyle w:val="Listeafsnit"/>
        <w:widowControl/>
        <w:numPr>
          <w:ilvl w:val="0"/>
          <w:numId w:val="56"/>
        </w:numPr>
        <w:autoSpaceDE/>
        <w:autoSpaceDN/>
        <w:spacing w:before="120" w:after="120" w:line="259" w:lineRule="auto"/>
        <w:contextualSpacing/>
        <w:jc w:val="both"/>
      </w:pPr>
      <w:proofErr w:type="spellStart"/>
      <w:r w:rsidRPr="00634A56">
        <w:rPr>
          <w:b/>
          <w:bCs/>
        </w:rPr>
        <w:t>Caprines</w:t>
      </w:r>
      <w:proofErr w:type="spellEnd"/>
      <w:r w:rsidRPr="00634A56">
        <w:t xml:space="preserve">: animals of the species of ungulates which, within the genus </w:t>
      </w:r>
      <w:r w:rsidRPr="00634A56">
        <w:rPr>
          <w:i/>
          <w:iCs/>
        </w:rPr>
        <w:t>Capra</w:t>
      </w:r>
      <w:r w:rsidRPr="00634A56">
        <w:t>, and the offsprings of the crossing of those species, are fed, bred or kept for the production of food for human consumption, including animals that are not used for human consumption but belong to the species which, among the above-mentioned group of species, are normally used for human consumption in the Union.</w:t>
      </w:r>
    </w:p>
    <w:p w14:paraId="662210C0" w14:textId="34F88A19" w:rsidR="00405ECB" w:rsidRPr="00634A56" w:rsidRDefault="00405ECB" w:rsidP="00634A56">
      <w:pPr>
        <w:spacing w:before="120" w:after="120"/>
        <w:ind w:left="360"/>
        <w:jc w:val="both"/>
        <w:rPr>
          <w:rFonts w:ascii="Times New Roman" w:hAnsi="Times New Roman"/>
        </w:rPr>
      </w:pPr>
      <w:r w:rsidRPr="00634A56">
        <w:rPr>
          <w:rFonts w:ascii="Times New Roman" w:hAnsi="Times New Roman"/>
          <w:u w:val="single"/>
        </w:rPr>
        <w:t>Minor species</w:t>
      </w:r>
      <w:r w:rsidRPr="00634A56">
        <w:rPr>
          <w:rFonts w:ascii="Times New Roman" w:hAnsi="Times New Roman"/>
        </w:rPr>
        <w:t xml:space="preserve">: all </w:t>
      </w:r>
      <w:proofErr w:type="spellStart"/>
      <w:r w:rsidRPr="00634A56">
        <w:rPr>
          <w:rFonts w:ascii="Times New Roman" w:hAnsi="Times New Roman"/>
        </w:rPr>
        <w:t>caprines</w:t>
      </w:r>
      <w:proofErr w:type="spellEnd"/>
      <w:r w:rsidRPr="00634A56">
        <w:rPr>
          <w:rFonts w:ascii="Times New Roman" w:hAnsi="Times New Roman"/>
        </w:rPr>
        <w:t>.</w:t>
      </w:r>
    </w:p>
    <w:p w14:paraId="43E98851" w14:textId="6ECA80CA" w:rsidR="00405ECB" w:rsidRPr="00634A56" w:rsidRDefault="00405ECB" w:rsidP="00634A56">
      <w:pPr>
        <w:pStyle w:val="Listeafsnit"/>
        <w:widowControl/>
        <w:numPr>
          <w:ilvl w:val="0"/>
          <w:numId w:val="56"/>
        </w:numPr>
        <w:autoSpaceDE/>
        <w:autoSpaceDN/>
        <w:spacing w:before="120" w:after="120" w:line="259" w:lineRule="auto"/>
        <w:contextualSpacing/>
        <w:jc w:val="both"/>
      </w:pPr>
      <w:r w:rsidRPr="00634A56">
        <w:rPr>
          <w:b/>
          <w:bCs/>
        </w:rPr>
        <w:t>Cervids (Cervidae)</w:t>
      </w:r>
      <w:r w:rsidRPr="00634A56">
        <w:t xml:space="preserve">: animals of the species of ungulates which, within the family </w:t>
      </w:r>
      <w:r w:rsidRPr="00634A56">
        <w:rPr>
          <w:i/>
          <w:iCs/>
        </w:rPr>
        <w:t>Cervidae</w:t>
      </w:r>
      <w:r w:rsidRPr="00634A56">
        <w:t>, and the offsprings of the crossing of those species, are fed, bred or kept for the production of food for human consumption, including animals that are not used for human consumption but belong to the species which, among the above-mentioned group of species, are normally used for human consumption in the Union.</w:t>
      </w:r>
    </w:p>
    <w:p w14:paraId="711F5AD9" w14:textId="10002A73" w:rsidR="00405ECB" w:rsidRPr="00634A56" w:rsidRDefault="00405ECB" w:rsidP="006F34FB">
      <w:pPr>
        <w:pStyle w:val="Brdtekst"/>
        <w:ind w:left="360"/>
        <w:rPr>
          <w:sz w:val="22"/>
          <w:szCs w:val="22"/>
        </w:rPr>
      </w:pPr>
      <w:r w:rsidRPr="00634A56">
        <w:rPr>
          <w:sz w:val="22"/>
          <w:szCs w:val="22"/>
          <w:u w:val="single"/>
        </w:rPr>
        <w:t>Minor species</w:t>
      </w:r>
      <w:r w:rsidRPr="00634A56">
        <w:rPr>
          <w:sz w:val="22"/>
          <w:szCs w:val="22"/>
        </w:rPr>
        <w:t>: all cervids.</w:t>
      </w:r>
    </w:p>
    <w:p w14:paraId="6C82222C" w14:textId="77777777" w:rsidR="006F34FB" w:rsidRPr="00634A56" w:rsidRDefault="006F34FB" w:rsidP="00634A56">
      <w:pPr>
        <w:spacing w:before="120" w:line="259" w:lineRule="auto"/>
        <w:ind w:left="6"/>
        <w:jc w:val="both"/>
        <w:rPr>
          <w:rFonts w:ascii="Times New Roman" w:hAnsi="Times New Roman"/>
        </w:rPr>
      </w:pPr>
    </w:p>
    <w:p w14:paraId="7B7DA265" w14:textId="77777777" w:rsidR="00662F77" w:rsidRPr="00634A56" w:rsidRDefault="00662F77" w:rsidP="00634A56">
      <w:pPr>
        <w:pStyle w:val="Listeafsnit"/>
        <w:numPr>
          <w:ilvl w:val="0"/>
          <w:numId w:val="55"/>
        </w:numPr>
        <w:rPr>
          <w:b/>
          <w:bCs/>
        </w:rPr>
      </w:pPr>
      <w:r w:rsidRPr="00634A56">
        <w:rPr>
          <w:b/>
          <w:bCs/>
        </w:rPr>
        <w:t>Food-producing aquatic animals</w:t>
      </w:r>
    </w:p>
    <w:p w14:paraId="1DCBF4E1" w14:textId="77777777" w:rsidR="00662F77" w:rsidRPr="00634A56" w:rsidRDefault="00662F77" w:rsidP="00662F77">
      <w:pPr>
        <w:spacing w:before="120" w:after="120"/>
        <w:jc w:val="both"/>
        <w:rPr>
          <w:rFonts w:ascii="Times New Roman" w:hAnsi="Times New Roman"/>
        </w:rPr>
      </w:pPr>
      <w:r w:rsidRPr="00634A56">
        <w:rPr>
          <w:rFonts w:ascii="Times New Roman" w:hAnsi="Times New Roman"/>
        </w:rPr>
        <w:t xml:space="preserve">Animals of the species which, within the following: </w:t>
      </w:r>
    </w:p>
    <w:p w14:paraId="347E1CB4" w14:textId="3294A4BA" w:rsidR="00662F77" w:rsidRPr="00634A56" w:rsidRDefault="00FA4CCA" w:rsidP="00634A56">
      <w:pPr>
        <w:pStyle w:val="Listeafsnit"/>
        <w:widowControl/>
        <w:numPr>
          <w:ilvl w:val="0"/>
          <w:numId w:val="59"/>
        </w:numPr>
        <w:autoSpaceDE/>
        <w:autoSpaceDN/>
        <w:spacing w:before="120" w:after="120" w:line="259" w:lineRule="auto"/>
        <w:contextualSpacing/>
        <w:jc w:val="both"/>
      </w:pPr>
      <w:r w:rsidRPr="00634A56">
        <w:t>f</w:t>
      </w:r>
      <w:r w:rsidR="00662F77" w:rsidRPr="00634A56">
        <w:t>infish</w:t>
      </w:r>
      <w:ins w:id="35" w:author="SCHNEEGANS Fabien (SANTE)" w:date="2025-10-28T12:01:00Z">
        <w:r w:rsidRPr="00634A56">
          <w:t>,</w:t>
        </w:r>
      </w:ins>
      <w:r w:rsidR="00662F77" w:rsidRPr="00634A56">
        <w:t xml:space="preserve"> belonging to the classes </w:t>
      </w:r>
      <w:r w:rsidR="00662F77" w:rsidRPr="00634A56">
        <w:rPr>
          <w:i/>
          <w:iCs/>
        </w:rPr>
        <w:t>Chondrichthyes</w:t>
      </w:r>
      <w:r w:rsidR="00662F77" w:rsidRPr="00634A56">
        <w:t xml:space="preserve">, </w:t>
      </w:r>
      <w:r w:rsidR="00662F77" w:rsidRPr="00634A56">
        <w:rPr>
          <w:i/>
          <w:iCs/>
        </w:rPr>
        <w:t>Sarcopterygii</w:t>
      </w:r>
      <w:r w:rsidR="00662F77" w:rsidRPr="00634A56">
        <w:t xml:space="preserve">, </w:t>
      </w:r>
      <w:r w:rsidR="00662F77" w:rsidRPr="00634A56">
        <w:rPr>
          <w:i/>
          <w:iCs/>
        </w:rPr>
        <w:t>Actinopterygii</w:t>
      </w:r>
      <w:r w:rsidR="00662F77" w:rsidRPr="00634A56">
        <w:t>, and</w:t>
      </w:r>
      <w:r w:rsidR="00662F77" w:rsidRPr="00634A56">
        <w:rPr>
          <w:i/>
          <w:iCs/>
        </w:rPr>
        <w:t xml:space="preserve"> </w:t>
      </w:r>
      <w:proofErr w:type="spellStart"/>
      <w:r w:rsidR="00662F77" w:rsidRPr="00634A56">
        <w:rPr>
          <w:i/>
          <w:iCs/>
        </w:rPr>
        <w:t>Hyperoartia</w:t>
      </w:r>
      <w:proofErr w:type="spellEnd"/>
    </w:p>
    <w:p w14:paraId="651FEB5F" w14:textId="0D0B933D" w:rsidR="00662F77" w:rsidRPr="00634A56" w:rsidRDefault="00662F77" w:rsidP="00634A56">
      <w:pPr>
        <w:pStyle w:val="Listeafsnit"/>
        <w:widowControl/>
        <w:numPr>
          <w:ilvl w:val="0"/>
          <w:numId w:val="59"/>
        </w:numPr>
        <w:autoSpaceDE/>
        <w:autoSpaceDN/>
        <w:spacing w:before="120" w:after="120" w:line="259" w:lineRule="auto"/>
        <w:contextualSpacing/>
        <w:jc w:val="both"/>
      </w:pPr>
      <w:r w:rsidRPr="00634A56">
        <w:t xml:space="preserve">aquatic </w:t>
      </w:r>
      <w:proofErr w:type="spellStart"/>
      <w:r w:rsidRPr="00634A56">
        <w:t>molluscs</w:t>
      </w:r>
      <w:proofErr w:type="spellEnd"/>
      <w:ins w:id="36" w:author="SCHNEEGANS Fabien (SANTE)" w:date="2025-10-28T12:01:00Z">
        <w:r w:rsidR="00FA4CCA" w:rsidRPr="00634A56">
          <w:t>,</w:t>
        </w:r>
      </w:ins>
      <w:r w:rsidRPr="00634A56">
        <w:t xml:space="preserve"> belonging to the phylum </w:t>
      </w:r>
      <w:r w:rsidRPr="00634A56">
        <w:rPr>
          <w:i/>
          <w:iCs/>
        </w:rPr>
        <w:t>Mollusca</w:t>
      </w:r>
      <w:r w:rsidRPr="00634A56">
        <w:t>,</w:t>
      </w:r>
    </w:p>
    <w:p w14:paraId="14958E61" w14:textId="4A96612A" w:rsidR="00662F77" w:rsidRPr="00634A56" w:rsidRDefault="00662F77" w:rsidP="00634A56">
      <w:pPr>
        <w:pStyle w:val="Listeafsnit"/>
        <w:widowControl/>
        <w:numPr>
          <w:ilvl w:val="0"/>
          <w:numId w:val="59"/>
        </w:numPr>
        <w:autoSpaceDE/>
        <w:autoSpaceDN/>
        <w:spacing w:before="120" w:after="120" w:line="259" w:lineRule="auto"/>
        <w:contextualSpacing/>
        <w:jc w:val="both"/>
      </w:pPr>
      <w:r w:rsidRPr="00634A56">
        <w:t>aquatic crustaceans</w:t>
      </w:r>
      <w:ins w:id="37" w:author="SCHNEEGANS Fabien (SANTE)" w:date="2025-10-28T12:01:00Z">
        <w:r w:rsidR="00FA4CCA" w:rsidRPr="00634A56">
          <w:t>,</w:t>
        </w:r>
      </w:ins>
      <w:r w:rsidRPr="00634A56">
        <w:t xml:space="preserve"> belonging to the subphylum </w:t>
      </w:r>
      <w:r w:rsidRPr="00634A56">
        <w:rPr>
          <w:i/>
          <w:iCs/>
        </w:rPr>
        <w:t>Crustacea</w:t>
      </w:r>
      <w:r w:rsidRPr="00634A56">
        <w:t>,</w:t>
      </w:r>
    </w:p>
    <w:p w14:paraId="4883E42C" w14:textId="77777777" w:rsidR="00662F77" w:rsidRPr="00634A56" w:rsidRDefault="00662F77" w:rsidP="00634A56">
      <w:pPr>
        <w:pStyle w:val="Listeafsnit"/>
        <w:widowControl/>
        <w:numPr>
          <w:ilvl w:val="0"/>
          <w:numId w:val="59"/>
        </w:numPr>
        <w:autoSpaceDE/>
        <w:autoSpaceDN/>
        <w:spacing w:before="120" w:after="120" w:line="259" w:lineRule="auto"/>
        <w:contextualSpacing/>
        <w:jc w:val="both"/>
      </w:pPr>
      <w:r w:rsidRPr="00634A56">
        <w:t>other aquatic invertebrates,</w:t>
      </w:r>
    </w:p>
    <w:p w14:paraId="06D54A06" w14:textId="414B39BB" w:rsidR="00662F77" w:rsidRPr="00634A56" w:rsidRDefault="00662F77" w:rsidP="00662F77">
      <w:pPr>
        <w:spacing w:before="120" w:after="120"/>
        <w:ind w:firstLine="11"/>
        <w:jc w:val="both"/>
        <w:rPr>
          <w:rFonts w:ascii="Times New Roman" w:hAnsi="Times New Roman"/>
        </w:rPr>
      </w:pPr>
      <w:r w:rsidRPr="00634A56">
        <w:rPr>
          <w:rFonts w:ascii="Times New Roman" w:hAnsi="Times New Roman"/>
        </w:rPr>
        <w:t>are fed, bred or kept for the production of food for human consumption, including animals that are not used for human consumption but belong to the species which, among the above-mentioned group of species, are normally used for human consumption in the Union</w:t>
      </w:r>
      <w:r w:rsidR="00E26FD8" w:rsidRPr="00634A56">
        <w:rPr>
          <w:rFonts w:ascii="Times New Roman" w:hAnsi="Times New Roman"/>
        </w:rPr>
        <w:t>.</w:t>
      </w:r>
    </w:p>
    <w:p w14:paraId="3F857A15" w14:textId="77777777" w:rsidR="00662F77" w:rsidRPr="00634A56" w:rsidRDefault="00662F77" w:rsidP="00634A56">
      <w:pPr>
        <w:spacing w:before="120" w:after="120"/>
        <w:jc w:val="both"/>
        <w:rPr>
          <w:rFonts w:ascii="Times New Roman" w:hAnsi="Times New Roman"/>
        </w:rPr>
      </w:pPr>
      <w:r w:rsidRPr="00634A56">
        <w:rPr>
          <w:rFonts w:ascii="Times New Roman" w:hAnsi="Times New Roman"/>
          <w:u w:val="single"/>
        </w:rPr>
        <w:t>Major species</w:t>
      </w:r>
      <w:r w:rsidRPr="00634A56">
        <w:rPr>
          <w:rFonts w:ascii="Times New Roman" w:hAnsi="Times New Roman"/>
        </w:rPr>
        <w:t>: salmonids (Salmonidae), including salmon (</w:t>
      </w:r>
      <w:r w:rsidRPr="00634A56">
        <w:rPr>
          <w:rFonts w:ascii="Times New Roman" w:hAnsi="Times New Roman"/>
          <w:i/>
          <w:iCs/>
        </w:rPr>
        <w:t>Salmo</w:t>
      </w:r>
      <w:r w:rsidRPr="00634A56">
        <w:rPr>
          <w:rFonts w:ascii="Times New Roman" w:hAnsi="Times New Roman"/>
        </w:rPr>
        <w:t>) and trout (</w:t>
      </w:r>
      <w:r w:rsidRPr="00634A56">
        <w:rPr>
          <w:rFonts w:ascii="Times New Roman" w:hAnsi="Times New Roman"/>
          <w:i/>
          <w:iCs/>
        </w:rPr>
        <w:t>Oncorhynchus</w:t>
      </w:r>
      <w:r w:rsidRPr="00634A56">
        <w:rPr>
          <w:rFonts w:ascii="Times New Roman" w:hAnsi="Times New Roman"/>
        </w:rPr>
        <w:t>).</w:t>
      </w:r>
    </w:p>
    <w:p w14:paraId="7EA9506A" w14:textId="77777777" w:rsidR="00662F77" w:rsidRPr="00634A56" w:rsidRDefault="00662F77" w:rsidP="00634A56">
      <w:pPr>
        <w:pStyle w:val="Brdtekst"/>
        <w:rPr>
          <w:sz w:val="22"/>
          <w:szCs w:val="22"/>
        </w:rPr>
      </w:pPr>
      <w:r w:rsidRPr="00634A56">
        <w:rPr>
          <w:sz w:val="22"/>
          <w:szCs w:val="22"/>
          <w:u w:val="single"/>
        </w:rPr>
        <w:t>Minor species</w:t>
      </w:r>
      <w:r w:rsidRPr="00634A56">
        <w:rPr>
          <w:sz w:val="22"/>
          <w:szCs w:val="22"/>
        </w:rPr>
        <w:t>: all food-producing aquatic animals other than salmonids.</w:t>
      </w:r>
    </w:p>
    <w:p w14:paraId="6F961A42" w14:textId="77777777" w:rsidR="006F34FB" w:rsidRPr="00634A56" w:rsidRDefault="006F34FB" w:rsidP="00634A56">
      <w:pPr>
        <w:spacing w:before="120" w:line="259" w:lineRule="auto"/>
        <w:ind w:left="6"/>
        <w:jc w:val="both"/>
        <w:rPr>
          <w:rFonts w:ascii="Times New Roman" w:hAnsi="Times New Roman"/>
        </w:rPr>
      </w:pPr>
    </w:p>
    <w:p w14:paraId="59EB7894" w14:textId="77777777" w:rsidR="00662F77" w:rsidRPr="00634A56" w:rsidRDefault="00662F77" w:rsidP="00634A56">
      <w:pPr>
        <w:pStyle w:val="Listeafsnit"/>
        <w:numPr>
          <w:ilvl w:val="0"/>
          <w:numId w:val="55"/>
        </w:numPr>
        <w:rPr>
          <w:b/>
          <w:bCs/>
        </w:rPr>
      </w:pPr>
      <w:r w:rsidRPr="00634A56">
        <w:rPr>
          <w:b/>
          <w:bCs/>
        </w:rPr>
        <w:t>Leporids (Leporidae)</w:t>
      </w:r>
    </w:p>
    <w:p w14:paraId="397D9D95" w14:textId="2DE7833D" w:rsidR="00662F77" w:rsidRPr="00634A56" w:rsidRDefault="00662F77" w:rsidP="00662F77">
      <w:pPr>
        <w:spacing w:before="120" w:after="120"/>
        <w:jc w:val="both"/>
        <w:rPr>
          <w:rFonts w:ascii="Times New Roman" w:hAnsi="Times New Roman"/>
        </w:rPr>
      </w:pPr>
      <w:r w:rsidRPr="00634A56">
        <w:rPr>
          <w:rFonts w:ascii="Times New Roman" w:hAnsi="Times New Roman"/>
        </w:rPr>
        <w:t xml:space="preserve">Animals of species which, within the family </w:t>
      </w:r>
      <w:r w:rsidRPr="00634A56">
        <w:rPr>
          <w:rFonts w:ascii="Times New Roman" w:hAnsi="Times New Roman"/>
          <w:i/>
          <w:iCs/>
        </w:rPr>
        <w:t>Leporidae</w:t>
      </w:r>
      <w:r w:rsidRPr="00634A56">
        <w:rPr>
          <w:rFonts w:ascii="Times New Roman" w:hAnsi="Times New Roman"/>
        </w:rPr>
        <w:t>, are fed, bred or kept for the production of food for human consumption, including animals that are not used for human consumption but belong to the species which, among the above-mentioned group of species, are normally used for human consumption in the Union</w:t>
      </w:r>
      <w:r w:rsidR="00E26FD8" w:rsidRPr="00634A56">
        <w:rPr>
          <w:rFonts w:ascii="Times New Roman" w:hAnsi="Times New Roman"/>
        </w:rPr>
        <w:t>.</w:t>
      </w:r>
    </w:p>
    <w:p w14:paraId="23133279" w14:textId="77777777" w:rsidR="00662F77" w:rsidRPr="00634A56" w:rsidRDefault="00662F77" w:rsidP="00634A56">
      <w:pPr>
        <w:pStyle w:val="Brdtekst"/>
        <w:ind w:left="6"/>
        <w:rPr>
          <w:sz w:val="22"/>
          <w:szCs w:val="22"/>
        </w:rPr>
      </w:pPr>
      <w:r w:rsidRPr="00634A56">
        <w:rPr>
          <w:sz w:val="22"/>
          <w:szCs w:val="22"/>
          <w:u w:val="single"/>
        </w:rPr>
        <w:t>Minor species</w:t>
      </w:r>
      <w:r w:rsidRPr="00634A56">
        <w:rPr>
          <w:sz w:val="22"/>
          <w:szCs w:val="22"/>
        </w:rPr>
        <w:t>: all leporids, including rabbits (</w:t>
      </w:r>
      <w:r w:rsidRPr="00634A56">
        <w:rPr>
          <w:i/>
          <w:iCs/>
          <w:color w:val="202122"/>
          <w:sz w:val="22"/>
          <w:szCs w:val="22"/>
          <w:shd w:val="clear" w:color="auto" w:fill="FFFFFF"/>
        </w:rPr>
        <w:t>Oryctolagus cuniculus</w:t>
      </w:r>
      <w:r w:rsidRPr="00634A56">
        <w:rPr>
          <w:color w:val="202122"/>
          <w:sz w:val="22"/>
          <w:szCs w:val="22"/>
          <w:shd w:val="clear" w:color="auto" w:fill="FFFFFF"/>
        </w:rPr>
        <w:t>)</w:t>
      </w:r>
      <w:r w:rsidRPr="00634A56">
        <w:rPr>
          <w:sz w:val="22"/>
          <w:szCs w:val="22"/>
        </w:rPr>
        <w:t xml:space="preserve"> and hares (</w:t>
      </w:r>
      <w:r w:rsidRPr="00634A56">
        <w:rPr>
          <w:i/>
          <w:iCs/>
          <w:sz w:val="22"/>
          <w:szCs w:val="22"/>
        </w:rPr>
        <w:t>Lepus europaeus</w:t>
      </w:r>
      <w:r w:rsidRPr="00634A56">
        <w:rPr>
          <w:sz w:val="22"/>
          <w:szCs w:val="22"/>
        </w:rPr>
        <w:t>).</w:t>
      </w:r>
    </w:p>
    <w:p w14:paraId="4A397A87" w14:textId="77777777" w:rsidR="006F34FB" w:rsidRPr="00634A56" w:rsidRDefault="006F34FB" w:rsidP="00634A56">
      <w:pPr>
        <w:spacing w:before="120" w:line="259" w:lineRule="auto"/>
        <w:ind w:left="6"/>
        <w:jc w:val="both"/>
        <w:rPr>
          <w:rFonts w:ascii="Times New Roman" w:hAnsi="Times New Roman"/>
        </w:rPr>
      </w:pPr>
    </w:p>
    <w:p w14:paraId="47E180FD" w14:textId="77777777" w:rsidR="00662F77" w:rsidRPr="00634A56" w:rsidRDefault="00662F77" w:rsidP="00634A56">
      <w:pPr>
        <w:pStyle w:val="Listeafsnit"/>
        <w:numPr>
          <w:ilvl w:val="0"/>
          <w:numId w:val="55"/>
        </w:numPr>
        <w:rPr>
          <w:b/>
          <w:bCs/>
        </w:rPr>
      </w:pPr>
      <w:r w:rsidRPr="00634A56">
        <w:rPr>
          <w:b/>
          <w:bCs/>
        </w:rPr>
        <w:t>Equines (Equidae)</w:t>
      </w:r>
    </w:p>
    <w:p w14:paraId="311E39A3" w14:textId="6AB1B903" w:rsidR="00662F77" w:rsidRPr="00634A56" w:rsidRDefault="00662F77" w:rsidP="00662F77">
      <w:pPr>
        <w:spacing w:before="120" w:after="120"/>
        <w:jc w:val="both"/>
        <w:rPr>
          <w:rFonts w:ascii="Times New Roman" w:hAnsi="Times New Roman"/>
        </w:rPr>
      </w:pPr>
      <w:r w:rsidRPr="00634A56">
        <w:rPr>
          <w:rFonts w:ascii="Times New Roman" w:hAnsi="Times New Roman"/>
        </w:rPr>
        <w:t xml:space="preserve">Animals of species which, within the genus </w:t>
      </w:r>
      <w:r w:rsidRPr="00634A56">
        <w:rPr>
          <w:rFonts w:ascii="Times New Roman" w:hAnsi="Times New Roman"/>
          <w:i/>
          <w:iCs/>
        </w:rPr>
        <w:t>Equus</w:t>
      </w:r>
      <w:r w:rsidRPr="00634A56">
        <w:rPr>
          <w:rFonts w:ascii="Times New Roman" w:hAnsi="Times New Roman"/>
        </w:rPr>
        <w:t xml:space="preserve">, and the offspring of crossings of those species, are fed, bred or kept for the production of food for human consumption, including animals that are not used </w:t>
      </w:r>
      <w:r w:rsidRPr="00634A56">
        <w:rPr>
          <w:rFonts w:ascii="Times New Roman" w:hAnsi="Times New Roman"/>
        </w:rPr>
        <w:lastRenderedPageBreak/>
        <w:t>for human consumption but belong to the species which, among the above-mentioned group of species, are normally used for human consumption in the Union</w:t>
      </w:r>
      <w:r w:rsidR="00E26FD8" w:rsidRPr="00634A56">
        <w:rPr>
          <w:rFonts w:ascii="Times New Roman" w:hAnsi="Times New Roman"/>
        </w:rPr>
        <w:t>.</w:t>
      </w:r>
    </w:p>
    <w:p w14:paraId="6F95DFE1" w14:textId="77777777" w:rsidR="00662F77" w:rsidRPr="00634A56" w:rsidRDefault="00662F77" w:rsidP="00634A56">
      <w:pPr>
        <w:pStyle w:val="Brdtekst"/>
        <w:ind w:left="6"/>
        <w:rPr>
          <w:sz w:val="22"/>
          <w:szCs w:val="22"/>
        </w:rPr>
      </w:pPr>
      <w:r w:rsidRPr="00634A56">
        <w:rPr>
          <w:sz w:val="22"/>
          <w:szCs w:val="22"/>
          <w:u w:val="single"/>
        </w:rPr>
        <w:t>Minor species</w:t>
      </w:r>
      <w:r w:rsidRPr="00634A56">
        <w:rPr>
          <w:sz w:val="22"/>
          <w:szCs w:val="22"/>
        </w:rPr>
        <w:t>: all equines, including horses (</w:t>
      </w:r>
      <w:r w:rsidRPr="00634A56">
        <w:rPr>
          <w:i/>
          <w:iCs/>
          <w:sz w:val="22"/>
          <w:szCs w:val="22"/>
        </w:rPr>
        <w:t>Equus caballus</w:t>
      </w:r>
      <w:r w:rsidRPr="00634A56">
        <w:rPr>
          <w:sz w:val="22"/>
          <w:szCs w:val="22"/>
        </w:rPr>
        <w:t>) and asses (</w:t>
      </w:r>
      <w:r w:rsidRPr="00634A56">
        <w:rPr>
          <w:i/>
          <w:iCs/>
          <w:sz w:val="22"/>
          <w:szCs w:val="22"/>
        </w:rPr>
        <w:t xml:space="preserve">Equus </w:t>
      </w:r>
      <w:proofErr w:type="spellStart"/>
      <w:r w:rsidRPr="00634A56">
        <w:rPr>
          <w:i/>
          <w:iCs/>
          <w:sz w:val="22"/>
          <w:szCs w:val="22"/>
        </w:rPr>
        <w:t>asinus</w:t>
      </w:r>
      <w:proofErr w:type="spellEnd"/>
      <w:r w:rsidRPr="00634A56">
        <w:rPr>
          <w:sz w:val="22"/>
          <w:szCs w:val="22"/>
        </w:rPr>
        <w:t>).</w:t>
      </w:r>
    </w:p>
    <w:p w14:paraId="1614D6E9" w14:textId="77777777" w:rsidR="006F34FB" w:rsidRPr="00634A56" w:rsidRDefault="006F34FB" w:rsidP="00634A56">
      <w:pPr>
        <w:spacing w:before="120" w:line="259" w:lineRule="auto"/>
        <w:ind w:left="6"/>
        <w:jc w:val="both"/>
        <w:rPr>
          <w:rFonts w:ascii="Times New Roman" w:hAnsi="Times New Roman"/>
        </w:rPr>
      </w:pPr>
    </w:p>
    <w:p w14:paraId="6F0ADACC" w14:textId="77777777" w:rsidR="00662F77" w:rsidRPr="00634A56" w:rsidRDefault="00662F77" w:rsidP="00634A56">
      <w:pPr>
        <w:pStyle w:val="Listeafsnit"/>
        <w:numPr>
          <w:ilvl w:val="0"/>
          <w:numId w:val="55"/>
        </w:numPr>
        <w:rPr>
          <w:b/>
          <w:bCs/>
        </w:rPr>
      </w:pPr>
      <w:r w:rsidRPr="00634A56">
        <w:rPr>
          <w:b/>
          <w:bCs/>
        </w:rPr>
        <w:t>Other food-producing animals</w:t>
      </w:r>
    </w:p>
    <w:p w14:paraId="0E78A585" w14:textId="77B5FE80" w:rsidR="00662F77" w:rsidRPr="00634A56" w:rsidRDefault="00662F77" w:rsidP="00662F77">
      <w:pPr>
        <w:spacing w:before="120" w:after="120"/>
        <w:jc w:val="both"/>
        <w:rPr>
          <w:rFonts w:ascii="Times New Roman" w:hAnsi="Times New Roman"/>
        </w:rPr>
      </w:pPr>
      <w:r w:rsidRPr="00634A56">
        <w:rPr>
          <w:rFonts w:ascii="Times New Roman" w:hAnsi="Times New Roman"/>
        </w:rPr>
        <w:t>Animals of species</w:t>
      </w:r>
      <w:ins w:id="38" w:author="SCHNEEGANS Fabien (SANTE)" w:date="2025-10-28T12:01:00Z">
        <w:r w:rsidR="00626599" w:rsidRPr="00634A56">
          <w:rPr>
            <w:rFonts w:ascii="Times New Roman" w:hAnsi="Times New Roman"/>
          </w:rPr>
          <w:t>,</w:t>
        </w:r>
      </w:ins>
      <w:r w:rsidRPr="00634A56">
        <w:rPr>
          <w:rFonts w:ascii="Times New Roman" w:hAnsi="Times New Roman"/>
        </w:rPr>
        <w:t xml:space="preserve"> other than porcine species, poultry, ruminants, food-producing aquatic species, leporids and equines as defined above, and the offsprings of the crossing of those species, which, within the following:</w:t>
      </w:r>
    </w:p>
    <w:p w14:paraId="457297E3" w14:textId="3EFFF524" w:rsidR="00662F77" w:rsidRPr="00634A56" w:rsidRDefault="00662F77" w:rsidP="00634A56">
      <w:pPr>
        <w:pStyle w:val="Listeafsnit"/>
        <w:widowControl/>
        <w:numPr>
          <w:ilvl w:val="0"/>
          <w:numId w:val="57"/>
        </w:numPr>
        <w:autoSpaceDE/>
        <w:autoSpaceDN/>
        <w:spacing w:before="120" w:after="120" w:line="259" w:lineRule="auto"/>
        <w:contextualSpacing/>
        <w:jc w:val="both"/>
      </w:pPr>
      <w:r w:rsidRPr="00634A56">
        <w:t>Camelids (Camelidae): animals</w:t>
      </w:r>
      <w:ins w:id="39" w:author="SCHNEEGANS Fabien (SANTE)" w:date="2025-10-28T12:01:00Z">
        <w:r w:rsidR="00626599" w:rsidRPr="00634A56">
          <w:t>,</w:t>
        </w:r>
      </w:ins>
      <w:r w:rsidRPr="00634A56">
        <w:t xml:space="preserve"> belonging to the family </w:t>
      </w:r>
      <w:r w:rsidRPr="00634A56">
        <w:rPr>
          <w:i/>
          <w:iCs/>
        </w:rPr>
        <w:t>Camelidae</w:t>
      </w:r>
      <w:r w:rsidRPr="00634A56">
        <w:t>, including dromedary camels (</w:t>
      </w:r>
      <w:r w:rsidRPr="00634A56">
        <w:rPr>
          <w:i/>
          <w:iCs/>
        </w:rPr>
        <w:t>Camelus dromedarius</w:t>
      </w:r>
      <w:r w:rsidRPr="00634A56">
        <w:t>), Bactrian camels (</w:t>
      </w:r>
      <w:r w:rsidRPr="00634A56">
        <w:rPr>
          <w:i/>
          <w:iCs/>
        </w:rPr>
        <w:t xml:space="preserve">Camelus </w:t>
      </w:r>
      <w:proofErr w:type="spellStart"/>
      <w:r w:rsidRPr="00634A56">
        <w:rPr>
          <w:i/>
          <w:iCs/>
        </w:rPr>
        <w:t>bactrianus</w:t>
      </w:r>
      <w:proofErr w:type="spellEnd"/>
      <w:r w:rsidRPr="00634A56">
        <w:t>), wild Bactrian camels (</w:t>
      </w:r>
      <w:r w:rsidRPr="00634A56">
        <w:rPr>
          <w:i/>
          <w:iCs/>
        </w:rPr>
        <w:t xml:space="preserve">Camelus </w:t>
      </w:r>
      <w:proofErr w:type="spellStart"/>
      <w:r w:rsidRPr="00634A56">
        <w:rPr>
          <w:i/>
          <w:iCs/>
        </w:rPr>
        <w:t>ferus</w:t>
      </w:r>
      <w:proofErr w:type="spellEnd"/>
      <w:r w:rsidRPr="00634A56">
        <w:t>), llamas (</w:t>
      </w:r>
      <w:r w:rsidRPr="00634A56">
        <w:rPr>
          <w:i/>
          <w:iCs/>
        </w:rPr>
        <w:t xml:space="preserve">Lama </w:t>
      </w:r>
      <w:proofErr w:type="spellStart"/>
      <w:r w:rsidRPr="00634A56">
        <w:rPr>
          <w:i/>
          <w:iCs/>
        </w:rPr>
        <w:t>glama</w:t>
      </w:r>
      <w:proofErr w:type="spellEnd"/>
      <w:r w:rsidRPr="00634A56">
        <w:t>), alpacas (</w:t>
      </w:r>
      <w:r w:rsidRPr="00634A56">
        <w:rPr>
          <w:i/>
          <w:iCs/>
        </w:rPr>
        <w:t>Lama pacos</w:t>
      </w:r>
      <w:r w:rsidRPr="00634A56">
        <w:t>), vicuñas (</w:t>
      </w:r>
      <w:r w:rsidRPr="00634A56">
        <w:rPr>
          <w:i/>
          <w:iCs/>
        </w:rPr>
        <w:t>Lama vicugna</w:t>
      </w:r>
      <w:r w:rsidRPr="00634A56">
        <w:t>) and guanacos (</w:t>
      </w:r>
      <w:r w:rsidRPr="00634A56">
        <w:rPr>
          <w:i/>
          <w:iCs/>
        </w:rPr>
        <w:t>Lama guanicoe</w:t>
      </w:r>
      <w:r w:rsidRPr="00634A56">
        <w:t>),</w:t>
      </w:r>
    </w:p>
    <w:p w14:paraId="5839BE9F" w14:textId="77777777" w:rsidR="00662F77" w:rsidRPr="00634A56" w:rsidRDefault="00662F77" w:rsidP="00634A56">
      <w:pPr>
        <w:pStyle w:val="Listeafsnit"/>
        <w:widowControl/>
        <w:numPr>
          <w:ilvl w:val="0"/>
          <w:numId w:val="57"/>
        </w:numPr>
        <w:autoSpaceDE/>
        <w:autoSpaceDN/>
        <w:spacing w:before="120" w:after="120" w:line="259" w:lineRule="auto"/>
        <w:contextualSpacing/>
        <w:jc w:val="both"/>
      </w:pPr>
      <w:r w:rsidRPr="00634A56">
        <w:t>Honeybees (</w:t>
      </w:r>
      <w:r w:rsidRPr="00634A56">
        <w:rPr>
          <w:i/>
          <w:iCs/>
        </w:rPr>
        <w:t>Apis mellifera</w:t>
      </w:r>
      <w:r w:rsidRPr="00634A56">
        <w:t>),</w:t>
      </w:r>
    </w:p>
    <w:p w14:paraId="3A52CDD4" w14:textId="77777777" w:rsidR="00662F77" w:rsidRPr="00634A56" w:rsidRDefault="00662F77" w:rsidP="00634A56">
      <w:pPr>
        <w:pStyle w:val="Listeafsnit"/>
        <w:widowControl/>
        <w:numPr>
          <w:ilvl w:val="0"/>
          <w:numId w:val="57"/>
        </w:numPr>
        <w:autoSpaceDE/>
        <w:autoSpaceDN/>
        <w:spacing w:before="120" w:after="120" w:line="259" w:lineRule="auto"/>
        <w:contextualSpacing/>
        <w:jc w:val="both"/>
      </w:pPr>
      <w:r w:rsidRPr="00634A56">
        <w:t>Food-producing insect species, other than honeybees,</w:t>
      </w:r>
    </w:p>
    <w:p w14:paraId="15AEFF5B" w14:textId="77777777" w:rsidR="00662F77" w:rsidRPr="00634A56" w:rsidRDefault="00662F77" w:rsidP="00634A56">
      <w:pPr>
        <w:pStyle w:val="Listeafsnit"/>
        <w:widowControl/>
        <w:numPr>
          <w:ilvl w:val="0"/>
          <w:numId w:val="57"/>
        </w:numPr>
        <w:autoSpaceDE/>
        <w:autoSpaceDN/>
        <w:spacing w:before="120" w:after="120" w:line="259" w:lineRule="auto"/>
        <w:contextualSpacing/>
        <w:jc w:val="both"/>
      </w:pPr>
      <w:r w:rsidRPr="00634A56">
        <w:t>Other food-producing animals,</w:t>
      </w:r>
    </w:p>
    <w:p w14:paraId="75870884" w14:textId="530F7394" w:rsidR="00662F77" w:rsidRPr="00634A56" w:rsidRDefault="00662F77" w:rsidP="00662F77">
      <w:pPr>
        <w:spacing w:before="120" w:after="120"/>
        <w:jc w:val="both"/>
        <w:rPr>
          <w:rFonts w:ascii="Times New Roman" w:hAnsi="Times New Roman"/>
        </w:rPr>
      </w:pPr>
      <w:r w:rsidRPr="00634A56">
        <w:rPr>
          <w:rFonts w:ascii="Times New Roman" w:hAnsi="Times New Roman"/>
        </w:rPr>
        <w:t>are fed, bred or kept for the production of food for human consumption, including animals that are not used for human consumption but belong to the species which, among the above-mentioned group of species, are normally used for human consumption in the Union</w:t>
      </w:r>
      <w:r w:rsidR="006F34FB" w:rsidRPr="00634A56">
        <w:rPr>
          <w:rFonts w:ascii="Times New Roman" w:hAnsi="Times New Roman"/>
        </w:rPr>
        <w:t>.</w:t>
      </w:r>
    </w:p>
    <w:p w14:paraId="585EB493" w14:textId="77777777" w:rsidR="00662F77" w:rsidRPr="00634A56" w:rsidRDefault="00662F77" w:rsidP="00634A56">
      <w:pPr>
        <w:pStyle w:val="Brdtekst"/>
        <w:ind w:left="6"/>
        <w:rPr>
          <w:sz w:val="22"/>
          <w:szCs w:val="22"/>
        </w:rPr>
      </w:pPr>
      <w:r w:rsidRPr="00634A56">
        <w:rPr>
          <w:sz w:val="22"/>
          <w:szCs w:val="22"/>
          <w:u w:val="single"/>
        </w:rPr>
        <w:t>Minor species</w:t>
      </w:r>
      <w:r w:rsidRPr="00634A56">
        <w:rPr>
          <w:sz w:val="22"/>
          <w:szCs w:val="22"/>
        </w:rPr>
        <w:t>: all species of other food-producing animals.</w:t>
      </w:r>
    </w:p>
    <w:p w14:paraId="5C5E16D4" w14:textId="77777777" w:rsidR="006F34FB" w:rsidRPr="00634A56" w:rsidRDefault="006F34FB" w:rsidP="00634A56">
      <w:pPr>
        <w:spacing w:before="120" w:line="259" w:lineRule="auto"/>
        <w:ind w:left="6"/>
        <w:jc w:val="both"/>
        <w:rPr>
          <w:rFonts w:ascii="Times New Roman" w:hAnsi="Times New Roman"/>
        </w:rPr>
      </w:pPr>
    </w:p>
    <w:p w14:paraId="47040602" w14:textId="77777777" w:rsidR="004D7C14" w:rsidRPr="00634A56" w:rsidRDefault="004D7C14" w:rsidP="00634A56">
      <w:pPr>
        <w:pStyle w:val="Listeafsnit"/>
        <w:numPr>
          <w:ilvl w:val="0"/>
          <w:numId w:val="55"/>
        </w:numPr>
        <w:rPr>
          <w:b/>
          <w:bCs/>
        </w:rPr>
      </w:pPr>
      <w:r w:rsidRPr="00634A56">
        <w:rPr>
          <w:b/>
          <w:bCs/>
        </w:rPr>
        <w:t>Pets and other non-food producing animals</w:t>
      </w:r>
    </w:p>
    <w:p w14:paraId="00674D4D" w14:textId="12AA13F3" w:rsidR="004D7C14" w:rsidRPr="00634A56" w:rsidRDefault="007A690C" w:rsidP="004D7C14">
      <w:pPr>
        <w:spacing w:before="120" w:after="120"/>
        <w:jc w:val="both"/>
        <w:rPr>
          <w:rFonts w:ascii="Times New Roman" w:hAnsi="Times New Roman"/>
        </w:rPr>
      </w:pPr>
      <w:r w:rsidRPr="00634A56">
        <w:rPr>
          <w:rFonts w:ascii="Times New Roman" w:hAnsi="Times New Roman"/>
        </w:rPr>
        <w:t xml:space="preserve">In accordance with the definition set out </w:t>
      </w:r>
      <w:r w:rsidR="004D7C14" w:rsidRPr="00634A56">
        <w:rPr>
          <w:rFonts w:ascii="Times New Roman" w:hAnsi="Times New Roman"/>
        </w:rPr>
        <w:t>in Article 1(1)</w:t>
      </w:r>
      <w:r w:rsidRPr="00634A56">
        <w:rPr>
          <w:rFonts w:ascii="Times New Roman" w:hAnsi="Times New Roman"/>
        </w:rPr>
        <w:t>, pets and non-food producing animals include the following species</w:t>
      </w:r>
      <w:r w:rsidRPr="00F61675">
        <w:rPr>
          <w:rFonts w:ascii="Times New Roman" w:hAnsi="Times New Roman"/>
        </w:rPr>
        <w:t>:</w:t>
      </w:r>
    </w:p>
    <w:p w14:paraId="160D3CE5" w14:textId="385057D5" w:rsidR="004D7C14" w:rsidRPr="00634A56" w:rsidRDefault="00045656" w:rsidP="00634A56">
      <w:pPr>
        <w:pStyle w:val="Listeafsnit"/>
        <w:widowControl/>
        <w:numPr>
          <w:ilvl w:val="0"/>
          <w:numId w:val="58"/>
        </w:numPr>
        <w:autoSpaceDE/>
        <w:autoSpaceDN/>
        <w:spacing w:before="120" w:after="120" w:line="259" w:lineRule="auto"/>
        <w:contextualSpacing/>
        <w:jc w:val="both"/>
      </w:pPr>
      <w:r w:rsidRPr="00634A56">
        <w:t>Within p</w:t>
      </w:r>
      <w:r w:rsidR="004D7C14" w:rsidRPr="00634A56">
        <w:t>ets:</w:t>
      </w:r>
    </w:p>
    <w:p w14:paraId="14E5E055"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Dogs (</w:t>
      </w:r>
      <w:r w:rsidRPr="00634A56">
        <w:rPr>
          <w:i/>
          <w:iCs/>
        </w:rPr>
        <w:t xml:space="preserve">Canis lupus </w:t>
      </w:r>
      <w:proofErr w:type="spellStart"/>
      <w:r w:rsidRPr="00634A56">
        <w:rPr>
          <w:i/>
          <w:iCs/>
        </w:rPr>
        <w:t>familiaris</w:t>
      </w:r>
      <w:proofErr w:type="spellEnd"/>
      <w:r w:rsidRPr="00634A56">
        <w:t>);</w:t>
      </w:r>
    </w:p>
    <w:p w14:paraId="51DBD521"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Cats (</w:t>
      </w:r>
      <w:r w:rsidRPr="00634A56">
        <w:rPr>
          <w:i/>
          <w:iCs/>
        </w:rPr>
        <w:t xml:space="preserve">Felis </w:t>
      </w:r>
      <w:proofErr w:type="spellStart"/>
      <w:r w:rsidRPr="00634A56">
        <w:rPr>
          <w:i/>
          <w:iCs/>
        </w:rPr>
        <w:t>silvestris</w:t>
      </w:r>
      <w:proofErr w:type="spellEnd"/>
      <w:r w:rsidRPr="00634A56">
        <w:rPr>
          <w:i/>
          <w:iCs/>
        </w:rPr>
        <w:t xml:space="preserve"> catus</w:t>
      </w:r>
      <w:r w:rsidRPr="00634A56">
        <w:t>);</w:t>
      </w:r>
    </w:p>
    <w:p w14:paraId="798C447C"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Ferrets (</w:t>
      </w:r>
      <w:r w:rsidRPr="00634A56">
        <w:rPr>
          <w:i/>
          <w:iCs/>
        </w:rPr>
        <w:t xml:space="preserve">Mustela </w:t>
      </w:r>
      <w:proofErr w:type="spellStart"/>
      <w:r w:rsidRPr="00634A56">
        <w:rPr>
          <w:i/>
          <w:iCs/>
        </w:rPr>
        <w:t>putoris</w:t>
      </w:r>
      <w:proofErr w:type="spellEnd"/>
      <w:r w:rsidRPr="00634A56">
        <w:rPr>
          <w:i/>
          <w:iCs/>
        </w:rPr>
        <w:t xml:space="preserve"> </w:t>
      </w:r>
      <w:proofErr w:type="spellStart"/>
      <w:r w:rsidRPr="00634A56">
        <w:rPr>
          <w:i/>
          <w:iCs/>
        </w:rPr>
        <w:t>furo</w:t>
      </w:r>
      <w:proofErr w:type="spellEnd"/>
      <w:r w:rsidRPr="00634A56">
        <w:t>);</w:t>
      </w:r>
    </w:p>
    <w:p w14:paraId="152C31E0"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 xml:space="preserve">Rodents: animals belonging to the order </w:t>
      </w:r>
      <w:r w:rsidRPr="00634A56">
        <w:rPr>
          <w:i/>
          <w:iCs/>
        </w:rPr>
        <w:t>Rodentia</w:t>
      </w:r>
      <w:r w:rsidRPr="00634A56">
        <w:t>;</w:t>
      </w:r>
    </w:p>
    <w:p w14:paraId="5B821658"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Ornamental birds: avian species other than poultry, including wild birds;</w:t>
      </w:r>
    </w:p>
    <w:p w14:paraId="28A0221C"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Ornamental aquatic species: aquatic species other than those listed in “food-producing aquatic animals”;</w:t>
      </w:r>
    </w:p>
    <w:p w14:paraId="2249547B"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rPr>
          <w:lang w:val="en-IE"/>
        </w:rPr>
      </w:pPr>
      <w:r w:rsidRPr="00634A56">
        <w:rPr>
          <w:lang w:val="en-IE"/>
        </w:rPr>
        <w:t xml:space="preserve">Ornamental amphibian species: amphibian species other than </w:t>
      </w:r>
      <w:r w:rsidRPr="00634A56">
        <w:t>those that are normally used for human consumption in the Union</w:t>
      </w:r>
      <w:r w:rsidRPr="00634A56">
        <w:rPr>
          <w:lang w:val="en-IE"/>
        </w:rPr>
        <w:t>;</w:t>
      </w:r>
    </w:p>
    <w:p w14:paraId="723AB105"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Ornamental reptile species: reptile species other than those that are normally used for human consumption in the Union;</w:t>
      </w:r>
    </w:p>
    <w:p w14:paraId="50A611D0" w14:textId="77777777" w:rsidR="004D7C14" w:rsidRPr="00634A56" w:rsidRDefault="004D7C14" w:rsidP="004D7C14">
      <w:pPr>
        <w:pStyle w:val="Listeafsnit"/>
        <w:widowControl/>
        <w:numPr>
          <w:ilvl w:val="2"/>
          <w:numId w:val="8"/>
        </w:numPr>
        <w:autoSpaceDE/>
        <w:autoSpaceDN/>
        <w:spacing w:before="120" w:after="120" w:line="259" w:lineRule="auto"/>
        <w:ind w:left="720"/>
        <w:jc w:val="both"/>
      </w:pPr>
      <w:r w:rsidRPr="00634A56">
        <w:t>Ornamental terrestrial invertebrate species: terrestrial invertebrate species other than those listed in “other food-producing animals” and other than those that are normally used for human consumption in the Union.</w:t>
      </w:r>
    </w:p>
    <w:p w14:paraId="0E06424A" w14:textId="7D4651C1" w:rsidR="004D7C14" w:rsidRPr="00634A56" w:rsidRDefault="00045656" w:rsidP="00634A56">
      <w:pPr>
        <w:pStyle w:val="Listeafsnit"/>
        <w:widowControl/>
        <w:numPr>
          <w:ilvl w:val="0"/>
          <w:numId w:val="58"/>
        </w:numPr>
        <w:autoSpaceDE/>
        <w:autoSpaceDN/>
        <w:spacing w:before="120" w:line="259" w:lineRule="auto"/>
        <w:jc w:val="both"/>
      </w:pPr>
      <w:r w:rsidRPr="00634A56">
        <w:t>Within o</w:t>
      </w:r>
      <w:r w:rsidR="004D7C14" w:rsidRPr="00634A56">
        <w:t>ther non</w:t>
      </w:r>
      <w:r w:rsidR="004D7C14" w:rsidRPr="00634A56">
        <w:t>-food producing animals:</w:t>
      </w:r>
    </w:p>
    <w:p w14:paraId="2129CFAD" w14:textId="77777777" w:rsidR="004D7C14" w:rsidRPr="00634A56" w:rsidRDefault="004D7C14" w:rsidP="004D7C14">
      <w:pPr>
        <w:pStyle w:val="Listeafsnit"/>
        <w:widowControl/>
        <w:numPr>
          <w:ilvl w:val="2"/>
          <w:numId w:val="8"/>
        </w:numPr>
        <w:autoSpaceDE/>
        <w:autoSpaceDN/>
        <w:spacing w:before="120" w:after="120" w:line="259" w:lineRule="auto"/>
        <w:ind w:left="720"/>
        <w:contextualSpacing/>
        <w:jc w:val="both"/>
      </w:pPr>
      <w:r w:rsidRPr="00634A56">
        <w:t>Fur animals (mink, fox, racoon);</w:t>
      </w:r>
    </w:p>
    <w:p w14:paraId="5A7E5945" w14:textId="77777777" w:rsidR="007A690C" w:rsidRPr="00634A56" w:rsidRDefault="004D7C14" w:rsidP="007A690C">
      <w:pPr>
        <w:pStyle w:val="Listeafsnit"/>
        <w:widowControl/>
        <w:numPr>
          <w:ilvl w:val="2"/>
          <w:numId w:val="8"/>
        </w:numPr>
        <w:autoSpaceDE/>
        <w:autoSpaceDN/>
        <w:spacing w:before="120" w:line="259" w:lineRule="auto"/>
        <w:ind w:left="720"/>
        <w:contextualSpacing/>
        <w:jc w:val="both"/>
      </w:pPr>
      <w:r w:rsidRPr="00634A56">
        <w:t>Other, including zoo, circus and laboratory animals, other than those belonging to species normally used for human consumption in the Union.</w:t>
      </w:r>
      <w:r w:rsidR="004628E8" w:rsidRPr="00634A56">
        <w:t>’</w:t>
      </w:r>
    </w:p>
    <w:p w14:paraId="22054647" w14:textId="77777777" w:rsidR="007A690C" w:rsidRPr="00634A56" w:rsidRDefault="007A690C" w:rsidP="007A690C">
      <w:pPr>
        <w:pStyle w:val="Listeafsnit"/>
        <w:widowControl/>
        <w:autoSpaceDE/>
        <w:autoSpaceDN/>
        <w:spacing w:before="120" w:line="259" w:lineRule="auto"/>
        <w:ind w:left="6" w:firstLine="0"/>
        <w:contextualSpacing/>
        <w:jc w:val="both"/>
      </w:pPr>
    </w:p>
    <w:p w14:paraId="4AF97E45" w14:textId="2DE76B1F" w:rsidR="00E30BEE" w:rsidRPr="00634A56" w:rsidRDefault="007A690C" w:rsidP="007A690C">
      <w:pPr>
        <w:pStyle w:val="Listeafsnit"/>
        <w:widowControl/>
        <w:autoSpaceDE/>
        <w:autoSpaceDN/>
        <w:spacing w:before="120" w:line="259" w:lineRule="auto"/>
        <w:ind w:left="6" w:firstLine="0"/>
        <w:contextualSpacing/>
        <w:jc w:val="both"/>
      </w:pPr>
      <w:r w:rsidRPr="00634A56">
        <w:lastRenderedPageBreak/>
        <w:t>Rabbits and horses, including animals thereof that are not used for human consumption, do not belong to the group of pets and non-food producing animals but to that of leporids (Leporidae) and equines (Equidae) respectively.</w:t>
      </w:r>
    </w:p>
    <w:p w14:paraId="637E409D" w14:textId="77777777" w:rsidR="007A690C" w:rsidRPr="00634A56" w:rsidRDefault="007A690C" w:rsidP="007A690C">
      <w:pPr>
        <w:spacing w:before="120" w:line="259" w:lineRule="auto"/>
        <w:ind w:left="6"/>
        <w:jc w:val="both"/>
        <w:rPr>
          <w:rFonts w:ascii="Times New Roman" w:hAnsi="Times New Roman"/>
        </w:rPr>
      </w:pPr>
    </w:p>
    <w:p w14:paraId="48A90A19" w14:textId="77524DF0" w:rsidR="00E30BEE" w:rsidRPr="00634A56" w:rsidRDefault="00E30BEE" w:rsidP="00634A56">
      <w:pPr>
        <w:pStyle w:val="Listeafsnit"/>
        <w:numPr>
          <w:ilvl w:val="0"/>
          <w:numId w:val="55"/>
        </w:numPr>
        <w:rPr>
          <w:b/>
          <w:bCs/>
        </w:rPr>
      </w:pPr>
      <w:r w:rsidRPr="00634A56">
        <w:rPr>
          <w:b/>
          <w:bCs/>
        </w:rPr>
        <w:t>All animal species</w:t>
      </w:r>
    </w:p>
    <w:p w14:paraId="17F535E7" w14:textId="77777777" w:rsidR="00E30BEE" w:rsidRPr="00634A56" w:rsidRDefault="00E30BEE" w:rsidP="00E30BEE">
      <w:pPr>
        <w:spacing w:before="120" w:after="120"/>
        <w:jc w:val="both"/>
        <w:rPr>
          <w:rFonts w:ascii="Times New Roman" w:hAnsi="Times New Roman"/>
        </w:rPr>
      </w:pPr>
      <w:r w:rsidRPr="00634A56">
        <w:rPr>
          <w:rFonts w:ascii="Times New Roman" w:hAnsi="Times New Roman"/>
        </w:rPr>
        <w:t>Animals of:</w:t>
      </w:r>
    </w:p>
    <w:p w14:paraId="3521AA12" w14:textId="77777777" w:rsidR="00E30BEE" w:rsidRPr="00634A56" w:rsidRDefault="00E30BEE" w:rsidP="00634A56">
      <w:pPr>
        <w:pStyle w:val="Listeafsnit"/>
        <w:widowControl/>
        <w:numPr>
          <w:ilvl w:val="0"/>
          <w:numId w:val="61"/>
        </w:numPr>
        <w:autoSpaceDE/>
        <w:autoSpaceDN/>
        <w:spacing w:before="120" w:line="259" w:lineRule="auto"/>
        <w:jc w:val="both"/>
      </w:pPr>
      <w:r w:rsidRPr="00634A56">
        <w:t>all terrestrial animal species: porcine species, poultry, ruminants, leporids, equines, other food-producing animals, pets and other non-food producing animals except ornamental aquatic species.</w:t>
      </w:r>
    </w:p>
    <w:p w14:paraId="6786557F" w14:textId="77777777" w:rsidR="00E30BEE" w:rsidRPr="00634A56" w:rsidRDefault="00E30BEE" w:rsidP="00634A56">
      <w:pPr>
        <w:pStyle w:val="Listeafsnit"/>
        <w:widowControl/>
        <w:numPr>
          <w:ilvl w:val="0"/>
          <w:numId w:val="61"/>
        </w:numPr>
        <w:autoSpaceDE/>
        <w:autoSpaceDN/>
        <w:spacing w:before="120" w:line="259" w:lineRule="auto"/>
        <w:jc w:val="both"/>
      </w:pPr>
      <w:r w:rsidRPr="00634A56">
        <w:t>all aquatic animal species: food-producing aquatic animals and ornamental aquatic species.</w:t>
      </w:r>
    </w:p>
    <w:p w14:paraId="541DFD92" w14:textId="77777777" w:rsidR="004D7C14" w:rsidRPr="00634A56" w:rsidRDefault="004D7C14" w:rsidP="00405ECB">
      <w:pPr>
        <w:pStyle w:val="Brdtekst"/>
        <w:ind w:right="-36"/>
        <w:jc w:val="both"/>
        <w:rPr>
          <w:sz w:val="36"/>
          <w:szCs w:val="36"/>
        </w:rPr>
      </w:pPr>
    </w:p>
    <w:p w14:paraId="14633D28" w14:textId="77777777" w:rsidR="007D4336" w:rsidRPr="00634A56" w:rsidRDefault="007D4336" w:rsidP="009A6E08">
      <w:pPr>
        <w:pStyle w:val="Annexetitre"/>
        <w:spacing w:after="240"/>
        <w:rPr>
          <w:lang w:val="en-US"/>
        </w:rPr>
      </w:pPr>
    </w:p>
    <w:p w14:paraId="0C103D0D" w14:textId="04964860" w:rsidR="009A6E08" w:rsidRPr="00634A56" w:rsidRDefault="009A6E08" w:rsidP="009A6E08">
      <w:pPr>
        <w:pStyle w:val="Annexetitre"/>
        <w:spacing w:after="240"/>
      </w:pPr>
      <w:r w:rsidRPr="00634A56">
        <w:t>ANNEX II</w:t>
      </w:r>
      <w:r w:rsidR="007D4336" w:rsidRPr="00634A56">
        <w:t>I</w:t>
      </w:r>
    </w:p>
    <w:p w14:paraId="15B1163D" w14:textId="77777777" w:rsidR="009A6E08" w:rsidRPr="00634A56" w:rsidRDefault="009A6E08" w:rsidP="009A6E08">
      <w:pPr>
        <w:pStyle w:val="Brdtekst"/>
        <w:ind w:right="-36"/>
        <w:rPr>
          <w:i/>
          <w:sz w:val="24"/>
          <w:szCs w:val="24"/>
        </w:rPr>
      </w:pPr>
    </w:p>
    <w:p w14:paraId="45AED8C8" w14:textId="6C916FFF" w:rsidR="009A6E08" w:rsidRPr="00634A56" w:rsidRDefault="0009418F" w:rsidP="009A6E08">
      <w:pPr>
        <w:jc w:val="center"/>
        <w:rPr>
          <w:rFonts w:ascii="Times New Roman" w:hAnsi="Times New Roman"/>
          <w:b/>
          <w:bCs/>
          <w:sz w:val="24"/>
          <w:szCs w:val="24"/>
          <w:lang w:val="en-US"/>
        </w:rPr>
      </w:pPr>
      <w:r w:rsidRPr="00634A56">
        <w:rPr>
          <w:rFonts w:ascii="Times New Roman" w:hAnsi="Times New Roman"/>
          <w:b/>
          <w:bCs/>
          <w:sz w:val="24"/>
          <w:szCs w:val="24"/>
          <w:lang w:val="en-US"/>
        </w:rPr>
        <w:t>CONCORDANCE</w:t>
      </w:r>
      <w:r w:rsidR="009A6E08" w:rsidRPr="00634A56">
        <w:rPr>
          <w:rFonts w:ascii="Times New Roman" w:hAnsi="Times New Roman"/>
          <w:b/>
          <w:bCs/>
          <w:sz w:val="24"/>
          <w:szCs w:val="24"/>
          <w:lang w:val="en-US"/>
        </w:rPr>
        <w:t xml:space="preserve"> TABLE</w:t>
      </w:r>
      <w:r w:rsidR="009A6E08" w:rsidRPr="00634A56">
        <w:t xml:space="preserve"> </w:t>
      </w:r>
      <w:r w:rsidR="009A6E08" w:rsidRPr="00634A56">
        <w:rPr>
          <w:rFonts w:ascii="Times New Roman" w:hAnsi="Times New Roman"/>
          <w:b/>
          <w:bCs/>
          <w:sz w:val="24"/>
          <w:szCs w:val="24"/>
          <w:lang w:val="en-US"/>
        </w:rPr>
        <w:t>OF ANIMAL SPECIES AND CATEGORIES</w:t>
      </w:r>
    </w:p>
    <w:p w14:paraId="1D53CD38" w14:textId="77777777" w:rsidR="009A6E08" w:rsidRPr="00634A56" w:rsidRDefault="009A6E08" w:rsidP="009A6E08">
      <w:pPr>
        <w:pStyle w:val="Listeafsnit"/>
        <w:ind w:left="240" w:firstLine="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188"/>
      </w:tblGrid>
      <w:tr w:rsidR="000E7A33" w:rsidRPr="00634A56" w14:paraId="2664D82A" w14:textId="77777777" w:rsidTr="00FE4ACC">
        <w:tc>
          <w:tcPr>
            <w:tcW w:w="3828" w:type="dxa"/>
            <w:vAlign w:val="center"/>
          </w:tcPr>
          <w:p w14:paraId="2E1AD784" w14:textId="0DBB4EFB" w:rsidR="000E7A33" w:rsidRPr="00634A56" w:rsidRDefault="000E7A33" w:rsidP="00FE4ACC">
            <w:pPr>
              <w:jc w:val="center"/>
              <w:rPr>
                <w:rFonts w:ascii="Times New Roman" w:hAnsi="Times New Roman"/>
              </w:rPr>
            </w:pPr>
            <w:bookmarkStart w:id="40" w:name="_Hlk209455794"/>
            <w:r w:rsidRPr="00634A56">
              <w:rPr>
                <w:rFonts w:ascii="Times New Roman" w:hAnsi="Times New Roman"/>
              </w:rPr>
              <w:t xml:space="preserve">Terms commonly used for the designation of animal species and categories in authorisations granted </w:t>
            </w:r>
            <w:r w:rsidR="00626599" w:rsidRPr="00634A56">
              <w:rPr>
                <w:rFonts w:ascii="Times New Roman" w:hAnsi="Times New Roman"/>
              </w:rPr>
              <w:t xml:space="preserve">before </w:t>
            </w:r>
            <w:r w:rsidR="00D074EB" w:rsidRPr="00634A56">
              <w:rPr>
                <w:rFonts w:ascii="Times New Roman" w:hAnsi="Times New Roman"/>
              </w:rPr>
              <w:t>[</w:t>
            </w:r>
            <w:r w:rsidR="00D074EB" w:rsidRPr="00634A56">
              <w:rPr>
                <w:rFonts w:ascii="Times New Roman" w:hAnsi="Times New Roman"/>
                <w:i/>
                <w:iCs/>
              </w:rPr>
              <w:t xml:space="preserve">date </w:t>
            </w:r>
            <w:r w:rsidR="00D074EB" w:rsidRPr="00634A56">
              <w:rPr>
                <w:rFonts w:ascii="Times New Roman" w:hAnsi="Times New Roman"/>
                <w:i/>
                <w:iCs/>
              </w:rPr>
              <w:t>of entry into application of this Regulation. To be completed by the Service responsible for the publication</w:t>
            </w:r>
            <w:r w:rsidR="00D074EB" w:rsidRPr="00634A56">
              <w:rPr>
                <w:rFonts w:ascii="Times New Roman" w:hAnsi="Times New Roman"/>
              </w:rPr>
              <w:t>]</w:t>
            </w:r>
            <w:r w:rsidRPr="00634A56">
              <w:rPr>
                <w:rFonts w:ascii="Times New Roman" w:hAnsi="Times New Roman"/>
              </w:rPr>
              <w:t xml:space="preserve"> </w:t>
            </w:r>
            <w:bookmarkEnd w:id="40"/>
          </w:p>
        </w:tc>
        <w:tc>
          <w:tcPr>
            <w:tcW w:w="5400" w:type="dxa"/>
            <w:vAlign w:val="center"/>
          </w:tcPr>
          <w:p w14:paraId="56CAB3F3" w14:textId="0C4FA045" w:rsidR="000E7A33" w:rsidRPr="00634A56" w:rsidRDefault="000E7A33" w:rsidP="00FE4ACC">
            <w:pPr>
              <w:jc w:val="center"/>
              <w:rPr>
                <w:rFonts w:ascii="Times New Roman" w:hAnsi="Times New Roman"/>
              </w:rPr>
            </w:pPr>
            <w:bookmarkStart w:id="41" w:name="_Hlk209456087"/>
            <w:r w:rsidRPr="00634A56">
              <w:rPr>
                <w:rFonts w:ascii="Times New Roman" w:hAnsi="Times New Roman"/>
              </w:rPr>
              <w:t xml:space="preserve">Terms designating the </w:t>
            </w:r>
            <w:r w:rsidR="00D35AA0" w:rsidRPr="00634A56">
              <w:rPr>
                <w:rFonts w:ascii="Times New Roman" w:hAnsi="Times New Roman"/>
              </w:rPr>
              <w:t xml:space="preserve">corresponding </w:t>
            </w:r>
            <w:r w:rsidRPr="00634A56">
              <w:rPr>
                <w:rFonts w:ascii="Times New Roman" w:hAnsi="Times New Roman"/>
              </w:rPr>
              <w:t>animal species and categories in accordance with this Implementing Regulation</w:t>
            </w:r>
            <w:r w:rsidR="008D3315" w:rsidRPr="00634A56">
              <w:rPr>
                <w:rFonts w:ascii="Times New Roman" w:hAnsi="Times New Roman"/>
              </w:rPr>
              <w:t xml:space="preserve"> </w:t>
            </w:r>
            <w:bookmarkEnd w:id="41"/>
            <w:r w:rsidR="008D3315" w:rsidRPr="00634A56">
              <w:rPr>
                <w:rFonts w:ascii="Times New Roman" w:hAnsi="Times New Roman"/>
              </w:rPr>
              <w:t>(</w:t>
            </w:r>
            <w:r w:rsidR="00D074EB" w:rsidRPr="00634A56">
              <w:rPr>
                <w:rFonts w:ascii="Times New Roman" w:hAnsi="Times New Roman"/>
              </w:rPr>
              <w:t xml:space="preserve">alternatives </w:t>
            </w:r>
            <w:r w:rsidR="008D3315" w:rsidRPr="00634A56">
              <w:rPr>
                <w:rFonts w:ascii="Times New Roman" w:hAnsi="Times New Roman"/>
              </w:rPr>
              <w:t xml:space="preserve">may </w:t>
            </w:r>
            <w:r w:rsidRPr="00634A56">
              <w:rPr>
                <w:rFonts w:ascii="Times New Roman" w:hAnsi="Times New Roman"/>
              </w:rPr>
              <w:t xml:space="preserve">be </w:t>
            </w:r>
            <w:r w:rsidR="008D3315" w:rsidRPr="00634A56">
              <w:rPr>
                <w:rFonts w:ascii="Times New Roman" w:hAnsi="Times New Roman"/>
              </w:rPr>
              <w:t xml:space="preserve">appreciated </w:t>
            </w:r>
            <w:r w:rsidRPr="00634A56">
              <w:rPr>
                <w:rFonts w:ascii="Times New Roman" w:hAnsi="Times New Roman"/>
              </w:rPr>
              <w:t>on a case-by-case basis</w:t>
            </w:r>
          </w:p>
          <w:p w14:paraId="396658AE" w14:textId="2D123CB5" w:rsidR="000E7A33" w:rsidRPr="00634A56" w:rsidRDefault="000E7A33" w:rsidP="00FE4ACC">
            <w:pPr>
              <w:jc w:val="center"/>
              <w:rPr>
                <w:rFonts w:ascii="Times New Roman" w:hAnsi="Times New Roman"/>
              </w:rPr>
            </w:pPr>
            <w:r w:rsidRPr="00634A56">
              <w:rPr>
                <w:rFonts w:ascii="Times New Roman" w:hAnsi="Times New Roman"/>
                <w:sz w:val="20"/>
                <w:szCs w:val="20"/>
              </w:rPr>
              <w:t xml:space="preserve">[Animal </w:t>
            </w:r>
            <w:r w:rsidR="00CC4C22" w:rsidRPr="00634A56">
              <w:rPr>
                <w:rFonts w:ascii="Times New Roman" w:hAnsi="Times New Roman"/>
                <w:sz w:val="20"/>
                <w:szCs w:val="20"/>
              </w:rPr>
              <w:t>species/</w:t>
            </w:r>
            <w:r w:rsidRPr="00634A56">
              <w:rPr>
                <w:rFonts w:ascii="Times New Roman" w:hAnsi="Times New Roman"/>
                <w:sz w:val="20"/>
                <w:szCs w:val="20"/>
              </w:rPr>
              <w:t>category (additional precision)]</w:t>
            </w:r>
          </w:p>
        </w:tc>
      </w:tr>
      <w:tr w:rsidR="000E7A33" w:rsidRPr="00634A56" w14:paraId="1788F9FB" w14:textId="77777777" w:rsidTr="00FE4ACC">
        <w:trPr>
          <w:trHeight w:val="300"/>
        </w:trPr>
        <w:tc>
          <w:tcPr>
            <w:tcW w:w="3828" w:type="dxa"/>
            <w:noWrap/>
            <w:hideMark/>
          </w:tcPr>
          <w:p w14:paraId="05C58BA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animal species</w:t>
            </w:r>
          </w:p>
        </w:tc>
        <w:tc>
          <w:tcPr>
            <w:tcW w:w="5400" w:type="dxa"/>
          </w:tcPr>
          <w:p w14:paraId="068AD7E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animal species</w:t>
            </w:r>
          </w:p>
        </w:tc>
      </w:tr>
      <w:tr w:rsidR="000E7A33" w:rsidRPr="00634A56" w14:paraId="0F97DC1A" w14:textId="77777777" w:rsidTr="00FE4ACC">
        <w:trPr>
          <w:trHeight w:val="300"/>
        </w:trPr>
        <w:tc>
          <w:tcPr>
            <w:tcW w:w="3828" w:type="dxa"/>
            <w:noWrap/>
            <w:hideMark/>
          </w:tcPr>
          <w:p w14:paraId="7CEAD5D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avian species</w:t>
            </w:r>
          </w:p>
        </w:tc>
        <w:tc>
          <w:tcPr>
            <w:tcW w:w="5400" w:type="dxa"/>
          </w:tcPr>
          <w:p w14:paraId="581A9A21" w14:textId="1F150EA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 Ornamental birds</w:t>
            </w:r>
          </w:p>
        </w:tc>
      </w:tr>
      <w:tr w:rsidR="000E7A33" w:rsidRPr="00634A56" w14:paraId="4A9C22A8" w14:textId="77777777" w:rsidTr="00FE4ACC">
        <w:trPr>
          <w:trHeight w:val="300"/>
        </w:trPr>
        <w:tc>
          <w:tcPr>
            <w:tcW w:w="3828" w:type="dxa"/>
            <w:noWrap/>
            <w:hideMark/>
          </w:tcPr>
          <w:p w14:paraId="4FE38B7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avian species for fattening</w:t>
            </w:r>
          </w:p>
        </w:tc>
        <w:tc>
          <w:tcPr>
            <w:tcW w:w="5400" w:type="dxa"/>
          </w:tcPr>
          <w:p w14:paraId="67693827" w14:textId="3FE376A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fattening</w:t>
            </w:r>
          </w:p>
        </w:tc>
      </w:tr>
      <w:tr w:rsidR="000E7A33" w:rsidRPr="00634A56" w14:paraId="47C41059" w14:textId="77777777" w:rsidTr="00FE4ACC">
        <w:trPr>
          <w:trHeight w:val="300"/>
        </w:trPr>
        <w:tc>
          <w:tcPr>
            <w:tcW w:w="3828" w:type="dxa"/>
            <w:noWrap/>
            <w:hideMark/>
          </w:tcPr>
          <w:p w14:paraId="62EA75D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avian species for laying</w:t>
            </w:r>
          </w:p>
        </w:tc>
        <w:tc>
          <w:tcPr>
            <w:tcW w:w="5400" w:type="dxa"/>
          </w:tcPr>
          <w:p w14:paraId="57B7F879" w14:textId="38E43CF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Poultry for laying or reproduction </w:t>
            </w:r>
          </w:p>
        </w:tc>
      </w:tr>
      <w:tr w:rsidR="000E7A33" w:rsidRPr="00634A56" w14:paraId="35E69542" w14:textId="77777777" w:rsidTr="00FE4ACC">
        <w:trPr>
          <w:trHeight w:val="300"/>
        </w:trPr>
        <w:tc>
          <w:tcPr>
            <w:tcW w:w="3828" w:type="dxa"/>
            <w:noWrap/>
            <w:hideMark/>
          </w:tcPr>
          <w:p w14:paraId="47B410B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avian species reared for breeding</w:t>
            </w:r>
          </w:p>
        </w:tc>
        <w:tc>
          <w:tcPr>
            <w:tcW w:w="5400" w:type="dxa"/>
          </w:tcPr>
          <w:p w14:paraId="61F2AD13" w14:textId="4256C11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Poultry reared for laying or reproduction </w:t>
            </w:r>
          </w:p>
        </w:tc>
      </w:tr>
      <w:tr w:rsidR="000E7A33" w:rsidRPr="00634A56" w14:paraId="39503010" w14:textId="77777777" w:rsidTr="00FE4ACC">
        <w:trPr>
          <w:trHeight w:val="300"/>
        </w:trPr>
        <w:tc>
          <w:tcPr>
            <w:tcW w:w="3828" w:type="dxa"/>
            <w:noWrap/>
            <w:hideMark/>
          </w:tcPr>
          <w:p w14:paraId="69F8D94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avian species reared for laying</w:t>
            </w:r>
          </w:p>
        </w:tc>
        <w:tc>
          <w:tcPr>
            <w:tcW w:w="5400" w:type="dxa"/>
          </w:tcPr>
          <w:p w14:paraId="0AB4132C" w14:textId="4FDB940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Poultry reared for laying or reproduction </w:t>
            </w:r>
          </w:p>
        </w:tc>
      </w:tr>
      <w:tr w:rsidR="000E7A33" w:rsidRPr="00634A56" w14:paraId="51E2616A" w14:textId="77777777" w:rsidTr="00FE4ACC">
        <w:trPr>
          <w:trHeight w:val="300"/>
        </w:trPr>
        <w:tc>
          <w:tcPr>
            <w:tcW w:w="3828" w:type="dxa"/>
            <w:noWrap/>
            <w:hideMark/>
          </w:tcPr>
          <w:p w14:paraId="5450AEA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crustaceans</w:t>
            </w:r>
          </w:p>
        </w:tc>
        <w:tc>
          <w:tcPr>
            <w:tcW w:w="5400" w:type="dxa"/>
          </w:tcPr>
          <w:p w14:paraId="364A0D06" w14:textId="7098683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crustaceans + Ornamental aquatic species (crustaceans)</w:t>
            </w:r>
          </w:p>
        </w:tc>
      </w:tr>
      <w:tr w:rsidR="000E7A33" w:rsidRPr="00634A56" w14:paraId="4A5DD0FA" w14:textId="77777777" w:rsidTr="00FE4ACC">
        <w:trPr>
          <w:trHeight w:val="300"/>
        </w:trPr>
        <w:tc>
          <w:tcPr>
            <w:tcW w:w="3828" w:type="dxa"/>
            <w:noWrap/>
            <w:hideMark/>
          </w:tcPr>
          <w:p w14:paraId="74C00F3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fin fish</w:t>
            </w:r>
          </w:p>
        </w:tc>
        <w:tc>
          <w:tcPr>
            <w:tcW w:w="5400" w:type="dxa"/>
          </w:tcPr>
          <w:p w14:paraId="0714F73F" w14:textId="163026B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 Ornamental aquatic species (finfish)</w:t>
            </w:r>
          </w:p>
        </w:tc>
      </w:tr>
      <w:tr w:rsidR="000E7A33" w:rsidRPr="00634A56" w14:paraId="0C3A4AD3" w14:textId="77777777" w:rsidTr="00FE4ACC">
        <w:trPr>
          <w:trHeight w:val="300"/>
        </w:trPr>
        <w:tc>
          <w:tcPr>
            <w:tcW w:w="3828" w:type="dxa"/>
            <w:noWrap/>
            <w:hideMark/>
          </w:tcPr>
          <w:p w14:paraId="0C26DD4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All fish </w:t>
            </w:r>
          </w:p>
        </w:tc>
        <w:tc>
          <w:tcPr>
            <w:tcW w:w="5400" w:type="dxa"/>
          </w:tcPr>
          <w:p w14:paraId="4A042AE3"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Depending on the specific context:</w:t>
            </w:r>
          </w:p>
          <w:p w14:paraId="1CEE197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aquatic animal species</w:t>
            </w:r>
          </w:p>
          <w:p w14:paraId="75548DC6"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Or</w:t>
            </w:r>
          </w:p>
          <w:p w14:paraId="47CFDC11" w14:textId="47A28D8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 Ornamental aquatic species (finfish)</w:t>
            </w:r>
          </w:p>
        </w:tc>
      </w:tr>
      <w:tr w:rsidR="000E7A33" w:rsidRPr="00634A56" w14:paraId="3011E237" w14:textId="77777777" w:rsidTr="00FE4ACC">
        <w:trPr>
          <w:trHeight w:val="300"/>
        </w:trPr>
        <w:tc>
          <w:tcPr>
            <w:tcW w:w="3828" w:type="dxa"/>
            <w:noWrap/>
            <w:hideMark/>
          </w:tcPr>
          <w:p w14:paraId="3355418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laying poultry</w:t>
            </w:r>
          </w:p>
        </w:tc>
        <w:tc>
          <w:tcPr>
            <w:tcW w:w="5400" w:type="dxa"/>
          </w:tcPr>
          <w:p w14:paraId="68C03082" w14:textId="60BDAFA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 or reproduction</w:t>
            </w:r>
          </w:p>
        </w:tc>
      </w:tr>
      <w:tr w:rsidR="000E7A33" w:rsidRPr="00634A56" w14:paraId="64743BCE" w14:textId="77777777" w:rsidTr="00FE4ACC">
        <w:trPr>
          <w:trHeight w:val="300"/>
        </w:trPr>
        <w:tc>
          <w:tcPr>
            <w:tcW w:w="3828" w:type="dxa"/>
            <w:noWrap/>
            <w:hideMark/>
          </w:tcPr>
          <w:p w14:paraId="39201C8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minor avian species for fattening</w:t>
            </w:r>
          </w:p>
        </w:tc>
        <w:tc>
          <w:tcPr>
            <w:tcW w:w="5400" w:type="dxa"/>
          </w:tcPr>
          <w:p w14:paraId="1FF3BBB1" w14:textId="69EB31B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w:t>
            </w:r>
          </w:p>
        </w:tc>
      </w:tr>
      <w:tr w:rsidR="000E7A33" w:rsidRPr="00634A56" w14:paraId="420A12FD" w14:textId="77777777" w:rsidTr="00FE4ACC">
        <w:trPr>
          <w:trHeight w:val="300"/>
        </w:trPr>
        <w:tc>
          <w:tcPr>
            <w:tcW w:w="3828" w:type="dxa"/>
            <w:noWrap/>
            <w:hideMark/>
          </w:tcPr>
          <w:p w14:paraId="5A274B1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minor avian species reared for laying</w:t>
            </w:r>
          </w:p>
        </w:tc>
        <w:tc>
          <w:tcPr>
            <w:tcW w:w="5400" w:type="dxa"/>
          </w:tcPr>
          <w:p w14:paraId="30798C5A" w14:textId="55A95EE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reared for laying or reproduction</w:t>
            </w:r>
          </w:p>
        </w:tc>
      </w:tr>
      <w:tr w:rsidR="000E7A33" w:rsidRPr="00634A56" w14:paraId="3E465AE9" w14:textId="77777777" w:rsidTr="00FE4ACC">
        <w:trPr>
          <w:trHeight w:val="300"/>
        </w:trPr>
        <w:tc>
          <w:tcPr>
            <w:tcW w:w="3828" w:type="dxa"/>
            <w:noWrap/>
            <w:hideMark/>
          </w:tcPr>
          <w:p w14:paraId="178759E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minor porcine species</w:t>
            </w:r>
          </w:p>
        </w:tc>
        <w:tc>
          <w:tcPr>
            <w:tcW w:w="5400" w:type="dxa"/>
          </w:tcPr>
          <w:p w14:paraId="3E903B79" w14:textId="67F15D5F" w:rsidR="000E7A33" w:rsidRPr="00634A56" w:rsidRDefault="000E7A33" w:rsidP="00FE4ACC">
            <w:pPr>
              <w:spacing w:after="0" w:line="240" w:lineRule="auto"/>
              <w:rPr>
                <w:rFonts w:ascii="Times New Roman" w:eastAsia="Times New Roman" w:hAnsi="Times New Roman"/>
                <w:color w:val="000000"/>
                <w:lang w:val="es-ES"/>
              </w:rPr>
            </w:pPr>
            <w:proofErr w:type="spellStart"/>
            <w:r w:rsidRPr="00634A56">
              <w:rPr>
                <w:rFonts w:ascii="Times New Roman" w:eastAsia="Times New Roman" w:hAnsi="Times New Roman"/>
                <w:color w:val="000000"/>
                <w:lang w:val="es-ES"/>
              </w:rPr>
              <w:t>Minor</w:t>
            </w:r>
            <w:proofErr w:type="spellEnd"/>
            <w:r w:rsidRPr="00634A56">
              <w:rPr>
                <w:rFonts w:ascii="Times New Roman" w:eastAsia="Times New Roman" w:hAnsi="Times New Roman"/>
                <w:color w:val="000000"/>
                <w:lang w:val="es-ES"/>
              </w:rPr>
              <w:t xml:space="preserve"> porcine </w:t>
            </w:r>
            <w:proofErr w:type="spellStart"/>
            <w:r w:rsidRPr="00634A56">
              <w:rPr>
                <w:rFonts w:ascii="Times New Roman" w:eastAsia="Times New Roman" w:hAnsi="Times New Roman"/>
                <w:color w:val="000000"/>
                <w:lang w:val="es-ES"/>
              </w:rPr>
              <w:t>species</w:t>
            </w:r>
            <w:proofErr w:type="spellEnd"/>
          </w:p>
        </w:tc>
      </w:tr>
      <w:tr w:rsidR="000E7A33" w:rsidRPr="00634A56" w14:paraId="6BEE4698" w14:textId="77777777" w:rsidTr="00FE4ACC">
        <w:trPr>
          <w:trHeight w:val="300"/>
        </w:trPr>
        <w:tc>
          <w:tcPr>
            <w:tcW w:w="3828" w:type="dxa"/>
            <w:noWrap/>
            <w:hideMark/>
          </w:tcPr>
          <w:p w14:paraId="2C1A813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minor poultry species for laying</w:t>
            </w:r>
          </w:p>
        </w:tc>
        <w:tc>
          <w:tcPr>
            <w:tcW w:w="5400" w:type="dxa"/>
          </w:tcPr>
          <w:p w14:paraId="0FDB523A" w14:textId="1C87294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w:t>
            </w:r>
          </w:p>
        </w:tc>
      </w:tr>
      <w:tr w:rsidR="000E7A33" w:rsidRPr="00634A56" w14:paraId="1648F54C" w14:textId="77777777" w:rsidTr="00FE4ACC">
        <w:trPr>
          <w:trHeight w:val="300"/>
        </w:trPr>
        <w:tc>
          <w:tcPr>
            <w:tcW w:w="3828" w:type="dxa"/>
            <w:noWrap/>
            <w:hideMark/>
          </w:tcPr>
          <w:p w14:paraId="2F17390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minor ruminant species for rearing</w:t>
            </w:r>
          </w:p>
        </w:tc>
        <w:tc>
          <w:tcPr>
            <w:tcW w:w="5400" w:type="dxa"/>
          </w:tcPr>
          <w:p w14:paraId="28F33BC6" w14:textId="0F2A287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Calves of minor bovine species for rearing + Minor bovines reared for milk production/reproduction + </w:t>
            </w:r>
            <w:r w:rsidRPr="00634A56">
              <w:rPr>
                <w:rFonts w:ascii="Times New Roman" w:eastAsia="Times New Roman" w:hAnsi="Times New Roman"/>
                <w:color w:val="000000"/>
                <w:lang w:val="en-IE"/>
              </w:rPr>
              <w:lastRenderedPageBreak/>
              <w:t xml:space="preserve">Lambs of ovine species for rearing + </w:t>
            </w:r>
            <w:proofErr w:type="spellStart"/>
            <w:r w:rsidRPr="00634A56">
              <w:rPr>
                <w:rFonts w:ascii="Times New Roman" w:eastAsia="Times New Roman" w:hAnsi="Times New Roman"/>
                <w:color w:val="000000"/>
                <w:lang w:val="en-IE"/>
              </w:rPr>
              <w:t>Ovines</w:t>
            </w:r>
            <w:proofErr w:type="spellEnd"/>
            <w:r w:rsidRPr="00634A56">
              <w:rPr>
                <w:rFonts w:ascii="Times New Roman" w:eastAsia="Times New Roman" w:hAnsi="Times New Roman"/>
                <w:color w:val="000000"/>
                <w:lang w:val="en-IE"/>
              </w:rPr>
              <w:t xml:space="preserve"> reared for milk production/reproduction + Kids of caprine species for rearing + </w:t>
            </w:r>
            <w:proofErr w:type="spellStart"/>
            <w:r w:rsidRPr="00634A56">
              <w:rPr>
                <w:rFonts w:ascii="Times New Roman" w:eastAsia="Times New Roman" w:hAnsi="Times New Roman"/>
                <w:color w:val="000000"/>
                <w:lang w:val="en-IE"/>
              </w:rPr>
              <w:t>Caprines</w:t>
            </w:r>
            <w:proofErr w:type="spellEnd"/>
            <w:r w:rsidRPr="00634A56">
              <w:rPr>
                <w:rFonts w:ascii="Times New Roman" w:eastAsia="Times New Roman" w:hAnsi="Times New Roman"/>
                <w:color w:val="000000"/>
                <w:lang w:val="en-IE"/>
              </w:rPr>
              <w:t xml:space="preserve"> reared for milk production/reproduction + Cervids (animals for rearing)</w:t>
            </w:r>
          </w:p>
        </w:tc>
      </w:tr>
      <w:tr w:rsidR="000E7A33" w:rsidRPr="00634A56" w14:paraId="56491CDE" w14:textId="77777777" w:rsidTr="00FE4ACC">
        <w:trPr>
          <w:trHeight w:val="300"/>
        </w:trPr>
        <w:tc>
          <w:tcPr>
            <w:tcW w:w="3828" w:type="dxa"/>
            <w:noWrap/>
            <w:hideMark/>
          </w:tcPr>
          <w:p w14:paraId="07F71A5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lastRenderedPageBreak/>
              <w:t>All minor ruminant species for fattening</w:t>
            </w:r>
          </w:p>
        </w:tc>
        <w:tc>
          <w:tcPr>
            <w:tcW w:w="5400" w:type="dxa"/>
          </w:tcPr>
          <w:p w14:paraId="2DBA11C9" w14:textId="21E2B00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Calves of minor bovine species for fattening + Minor bovines for fattening + Lambs of ovine species for fattening (except sheep) + </w:t>
            </w:r>
            <w:proofErr w:type="spellStart"/>
            <w:r w:rsidRPr="00634A56">
              <w:rPr>
                <w:rFonts w:ascii="Times New Roman" w:eastAsia="Times New Roman" w:hAnsi="Times New Roman"/>
                <w:color w:val="000000"/>
                <w:lang w:val="en-IE"/>
              </w:rPr>
              <w:t>Ovines</w:t>
            </w:r>
            <w:proofErr w:type="spellEnd"/>
            <w:r w:rsidRPr="00634A56">
              <w:rPr>
                <w:rFonts w:ascii="Times New Roman" w:eastAsia="Times New Roman" w:hAnsi="Times New Roman"/>
                <w:color w:val="000000"/>
                <w:lang w:val="en-IE"/>
              </w:rPr>
              <w:t xml:space="preserve"> for fattening (except sheep) + Kids of caprine species for fattening + </w:t>
            </w:r>
            <w:proofErr w:type="spellStart"/>
            <w:r w:rsidRPr="00634A56">
              <w:rPr>
                <w:rFonts w:ascii="Times New Roman" w:eastAsia="Times New Roman" w:hAnsi="Times New Roman"/>
                <w:color w:val="000000"/>
                <w:lang w:val="en-IE"/>
              </w:rPr>
              <w:t>Caprines</w:t>
            </w:r>
            <w:proofErr w:type="spellEnd"/>
            <w:r w:rsidRPr="00634A56">
              <w:rPr>
                <w:rFonts w:ascii="Times New Roman" w:eastAsia="Times New Roman" w:hAnsi="Times New Roman"/>
                <w:color w:val="000000"/>
                <w:lang w:val="en-IE"/>
              </w:rPr>
              <w:t xml:space="preserve"> for fattening + Cervids (animals for fattening)</w:t>
            </w:r>
          </w:p>
        </w:tc>
      </w:tr>
      <w:tr w:rsidR="000E7A33" w:rsidRPr="00634A56" w14:paraId="23BD4091" w14:textId="77777777" w:rsidTr="00FE4ACC">
        <w:trPr>
          <w:trHeight w:val="300"/>
        </w:trPr>
        <w:tc>
          <w:tcPr>
            <w:tcW w:w="3828" w:type="dxa"/>
            <w:noWrap/>
            <w:hideMark/>
          </w:tcPr>
          <w:p w14:paraId="4DE54A1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pigs</w:t>
            </w:r>
          </w:p>
        </w:tc>
        <w:tc>
          <w:tcPr>
            <w:tcW w:w="5400" w:type="dxa"/>
          </w:tcPr>
          <w:p w14:paraId="70590FBA" w14:textId="10875CD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w:t>
            </w:r>
          </w:p>
        </w:tc>
      </w:tr>
      <w:tr w:rsidR="000E7A33" w:rsidRPr="00634A56" w14:paraId="514C6832" w14:textId="77777777" w:rsidTr="00FE4ACC">
        <w:trPr>
          <w:trHeight w:val="300"/>
        </w:trPr>
        <w:tc>
          <w:tcPr>
            <w:tcW w:w="3828" w:type="dxa"/>
            <w:noWrap/>
            <w:hideMark/>
          </w:tcPr>
          <w:p w14:paraId="2E62C70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porcine species</w:t>
            </w:r>
          </w:p>
        </w:tc>
        <w:tc>
          <w:tcPr>
            <w:tcW w:w="5400" w:type="dxa"/>
          </w:tcPr>
          <w:p w14:paraId="1E7A34E8" w14:textId="3401D10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w:t>
            </w:r>
          </w:p>
        </w:tc>
      </w:tr>
      <w:tr w:rsidR="000E7A33" w:rsidRPr="00634A56" w14:paraId="70BC981F" w14:textId="77777777" w:rsidTr="00FE4ACC">
        <w:trPr>
          <w:trHeight w:val="300"/>
        </w:trPr>
        <w:tc>
          <w:tcPr>
            <w:tcW w:w="3828" w:type="dxa"/>
            <w:noWrap/>
            <w:hideMark/>
          </w:tcPr>
          <w:p w14:paraId="7B461DA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porcine species weaned</w:t>
            </w:r>
          </w:p>
        </w:tc>
        <w:tc>
          <w:tcPr>
            <w:tcW w:w="5400" w:type="dxa"/>
          </w:tcPr>
          <w:p w14:paraId="4BED7C0B" w14:textId="44BD4F2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porcine species</w:t>
            </w:r>
          </w:p>
        </w:tc>
      </w:tr>
      <w:tr w:rsidR="000E7A33" w:rsidRPr="00634A56" w14:paraId="3D6647C6" w14:textId="77777777" w:rsidTr="00FE4ACC">
        <w:trPr>
          <w:trHeight w:val="300"/>
        </w:trPr>
        <w:tc>
          <w:tcPr>
            <w:tcW w:w="3828" w:type="dxa"/>
            <w:noWrap/>
            <w:hideMark/>
          </w:tcPr>
          <w:p w14:paraId="0E24CD3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porcine species for breeding</w:t>
            </w:r>
          </w:p>
        </w:tc>
        <w:tc>
          <w:tcPr>
            <w:tcW w:w="5400" w:type="dxa"/>
          </w:tcPr>
          <w:p w14:paraId="34E12C1E" w14:textId="74A7323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porcine species + Boars of porcine species</w:t>
            </w:r>
          </w:p>
        </w:tc>
      </w:tr>
      <w:tr w:rsidR="000E7A33" w:rsidRPr="00634A56" w14:paraId="74955836" w14:textId="77777777" w:rsidTr="00FE4ACC">
        <w:trPr>
          <w:trHeight w:val="300"/>
        </w:trPr>
        <w:tc>
          <w:tcPr>
            <w:tcW w:w="3828" w:type="dxa"/>
            <w:noWrap/>
            <w:hideMark/>
          </w:tcPr>
          <w:p w14:paraId="17DC5EB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w:t>
            </w:r>
          </w:p>
        </w:tc>
        <w:tc>
          <w:tcPr>
            <w:tcW w:w="5400" w:type="dxa"/>
          </w:tcPr>
          <w:p w14:paraId="7C2A0F2E" w14:textId="4D3D7B7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w:t>
            </w:r>
          </w:p>
        </w:tc>
      </w:tr>
      <w:tr w:rsidR="000E7A33" w:rsidRPr="00634A56" w14:paraId="331F4DBE" w14:textId="77777777" w:rsidTr="00FE4ACC">
        <w:trPr>
          <w:trHeight w:val="300"/>
        </w:trPr>
        <w:tc>
          <w:tcPr>
            <w:tcW w:w="3828" w:type="dxa"/>
            <w:noWrap/>
            <w:hideMark/>
          </w:tcPr>
          <w:p w14:paraId="2065FD3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 species</w:t>
            </w:r>
          </w:p>
        </w:tc>
        <w:tc>
          <w:tcPr>
            <w:tcW w:w="5400" w:type="dxa"/>
          </w:tcPr>
          <w:p w14:paraId="03B0DD1D" w14:textId="4AB71D49"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w:t>
            </w:r>
          </w:p>
        </w:tc>
      </w:tr>
      <w:tr w:rsidR="000E7A33" w:rsidRPr="00634A56" w14:paraId="45C2D8FE" w14:textId="77777777" w:rsidTr="00FE4ACC">
        <w:trPr>
          <w:trHeight w:val="300"/>
        </w:trPr>
        <w:tc>
          <w:tcPr>
            <w:tcW w:w="3828" w:type="dxa"/>
            <w:noWrap/>
            <w:hideMark/>
          </w:tcPr>
          <w:p w14:paraId="52F6524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 species for fattening</w:t>
            </w:r>
          </w:p>
        </w:tc>
        <w:tc>
          <w:tcPr>
            <w:tcW w:w="5400" w:type="dxa"/>
          </w:tcPr>
          <w:p w14:paraId="4EC063D6" w14:textId="6DEB602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fattening</w:t>
            </w:r>
          </w:p>
        </w:tc>
      </w:tr>
      <w:tr w:rsidR="000E7A33" w:rsidRPr="00634A56" w14:paraId="0AA6F68F" w14:textId="77777777" w:rsidTr="00FE4ACC">
        <w:trPr>
          <w:trHeight w:val="300"/>
        </w:trPr>
        <w:tc>
          <w:tcPr>
            <w:tcW w:w="3828" w:type="dxa"/>
            <w:noWrap/>
            <w:hideMark/>
          </w:tcPr>
          <w:p w14:paraId="5F0B505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 species for laying</w:t>
            </w:r>
          </w:p>
        </w:tc>
        <w:tc>
          <w:tcPr>
            <w:tcW w:w="5400" w:type="dxa"/>
          </w:tcPr>
          <w:p w14:paraId="501682DB" w14:textId="79D54BF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 or reproduction</w:t>
            </w:r>
          </w:p>
        </w:tc>
      </w:tr>
      <w:tr w:rsidR="000E7A33" w:rsidRPr="00634A56" w14:paraId="3CFD2507" w14:textId="77777777" w:rsidTr="00FE4ACC">
        <w:trPr>
          <w:trHeight w:val="300"/>
        </w:trPr>
        <w:tc>
          <w:tcPr>
            <w:tcW w:w="3828" w:type="dxa"/>
            <w:noWrap/>
            <w:hideMark/>
          </w:tcPr>
          <w:p w14:paraId="424D8E1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 species reared for breeding</w:t>
            </w:r>
          </w:p>
        </w:tc>
        <w:tc>
          <w:tcPr>
            <w:tcW w:w="5400" w:type="dxa"/>
          </w:tcPr>
          <w:p w14:paraId="3451B0EC" w14:textId="06D0A77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 or reproduction</w:t>
            </w:r>
          </w:p>
        </w:tc>
      </w:tr>
      <w:tr w:rsidR="000E7A33" w:rsidRPr="00634A56" w14:paraId="60103293" w14:textId="77777777" w:rsidTr="00FE4ACC">
        <w:trPr>
          <w:trHeight w:val="300"/>
        </w:trPr>
        <w:tc>
          <w:tcPr>
            <w:tcW w:w="3828" w:type="dxa"/>
            <w:noWrap/>
            <w:hideMark/>
          </w:tcPr>
          <w:p w14:paraId="5682487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poultry species reared for laying</w:t>
            </w:r>
          </w:p>
        </w:tc>
        <w:tc>
          <w:tcPr>
            <w:tcW w:w="5400" w:type="dxa"/>
          </w:tcPr>
          <w:p w14:paraId="5F231602" w14:textId="0DB62F0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 or reproduction</w:t>
            </w:r>
          </w:p>
        </w:tc>
      </w:tr>
      <w:tr w:rsidR="000E7A33" w:rsidRPr="00634A56" w14:paraId="2B50D05A" w14:textId="77777777" w:rsidTr="00FE4ACC">
        <w:trPr>
          <w:trHeight w:val="300"/>
        </w:trPr>
        <w:tc>
          <w:tcPr>
            <w:tcW w:w="3828" w:type="dxa"/>
            <w:noWrap/>
            <w:hideMark/>
          </w:tcPr>
          <w:p w14:paraId="6871282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species</w:t>
            </w:r>
          </w:p>
        </w:tc>
        <w:tc>
          <w:tcPr>
            <w:tcW w:w="5400" w:type="dxa"/>
          </w:tcPr>
          <w:p w14:paraId="581EA94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animal species</w:t>
            </w:r>
          </w:p>
        </w:tc>
      </w:tr>
      <w:tr w:rsidR="000E7A33" w:rsidRPr="00634A56" w14:paraId="1E99C74B" w14:textId="77777777" w:rsidTr="00FE4ACC">
        <w:trPr>
          <w:trHeight w:val="300"/>
        </w:trPr>
        <w:tc>
          <w:tcPr>
            <w:tcW w:w="3828" w:type="dxa"/>
            <w:noWrap/>
            <w:hideMark/>
          </w:tcPr>
          <w:p w14:paraId="5655D21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species or categories of animals</w:t>
            </w:r>
          </w:p>
        </w:tc>
        <w:tc>
          <w:tcPr>
            <w:tcW w:w="5400" w:type="dxa"/>
          </w:tcPr>
          <w:p w14:paraId="35692AC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animal species</w:t>
            </w:r>
          </w:p>
        </w:tc>
      </w:tr>
      <w:tr w:rsidR="000E7A33" w:rsidRPr="00634A56" w14:paraId="253FA461" w14:textId="77777777" w:rsidTr="00FE4ACC">
        <w:trPr>
          <w:trHeight w:val="300"/>
        </w:trPr>
        <w:tc>
          <w:tcPr>
            <w:tcW w:w="3828" w:type="dxa"/>
            <w:noWrap/>
            <w:hideMark/>
          </w:tcPr>
          <w:p w14:paraId="0C7F3CE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Suidae</w:t>
            </w:r>
          </w:p>
        </w:tc>
        <w:tc>
          <w:tcPr>
            <w:tcW w:w="5400" w:type="dxa"/>
          </w:tcPr>
          <w:p w14:paraId="0850F7D0" w14:textId="213686A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w:t>
            </w:r>
          </w:p>
        </w:tc>
      </w:tr>
      <w:tr w:rsidR="000E7A33" w:rsidRPr="00634A56" w14:paraId="762449C6" w14:textId="77777777" w:rsidTr="00FE4ACC">
        <w:trPr>
          <w:trHeight w:val="300"/>
        </w:trPr>
        <w:tc>
          <w:tcPr>
            <w:tcW w:w="3828" w:type="dxa"/>
            <w:noWrap/>
            <w:hideMark/>
          </w:tcPr>
          <w:p w14:paraId="1591F17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Suidae for fattening</w:t>
            </w:r>
          </w:p>
        </w:tc>
        <w:tc>
          <w:tcPr>
            <w:tcW w:w="5400" w:type="dxa"/>
          </w:tcPr>
          <w:p w14:paraId="1AE8F5A4" w14:textId="43D91C4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for fattening</w:t>
            </w:r>
          </w:p>
        </w:tc>
      </w:tr>
      <w:tr w:rsidR="000E7A33" w:rsidRPr="00634A56" w14:paraId="5495A868" w14:textId="77777777" w:rsidTr="00FE4ACC">
        <w:trPr>
          <w:trHeight w:val="300"/>
        </w:trPr>
        <w:tc>
          <w:tcPr>
            <w:tcW w:w="3828" w:type="dxa"/>
            <w:noWrap/>
            <w:hideMark/>
          </w:tcPr>
          <w:p w14:paraId="692F2FC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Suidae for reproduction purposes</w:t>
            </w:r>
          </w:p>
        </w:tc>
        <w:tc>
          <w:tcPr>
            <w:tcW w:w="5400" w:type="dxa"/>
          </w:tcPr>
          <w:p w14:paraId="5248F96D" w14:textId="5977041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porcine species + Boars of porcine species</w:t>
            </w:r>
          </w:p>
        </w:tc>
      </w:tr>
      <w:tr w:rsidR="000E7A33" w:rsidRPr="00634A56" w14:paraId="5CAD8C88" w14:textId="77777777" w:rsidTr="00FE4ACC">
        <w:trPr>
          <w:trHeight w:val="300"/>
        </w:trPr>
        <w:tc>
          <w:tcPr>
            <w:tcW w:w="3828" w:type="dxa"/>
            <w:noWrap/>
            <w:hideMark/>
          </w:tcPr>
          <w:p w14:paraId="0C6A878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turkeys</w:t>
            </w:r>
          </w:p>
        </w:tc>
        <w:tc>
          <w:tcPr>
            <w:tcW w:w="5400" w:type="dxa"/>
          </w:tcPr>
          <w:p w14:paraId="6DDD4504" w14:textId="45E453D9"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w:t>
            </w:r>
          </w:p>
        </w:tc>
      </w:tr>
      <w:tr w:rsidR="000E7A33" w:rsidRPr="00634A56" w14:paraId="1BCD4943" w14:textId="77777777" w:rsidTr="00FE4ACC">
        <w:trPr>
          <w:trHeight w:val="300"/>
        </w:trPr>
        <w:tc>
          <w:tcPr>
            <w:tcW w:w="3828" w:type="dxa"/>
            <w:noWrap/>
            <w:hideMark/>
          </w:tcPr>
          <w:p w14:paraId="08F534C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Aquatic animals</w:t>
            </w:r>
          </w:p>
        </w:tc>
        <w:tc>
          <w:tcPr>
            <w:tcW w:w="5400" w:type="dxa"/>
          </w:tcPr>
          <w:p w14:paraId="41F62A9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aquatic animal species</w:t>
            </w:r>
          </w:p>
        </w:tc>
      </w:tr>
      <w:tr w:rsidR="000E7A33" w:rsidRPr="00634A56" w14:paraId="5E89B777" w14:textId="77777777" w:rsidTr="00FE4ACC">
        <w:trPr>
          <w:trHeight w:val="300"/>
        </w:trPr>
        <w:tc>
          <w:tcPr>
            <w:tcW w:w="3828" w:type="dxa"/>
            <w:noWrap/>
            <w:hideMark/>
          </w:tcPr>
          <w:p w14:paraId="2D8057B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Bovines</w:t>
            </w:r>
          </w:p>
        </w:tc>
        <w:tc>
          <w:tcPr>
            <w:tcW w:w="5400" w:type="dxa"/>
          </w:tcPr>
          <w:p w14:paraId="2FB21984" w14:textId="63718AD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Bovines</w:t>
            </w:r>
          </w:p>
        </w:tc>
      </w:tr>
      <w:tr w:rsidR="000E7A33" w:rsidRPr="00634A56" w14:paraId="10AC3765" w14:textId="77777777" w:rsidTr="00FE4ACC">
        <w:trPr>
          <w:trHeight w:val="300"/>
        </w:trPr>
        <w:tc>
          <w:tcPr>
            <w:tcW w:w="3828" w:type="dxa"/>
            <w:noWrap/>
            <w:hideMark/>
          </w:tcPr>
          <w:p w14:paraId="64503A4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Breeder hens</w:t>
            </w:r>
          </w:p>
        </w:tc>
        <w:tc>
          <w:tcPr>
            <w:tcW w:w="5400" w:type="dxa"/>
          </w:tcPr>
          <w:p w14:paraId="74D7AA46" w14:textId="15E8403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Hens</w:t>
            </w:r>
          </w:p>
        </w:tc>
      </w:tr>
      <w:tr w:rsidR="000E7A33" w:rsidRPr="00634A56" w14:paraId="4942FD5A" w14:textId="77777777" w:rsidTr="00FE4ACC">
        <w:trPr>
          <w:trHeight w:val="300"/>
        </w:trPr>
        <w:tc>
          <w:tcPr>
            <w:tcW w:w="3828" w:type="dxa"/>
            <w:noWrap/>
            <w:hideMark/>
          </w:tcPr>
          <w:p w14:paraId="39D5C9D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Breeding hens</w:t>
            </w:r>
          </w:p>
        </w:tc>
        <w:tc>
          <w:tcPr>
            <w:tcW w:w="5400" w:type="dxa"/>
          </w:tcPr>
          <w:p w14:paraId="59AC7CF7" w14:textId="09F5076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Hens</w:t>
            </w:r>
          </w:p>
        </w:tc>
      </w:tr>
      <w:tr w:rsidR="000E7A33" w:rsidRPr="00634A56" w14:paraId="4CFE90FB" w14:textId="77777777" w:rsidTr="00FE4ACC">
        <w:trPr>
          <w:trHeight w:val="300"/>
        </w:trPr>
        <w:tc>
          <w:tcPr>
            <w:tcW w:w="3828" w:type="dxa"/>
            <w:noWrap/>
            <w:hideMark/>
          </w:tcPr>
          <w:p w14:paraId="29FE359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w:t>
            </w:r>
          </w:p>
        </w:tc>
        <w:tc>
          <w:tcPr>
            <w:tcW w:w="5400" w:type="dxa"/>
          </w:tcPr>
          <w:p w14:paraId="1859EDA5" w14:textId="71A4B09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fattening + Calves for rearing</w:t>
            </w:r>
          </w:p>
        </w:tc>
      </w:tr>
      <w:tr w:rsidR="000E7A33" w:rsidRPr="00634A56" w14:paraId="4F62A048" w14:textId="77777777" w:rsidTr="00FE4ACC">
        <w:trPr>
          <w:trHeight w:val="300"/>
        </w:trPr>
        <w:tc>
          <w:tcPr>
            <w:tcW w:w="3828" w:type="dxa"/>
            <w:noWrap/>
            <w:hideMark/>
          </w:tcPr>
          <w:p w14:paraId="5D0CD64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(milk replacer)</w:t>
            </w:r>
          </w:p>
        </w:tc>
        <w:tc>
          <w:tcPr>
            <w:tcW w:w="5400" w:type="dxa"/>
          </w:tcPr>
          <w:p w14:paraId="50866878" w14:textId="56170DC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fattening</w:t>
            </w:r>
            <w:r w:rsidR="00DF69E1" w:rsidRPr="00634A56">
              <w:rPr>
                <w:rFonts w:ascii="Times New Roman" w:eastAsia="Times New Roman" w:hAnsi="Times New Roman"/>
                <w:color w:val="000000"/>
                <w:lang w:val="en-IE"/>
              </w:rPr>
              <w:t xml:space="preserve"> + Calves for rearing</w:t>
            </w:r>
          </w:p>
        </w:tc>
      </w:tr>
      <w:tr w:rsidR="000E7A33" w:rsidRPr="00634A56" w14:paraId="61E9EE79" w14:textId="77777777" w:rsidTr="00FE4ACC">
        <w:trPr>
          <w:trHeight w:val="300"/>
        </w:trPr>
        <w:tc>
          <w:tcPr>
            <w:tcW w:w="3828" w:type="dxa"/>
            <w:noWrap/>
            <w:hideMark/>
          </w:tcPr>
          <w:p w14:paraId="15ABB81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fattening</w:t>
            </w:r>
          </w:p>
        </w:tc>
        <w:tc>
          <w:tcPr>
            <w:tcW w:w="5400" w:type="dxa"/>
          </w:tcPr>
          <w:p w14:paraId="77C1D3DE" w14:textId="4D78A0C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fattening</w:t>
            </w:r>
          </w:p>
        </w:tc>
      </w:tr>
      <w:tr w:rsidR="000E7A33" w:rsidRPr="00634A56" w14:paraId="6CAAF1BC" w14:textId="77777777" w:rsidTr="00FE4ACC">
        <w:trPr>
          <w:trHeight w:val="300"/>
        </w:trPr>
        <w:tc>
          <w:tcPr>
            <w:tcW w:w="3828" w:type="dxa"/>
            <w:noWrap/>
            <w:hideMark/>
          </w:tcPr>
          <w:p w14:paraId="666E777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rearing</w:t>
            </w:r>
          </w:p>
        </w:tc>
        <w:tc>
          <w:tcPr>
            <w:tcW w:w="5400" w:type="dxa"/>
          </w:tcPr>
          <w:p w14:paraId="36EAE6F4" w14:textId="27BCB41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Calves for rearing</w:t>
            </w:r>
          </w:p>
        </w:tc>
      </w:tr>
      <w:tr w:rsidR="000E7A33" w:rsidRPr="00634A56" w14:paraId="7030FBD3" w14:textId="77777777" w:rsidTr="00FE4ACC">
        <w:trPr>
          <w:trHeight w:val="300"/>
        </w:trPr>
        <w:tc>
          <w:tcPr>
            <w:tcW w:w="3828" w:type="dxa"/>
            <w:noWrap/>
            <w:hideMark/>
          </w:tcPr>
          <w:p w14:paraId="7508A3F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Camelids for rearing</w:t>
            </w:r>
          </w:p>
        </w:tc>
        <w:tc>
          <w:tcPr>
            <w:tcW w:w="5400" w:type="dxa"/>
          </w:tcPr>
          <w:p w14:paraId="67883A49" w14:textId="1CD926A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Camelid calves for rearing + Camelids reared for milk production or reproduction</w:t>
            </w:r>
          </w:p>
        </w:tc>
      </w:tr>
      <w:tr w:rsidR="000E7A33" w:rsidRPr="00634A56" w14:paraId="0C56BE4E" w14:textId="77777777" w:rsidTr="00FE4ACC">
        <w:trPr>
          <w:trHeight w:val="300"/>
        </w:trPr>
        <w:tc>
          <w:tcPr>
            <w:tcW w:w="3828" w:type="dxa"/>
            <w:noWrap/>
            <w:hideMark/>
          </w:tcPr>
          <w:p w14:paraId="2239D0C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Camelids for fattening</w:t>
            </w:r>
          </w:p>
        </w:tc>
        <w:tc>
          <w:tcPr>
            <w:tcW w:w="5400" w:type="dxa"/>
          </w:tcPr>
          <w:p w14:paraId="1F0B3757" w14:textId="51AD372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Camelid for fattening</w:t>
            </w:r>
          </w:p>
        </w:tc>
      </w:tr>
      <w:tr w:rsidR="000E7A33" w:rsidRPr="00634A56" w14:paraId="1ABC3CD8" w14:textId="77777777" w:rsidTr="00FE4ACC">
        <w:trPr>
          <w:trHeight w:val="300"/>
        </w:trPr>
        <w:tc>
          <w:tcPr>
            <w:tcW w:w="3828" w:type="dxa"/>
            <w:noWrap/>
            <w:hideMark/>
          </w:tcPr>
          <w:p w14:paraId="76CF649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Canaries</w:t>
            </w:r>
          </w:p>
        </w:tc>
        <w:tc>
          <w:tcPr>
            <w:tcW w:w="5400" w:type="dxa"/>
          </w:tcPr>
          <w:p w14:paraId="0D51EB4A" w14:textId="7D2A970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Ornamental birds (canaries)</w:t>
            </w:r>
          </w:p>
        </w:tc>
      </w:tr>
      <w:tr w:rsidR="000E7A33" w:rsidRPr="00634A56" w14:paraId="1C7F5F1E" w14:textId="77777777" w:rsidTr="00FE4ACC">
        <w:trPr>
          <w:trHeight w:val="300"/>
        </w:trPr>
        <w:tc>
          <w:tcPr>
            <w:tcW w:w="3828" w:type="dxa"/>
            <w:noWrap/>
            <w:hideMark/>
          </w:tcPr>
          <w:p w14:paraId="4276DE7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Canidae</w:t>
            </w:r>
          </w:p>
        </w:tc>
        <w:tc>
          <w:tcPr>
            <w:tcW w:w="5400" w:type="dxa"/>
          </w:tcPr>
          <w:p w14:paraId="65417DAE" w14:textId="65F0038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Dogs + Other non-food producing animals (Canidae)</w:t>
            </w:r>
          </w:p>
        </w:tc>
      </w:tr>
      <w:tr w:rsidR="000E7A33" w:rsidRPr="00634A56" w14:paraId="77ACFA63" w14:textId="77777777" w:rsidTr="00FE4ACC">
        <w:trPr>
          <w:trHeight w:val="300"/>
        </w:trPr>
        <w:tc>
          <w:tcPr>
            <w:tcW w:w="3828" w:type="dxa"/>
            <w:noWrap/>
            <w:hideMark/>
          </w:tcPr>
          <w:p w14:paraId="5D70D2BF"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Carp</w:t>
            </w:r>
          </w:p>
        </w:tc>
        <w:tc>
          <w:tcPr>
            <w:tcW w:w="5400" w:type="dxa"/>
          </w:tcPr>
          <w:p w14:paraId="4C51C2DA" w14:textId="43C3A60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other than salmonids (carp)</w:t>
            </w:r>
          </w:p>
        </w:tc>
      </w:tr>
      <w:tr w:rsidR="000E7A33" w:rsidRPr="00634A56" w14:paraId="27BCD235" w14:textId="77777777" w:rsidTr="00FE4ACC">
        <w:trPr>
          <w:trHeight w:val="300"/>
        </w:trPr>
        <w:tc>
          <w:tcPr>
            <w:tcW w:w="3828" w:type="dxa"/>
            <w:noWrap/>
            <w:hideMark/>
          </w:tcPr>
          <w:p w14:paraId="420E95F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Cats</w:t>
            </w:r>
          </w:p>
        </w:tc>
        <w:tc>
          <w:tcPr>
            <w:tcW w:w="5400" w:type="dxa"/>
          </w:tcPr>
          <w:p w14:paraId="449BCAB8" w14:textId="43C675C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Cats</w:t>
            </w:r>
          </w:p>
        </w:tc>
      </w:tr>
      <w:tr w:rsidR="000E7A33" w:rsidRPr="00634A56" w14:paraId="4795B68C" w14:textId="77777777" w:rsidTr="00FE4ACC">
        <w:trPr>
          <w:trHeight w:val="300"/>
        </w:trPr>
        <w:tc>
          <w:tcPr>
            <w:tcW w:w="3828" w:type="dxa"/>
            <w:noWrap/>
            <w:hideMark/>
          </w:tcPr>
          <w:p w14:paraId="11D8FB2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Cattle</w:t>
            </w:r>
          </w:p>
        </w:tc>
        <w:tc>
          <w:tcPr>
            <w:tcW w:w="5400" w:type="dxa"/>
          </w:tcPr>
          <w:p w14:paraId="4C287823" w14:textId="2FA01A99"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Cattle</w:t>
            </w:r>
          </w:p>
        </w:tc>
      </w:tr>
      <w:tr w:rsidR="000E7A33" w:rsidRPr="00634A56" w14:paraId="62EBAE98" w14:textId="77777777" w:rsidTr="00FE4ACC">
        <w:trPr>
          <w:trHeight w:val="300"/>
        </w:trPr>
        <w:tc>
          <w:tcPr>
            <w:tcW w:w="3828" w:type="dxa"/>
            <w:noWrap/>
            <w:hideMark/>
          </w:tcPr>
          <w:p w14:paraId="5588FEE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Cattle for fattening</w:t>
            </w:r>
          </w:p>
        </w:tc>
        <w:tc>
          <w:tcPr>
            <w:tcW w:w="5400" w:type="dxa"/>
          </w:tcPr>
          <w:p w14:paraId="03A819A0" w14:textId="2C291CE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Cattle for fattening</w:t>
            </w:r>
          </w:p>
        </w:tc>
      </w:tr>
      <w:tr w:rsidR="000E7A33" w:rsidRPr="00634A56" w14:paraId="2126B279" w14:textId="77777777" w:rsidTr="00FE4ACC">
        <w:trPr>
          <w:trHeight w:val="300"/>
        </w:trPr>
        <w:tc>
          <w:tcPr>
            <w:tcW w:w="3828" w:type="dxa"/>
            <w:noWrap/>
            <w:hideMark/>
          </w:tcPr>
          <w:p w14:paraId="0695E22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Chickens </w:t>
            </w:r>
          </w:p>
        </w:tc>
        <w:tc>
          <w:tcPr>
            <w:tcW w:w="5400" w:type="dxa"/>
          </w:tcPr>
          <w:p w14:paraId="3F1198FB" w14:textId="4045872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w:t>
            </w:r>
          </w:p>
        </w:tc>
      </w:tr>
      <w:tr w:rsidR="000E7A33" w:rsidRPr="00634A56" w14:paraId="5653C00B" w14:textId="77777777" w:rsidTr="00FE4ACC">
        <w:trPr>
          <w:trHeight w:val="300"/>
        </w:trPr>
        <w:tc>
          <w:tcPr>
            <w:tcW w:w="3828" w:type="dxa"/>
            <w:noWrap/>
            <w:hideMark/>
          </w:tcPr>
          <w:p w14:paraId="649984E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Chickens for fattening </w:t>
            </w:r>
          </w:p>
        </w:tc>
        <w:tc>
          <w:tcPr>
            <w:tcW w:w="5400" w:type="dxa"/>
          </w:tcPr>
          <w:p w14:paraId="708C6D8D" w14:textId="465FC65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 for fattening</w:t>
            </w:r>
          </w:p>
        </w:tc>
      </w:tr>
      <w:tr w:rsidR="000E7A33" w:rsidRPr="00634A56" w14:paraId="07345AB9" w14:textId="77777777" w:rsidTr="00FE4ACC">
        <w:trPr>
          <w:trHeight w:val="300"/>
        </w:trPr>
        <w:tc>
          <w:tcPr>
            <w:tcW w:w="3828" w:type="dxa"/>
            <w:noWrap/>
            <w:hideMark/>
          </w:tcPr>
          <w:p w14:paraId="65FB4FB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 reared for breeding</w:t>
            </w:r>
          </w:p>
        </w:tc>
        <w:tc>
          <w:tcPr>
            <w:tcW w:w="5400" w:type="dxa"/>
          </w:tcPr>
          <w:p w14:paraId="752E2AFE" w14:textId="63485D7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 reared for laying or reproduction</w:t>
            </w:r>
          </w:p>
        </w:tc>
      </w:tr>
      <w:tr w:rsidR="000E7A33" w:rsidRPr="00634A56" w14:paraId="6641082D" w14:textId="77777777" w:rsidTr="00FE4ACC">
        <w:trPr>
          <w:trHeight w:val="300"/>
        </w:trPr>
        <w:tc>
          <w:tcPr>
            <w:tcW w:w="3828" w:type="dxa"/>
            <w:noWrap/>
            <w:hideMark/>
          </w:tcPr>
          <w:p w14:paraId="7E8915D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 reared for laying</w:t>
            </w:r>
          </w:p>
        </w:tc>
        <w:tc>
          <w:tcPr>
            <w:tcW w:w="5400" w:type="dxa"/>
          </w:tcPr>
          <w:p w14:paraId="6C17C081" w14:textId="6A361C4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Chickens reared for laying or reproduction</w:t>
            </w:r>
          </w:p>
        </w:tc>
      </w:tr>
      <w:tr w:rsidR="000E7A33" w:rsidRPr="00634A56" w14:paraId="0DEB73F3" w14:textId="77777777" w:rsidTr="00FE4ACC">
        <w:trPr>
          <w:trHeight w:val="300"/>
        </w:trPr>
        <w:tc>
          <w:tcPr>
            <w:tcW w:w="3828" w:type="dxa"/>
            <w:noWrap/>
            <w:hideMark/>
          </w:tcPr>
          <w:p w14:paraId="67E3952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lastRenderedPageBreak/>
              <w:t>Cows for reproduction</w:t>
            </w:r>
          </w:p>
        </w:tc>
        <w:tc>
          <w:tcPr>
            <w:tcW w:w="5400" w:type="dxa"/>
          </w:tcPr>
          <w:p w14:paraId="20DE5EE6" w14:textId="38E7DAA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Cows</w:t>
            </w:r>
            <w:r w:rsidR="00DF69E1" w:rsidRPr="00634A56">
              <w:rPr>
                <w:rFonts w:ascii="Times New Roman" w:eastAsia="Times New Roman" w:hAnsi="Times New Roman"/>
                <w:color w:val="000000"/>
                <w:lang w:val="en-IE"/>
              </w:rPr>
              <w:t xml:space="preserve"> + Cattle reared for milk production/reproduction</w:t>
            </w:r>
          </w:p>
        </w:tc>
      </w:tr>
      <w:tr w:rsidR="0006400B" w:rsidRPr="00634A56" w14:paraId="3CA83B96" w14:textId="77777777" w:rsidTr="00FE4ACC">
        <w:trPr>
          <w:trHeight w:val="300"/>
        </w:trPr>
        <w:tc>
          <w:tcPr>
            <w:tcW w:w="3828" w:type="dxa"/>
            <w:noWrap/>
          </w:tcPr>
          <w:p w14:paraId="7DFE0E6D" w14:textId="55A3D536" w:rsidR="0006400B" w:rsidRPr="00634A56" w:rsidRDefault="0006400B"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Crustaceans</w:t>
            </w:r>
          </w:p>
        </w:tc>
        <w:tc>
          <w:tcPr>
            <w:tcW w:w="5400" w:type="dxa"/>
          </w:tcPr>
          <w:p w14:paraId="167C612A" w14:textId="31BB68F2" w:rsidR="0006400B" w:rsidRPr="00634A56" w:rsidRDefault="0006400B"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crustaceans + Ornamental aquatic species (crustaceans)</w:t>
            </w:r>
          </w:p>
        </w:tc>
      </w:tr>
      <w:tr w:rsidR="000E7A33" w:rsidRPr="00634A56" w14:paraId="1D960F3F" w14:textId="77777777" w:rsidTr="00FE4ACC">
        <w:trPr>
          <w:trHeight w:val="300"/>
        </w:trPr>
        <w:tc>
          <w:tcPr>
            <w:tcW w:w="3828" w:type="dxa"/>
            <w:noWrap/>
            <w:hideMark/>
          </w:tcPr>
          <w:p w14:paraId="1CCBF55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buffaloes</w:t>
            </w:r>
          </w:p>
        </w:tc>
        <w:tc>
          <w:tcPr>
            <w:tcW w:w="5400" w:type="dxa"/>
          </w:tcPr>
          <w:p w14:paraId="578ED534" w14:textId="7DB5DB8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Cows of minor bovine species (buffaloes)</w:t>
            </w:r>
          </w:p>
        </w:tc>
      </w:tr>
      <w:tr w:rsidR="000E7A33" w:rsidRPr="00634A56" w14:paraId="3E923A01" w14:textId="77777777" w:rsidTr="00FE4ACC">
        <w:trPr>
          <w:trHeight w:val="300"/>
        </w:trPr>
        <w:tc>
          <w:tcPr>
            <w:tcW w:w="3828" w:type="dxa"/>
            <w:noWrap/>
            <w:hideMark/>
          </w:tcPr>
          <w:p w14:paraId="20D3B82F"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cows</w:t>
            </w:r>
          </w:p>
        </w:tc>
        <w:tc>
          <w:tcPr>
            <w:tcW w:w="5400" w:type="dxa"/>
          </w:tcPr>
          <w:p w14:paraId="754DA3CF" w14:textId="44B5006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Cows</w:t>
            </w:r>
          </w:p>
        </w:tc>
      </w:tr>
      <w:tr w:rsidR="000E7A33" w:rsidRPr="00634A56" w14:paraId="6FDA4503" w14:textId="77777777" w:rsidTr="00FE4ACC">
        <w:trPr>
          <w:trHeight w:val="300"/>
        </w:trPr>
        <w:tc>
          <w:tcPr>
            <w:tcW w:w="3828" w:type="dxa"/>
            <w:noWrap/>
            <w:hideMark/>
          </w:tcPr>
          <w:p w14:paraId="0AC8114F"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cows of minor bovine species</w:t>
            </w:r>
          </w:p>
        </w:tc>
        <w:tc>
          <w:tcPr>
            <w:tcW w:w="5400" w:type="dxa"/>
          </w:tcPr>
          <w:p w14:paraId="384CA81D" w14:textId="6EDC2D6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Cows of minor bovine species</w:t>
            </w:r>
          </w:p>
        </w:tc>
      </w:tr>
      <w:tr w:rsidR="000E7A33" w:rsidRPr="00634A56" w14:paraId="747FDC44" w14:textId="77777777" w:rsidTr="00FE4ACC">
        <w:trPr>
          <w:trHeight w:val="300"/>
        </w:trPr>
        <w:tc>
          <w:tcPr>
            <w:tcW w:w="3828" w:type="dxa"/>
            <w:noWrap/>
            <w:hideMark/>
          </w:tcPr>
          <w:p w14:paraId="2396742F"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goats</w:t>
            </w:r>
          </w:p>
        </w:tc>
        <w:tc>
          <w:tcPr>
            <w:tcW w:w="5400" w:type="dxa"/>
          </w:tcPr>
          <w:p w14:paraId="5DF3FEB9" w14:textId="0FC7A48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Goat does</w:t>
            </w:r>
          </w:p>
        </w:tc>
      </w:tr>
      <w:tr w:rsidR="000E7A33" w:rsidRPr="00634A56" w14:paraId="00F6316E" w14:textId="77777777" w:rsidTr="00FE4ACC">
        <w:trPr>
          <w:trHeight w:val="300"/>
        </w:trPr>
        <w:tc>
          <w:tcPr>
            <w:tcW w:w="3828" w:type="dxa"/>
            <w:noWrap/>
            <w:hideMark/>
          </w:tcPr>
          <w:p w14:paraId="68320D7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ruminants</w:t>
            </w:r>
          </w:p>
        </w:tc>
        <w:tc>
          <w:tcPr>
            <w:tcW w:w="5400" w:type="dxa"/>
          </w:tcPr>
          <w:p w14:paraId="633B9CAB" w14:textId="78FFF202" w:rsidR="000E7A33" w:rsidRPr="00634A56" w:rsidRDefault="000E7A33" w:rsidP="00FE4ACC">
            <w:pPr>
              <w:tabs>
                <w:tab w:val="left" w:pos="915"/>
              </w:tabs>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 for milk production/reproduction</w:t>
            </w:r>
          </w:p>
        </w:tc>
      </w:tr>
      <w:tr w:rsidR="000E7A33" w:rsidRPr="00634A56" w14:paraId="730223F7" w14:textId="77777777" w:rsidTr="00FE4ACC">
        <w:trPr>
          <w:trHeight w:val="300"/>
        </w:trPr>
        <w:tc>
          <w:tcPr>
            <w:tcW w:w="3828" w:type="dxa"/>
            <w:noWrap/>
            <w:hideMark/>
          </w:tcPr>
          <w:p w14:paraId="7FD2EC4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Dairy sheep</w:t>
            </w:r>
          </w:p>
        </w:tc>
        <w:tc>
          <w:tcPr>
            <w:tcW w:w="5400" w:type="dxa"/>
          </w:tcPr>
          <w:p w14:paraId="59BE424B" w14:textId="0DF4398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Ewes</w:t>
            </w:r>
          </w:p>
        </w:tc>
      </w:tr>
      <w:tr w:rsidR="000E7A33" w:rsidRPr="00634A56" w14:paraId="0ED773DF" w14:textId="77777777" w:rsidTr="00FE4ACC">
        <w:trPr>
          <w:trHeight w:val="300"/>
        </w:trPr>
        <w:tc>
          <w:tcPr>
            <w:tcW w:w="3828" w:type="dxa"/>
            <w:noWrap/>
            <w:hideMark/>
          </w:tcPr>
          <w:p w14:paraId="342AAA1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Dogs</w:t>
            </w:r>
          </w:p>
        </w:tc>
        <w:tc>
          <w:tcPr>
            <w:tcW w:w="5400" w:type="dxa"/>
          </w:tcPr>
          <w:p w14:paraId="63CB71BE" w14:textId="6D50B5C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Dogs</w:t>
            </w:r>
          </w:p>
        </w:tc>
      </w:tr>
      <w:tr w:rsidR="000E7A33" w:rsidRPr="00634A56" w14:paraId="3305690E" w14:textId="77777777" w:rsidTr="00FE4ACC">
        <w:trPr>
          <w:trHeight w:val="300"/>
        </w:trPr>
        <w:tc>
          <w:tcPr>
            <w:tcW w:w="3828" w:type="dxa"/>
            <w:noWrap/>
            <w:hideMark/>
          </w:tcPr>
          <w:p w14:paraId="7A84F06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Ducks</w:t>
            </w:r>
          </w:p>
        </w:tc>
        <w:tc>
          <w:tcPr>
            <w:tcW w:w="5400" w:type="dxa"/>
          </w:tcPr>
          <w:p w14:paraId="59086B33" w14:textId="4C599DA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(ducks)</w:t>
            </w:r>
          </w:p>
        </w:tc>
      </w:tr>
      <w:tr w:rsidR="000E7A33" w:rsidRPr="00634A56" w14:paraId="65345E24" w14:textId="77777777" w:rsidTr="00FE4ACC">
        <w:trPr>
          <w:trHeight w:val="300"/>
        </w:trPr>
        <w:tc>
          <w:tcPr>
            <w:tcW w:w="3828" w:type="dxa"/>
            <w:noWrap/>
            <w:hideMark/>
          </w:tcPr>
          <w:p w14:paraId="719C1CA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Ducks for fattening</w:t>
            </w:r>
          </w:p>
        </w:tc>
        <w:tc>
          <w:tcPr>
            <w:tcW w:w="5400" w:type="dxa"/>
          </w:tcPr>
          <w:p w14:paraId="0D03C8A0" w14:textId="2502094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 (ducks)</w:t>
            </w:r>
          </w:p>
        </w:tc>
      </w:tr>
      <w:tr w:rsidR="000E7A33" w:rsidRPr="00634A56" w14:paraId="70FCEEB8" w14:textId="77777777" w:rsidTr="00FE4ACC">
        <w:trPr>
          <w:trHeight w:val="300"/>
        </w:trPr>
        <w:tc>
          <w:tcPr>
            <w:tcW w:w="3828" w:type="dxa"/>
            <w:noWrap/>
            <w:hideMark/>
          </w:tcPr>
          <w:p w14:paraId="250C77E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Equidae</w:t>
            </w:r>
          </w:p>
        </w:tc>
        <w:tc>
          <w:tcPr>
            <w:tcW w:w="5400" w:type="dxa"/>
          </w:tcPr>
          <w:p w14:paraId="6A5F9C5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Equines</w:t>
            </w:r>
          </w:p>
        </w:tc>
      </w:tr>
      <w:tr w:rsidR="000E7A33" w:rsidRPr="00634A56" w14:paraId="13BEF5C4" w14:textId="77777777" w:rsidTr="00FE4ACC">
        <w:trPr>
          <w:trHeight w:val="300"/>
        </w:trPr>
        <w:tc>
          <w:tcPr>
            <w:tcW w:w="3828" w:type="dxa"/>
            <w:noWrap/>
            <w:hideMark/>
          </w:tcPr>
          <w:p w14:paraId="325F0F7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Fattening Suidae</w:t>
            </w:r>
          </w:p>
        </w:tc>
        <w:tc>
          <w:tcPr>
            <w:tcW w:w="5400" w:type="dxa"/>
          </w:tcPr>
          <w:p w14:paraId="03E217FD" w14:textId="5A2ABB1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for fattening</w:t>
            </w:r>
          </w:p>
        </w:tc>
      </w:tr>
      <w:tr w:rsidR="000E7A33" w:rsidRPr="00634A56" w14:paraId="551F7670" w14:textId="77777777" w:rsidTr="00FE4ACC">
        <w:trPr>
          <w:trHeight w:val="300"/>
        </w:trPr>
        <w:tc>
          <w:tcPr>
            <w:tcW w:w="3828" w:type="dxa"/>
            <w:noWrap/>
            <w:hideMark/>
          </w:tcPr>
          <w:p w14:paraId="1FE7242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Felidae</w:t>
            </w:r>
          </w:p>
        </w:tc>
        <w:tc>
          <w:tcPr>
            <w:tcW w:w="5400" w:type="dxa"/>
          </w:tcPr>
          <w:p w14:paraId="01632F6F" w14:textId="4F6B62D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Cats + Other non-food producing animals (Felidae)</w:t>
            </w:r>
          </w:p>
        </w:tc>
      </w:tr>
      <w:tr w:rsidR="000E7A33" w:rsidRPr="00634A56" w14:paraId="609A40B8" w14:textId="77777777" w:rsidTr="00FE4ACC">
        <w:trPr>
          <w:trHeight w:val="300"/>
        </w:trPr>
        <w:tc>
          <w:tcPr>
            <w:tcW w:w="3828" w:type="dxa"/>
            <w:noWrap/>
            <w:hideMark/>
          </w:tcPr>
          <w:p w14:paraId="330F7A9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Finfish</w:t>
            </w:r>
          </w:p>
        </w:tc>
        <w:tc>
          <w:tcPr>
            <w:tcW w:w="5400" w:type="dxa"/>
          </w:tcPr>
          <w:p w14:paraId="73DF8265" w14:textId="15A3821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 Ornamental aquatic species (finfish)</w:t>
            </w:r>
          </w:p>
        </w:tc>
      </w:tr>
      <w:tr w:rsidR="000E7A33" w:rsidRPr="00634A56" w14:paraId="358B9D55" w14:textId="77777777" w:rsidTr="00FE4ACC">
        <w:trPr>
          <w:trHeight w:val="300"/>
        </w:trPr>
        <w:tc>
          <w:tcPr>
            <w:tcW w:w="3828" w:type="dxa"/>
            <w:noWrap/>
            <w:hideMark/>
          </w:tcPr>
          <w:p w14:paraId="18B1BF9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Fish</w:t>
            </w:r>
          </w:p>
        </w:tc>
        <w:tc>
          <w:tcPr>
            <w:tcW w:w="5400" w:type="dxa"/>
          </w:tcPr>
          <w:p w14:paraId="760EE6A7"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Depending on the specific context:</w:t>
            </w:r>
          </w:p>
          <w:p w14:paraId="34B391B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aquatic animal species</w:t>
            </w:r>
          </w:p>
          <w:p w14:paraId="67EA4630"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Or</w:t>
            </w:r>
          </w:p>
          <w:p w14:paraId="2193936E" w14:textId="1A0E2EC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 Ornamental aquatic species (finfish)</w:t>
            </w:r>
          </w:p>
        </w:tc>
      </w:tr>
      <w:tr w:rsidR="000E7A33" w:rsidRPr="00634A56" w14:paraId="5266C52D" w14:textId="77777777" w:rsidTr="00FE4ACC">
        <w:trPr>
          <w:trHeight w:val="300"/>
        </w:trPr>
        <w:tc>
          <w:tcPr>
            <w:tcW w:w="3828" w:type="dxa"/>
            <w:noWrap/>
            <w:hideMark/>
          </w:tcPr>
          <w:p w14:paraId="689E961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Fish species</w:t>
            </w:r>
          </w:p>
        </w:tc>
        <w:tc>
          <w:tcPr>
            <w:tcW w:w="5400" w:type="dxa"/>
          </w:tcPr>
          <w:p w14:paraId="26F08616"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Depending on the specific context:</w:t>
            </w:r>
          </w:p>
          <w:p w14:paraId="7454C76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All aquatic animal species</w:t>
            </w:r>
          </w:p>
          <w:p w14:paraId="73723984" w14:textId="77777777" w:rsidR="000E7A33" w:rsidRPr="00634A56" w:rsidRDefault="000E7A33" w:rsidP="00FE4ACC">
            <w:pPr>
              <w:spacing w:after="0" w:line="240" w:lineRule="auto"/>
              <w:rPr>
                <w:rFonts w:ascii="Times New Roman" w:eastAsia="Times New Roman" w:hAnsi="Times New Roman"/>
                <w:i/>
                <w:iCs/>
                <w:color w:val="000000"/>
                <w:lang w:val="en-IE"/>
              </w:rPr>
            </w:pPr>
            <w:r w:rsidRPr="00634A56">
              <w:rPr>
                <w:rFonts w:ascii="Times New Roman" w:eastAsia="Times New Roman" w:hAnsi="Times New Roman"/>
                <w:i/>
                <w:iCs/>
                <w:color w:val="000000"/>
                <w:lang w:val="en-IE"/>
              </w:rPr>
              <w:t>Or</w:t>
            </w:r>
          </w:p>
          <w:p w14:paraId="00157644" w14:textId="31B96AD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 Ornamental aquatic species (finfish)</w:t>
            </w:r>
          </w:p>
        </w:tc>
      </w:tr>
      <w:tr w:rsidR="000E7A33" w:rsidRPr="00634A56" w14:paraId="73C4A712" w14:textId="77777777" w:rsidTr="00FE4ACC">
        <w:trPr>
          <w:trHeight w:val="300"/>
        </w:trPr>
        <w:tc>
          <w:tcPr>
            <w:tcW w:w="3828" w:type="dxa"/>
            <w:noWrap/>
            <w:hideMark/>
          </w:tcPr>
          <w:p w14:paraId="4BA72B3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animals</w:t>
            </w:r>
          </w:p>
        </w:tc>
        <w:tc>
          <w:tcPr>
            <w:tcW w:w="5400" w:type="dxa"/>
          </w:tcPr>
          <w:p w14:paraId="67319241" w14:textId="4207B27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 Poultry + Ruminants + Food-producing aquatic animals + Leporids + Equines + Other food producing animals</w:t>
            </w:r>
          </w:p>
        </w:tc>
      </w:tr>
      <w:tr w:rsidR="000E7A33" w:rsidRPr="00634A56" w14:paraId="312161F2" w14:textId="77777777" w:rsidTr="00FE4ACC">
        <w:trPr>
          <w:trHeight w:val="300"/>
        </w:trPr>
        <w:tc>
          <w:tcPr>
            <w:tcW w:w="3828" w:type="dxa"/>
            <w:noWrap/>
            <w:hideMark/>
          </w:tcPr>
          <w:p w14:paraId="5A4A471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Game birds</w:t>
            </w:r>
          </w:p>
        </w:tc>
        <w:tc>
          <w:tcPr>
            <w:tcW w:w="5400" w:type="dxa"/>
          </w:tcPr>
          <w:p w14:paraId="6E96FAD3" w14:textId="3C56266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w:t>
            </w:r>
            <w:r w:rsidR="00B215E3" w:rsidRPr="00634A56">
              <w:rPr>
                <w:rFonts w:ascii="Times New Roman" w:eastAsia="Times New Roman" w:hAnsi="Times New Roman"/>
                <w:color w:val="000000"/>
                <w:lang w:val="en-IE"/>
              </w:rPr>
              <w:t xml:space="preserve">target </w:t>
            </w:r>
            <w:r w:rsidRPr="00634A56">
              <w:rPr>
                <w:rFonts w:ascii="Times New Roman" w:eastAsia="Times New Roman" w:hAnsi="Times New Roman"/>
                <w:color w:val="000000"/>
                <w:lang w:val="en-IE"/>
              </w:rPr>
              <w:t>game bird</w:t>
            </w:r>
            <w:r w:rsidR="00B215E3" w:rsidRPr="00634A56">
              <w:rPr>
                <w:rFonts w:ascii="Times New Roman" w:eastAsia="Times New Roman" w:hAnsi="Times New Roman"/>
                <w:color w:val="000000"/>
                <w:lang w:val="en-IE"/>
              </w:rPr>
              <w:t xml:space="preserve"> </w:t>
            </w:r>
            <w:r w:rsidRPr="00634A56">
              <w:rPr>
                <w:rFonts w:ascii="Times New Roman" w:eastAsia="Times New Roman" w:hAnsi="Times New Roman"/>
                <w:color w:val="000000"/>
                <w:lang w:val="en-IE"/>
              </w:rPr>
              <w:t>s</w:t>
            </w:r>
            <w:r w:rsidR="00B215E3" w:rsidRPr="00634A56">
              <w:rPr>
                <w:rFonts w:ascii="Times New Roman" w:eastAsia="Times New Roman" w:hAnsi="Times New Roman"/>
                <w:color w:val="000000"/>
                <w:lang w:val="en-IE"/>
              </w:rPr>
              <w:t>pecies to be detailed</w:t>
            </w:r>
            <w:r w:rsidRPr="00634A56">
              <w:rPr>
                <w:rFonts w:ascii="Times New Roman" w:eastAsia="Times New Roman" w:hAnsi="Times New Roman"/>
                <w:color w:val="000000"/>
                <w:lang w:val="en-IE"/>
              </w:rPr>
              <w:t>)</w:t>
            </w:r>
          </w:p>
        </w:tc>
      </w:tr>
      <w:tr w:rsidR="000E7A33" w:rsidRPr="00634A56" w14:paraId="242E2F87" w14:textId="77777777" w:rsidTr="00FE4ACC">
        <w:trPr>
          <w:trHeight w:val="300"/>
        </w:trPr>
        <w:tc>
          <w:tcPr>
            <w:tcW w:w="3828" w:type="dxa"/>
            <w:noWrap/>
            <w:hideMark/>
          </w:tcPr>
          <w:p w14:paraId="68B74CF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Goats</w:t>
            </w:r>
          </w:p>
        </w:tc>
        <w:tc>
          <w:tcPr>
            <w:tcW w:w="5400" w:type="dxa"/>
          </w:tcPr>
          <w:p w14:paraId="5B108794" w14:textId="500CB0A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Goats</w:t>
            </w:r>
          </w:p>
        </w:tc>
      </w:tr>
      <w:tr w:rsidR="000E7A33" w:rsidRPr="00634A56" w14:paraId="1C6E9EE6" w14:textId="77777777" w:rsidTr="00FE4ACC">
        <w:trPr>
          <w:trHeight w:val="300"/>
        </w:trPr>
        <w:tc>
          <w:tcPr>
            <w:tcW w:w="3828" w:type="dxa"/>
            <w:noWrap/>
            <w:hideMark/>
          </w:tcPr>
          <w:p w14:paraId="1AE2241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Goats for fattening</w:t>
            </w:r>
          </w:p>
        </w:tc>
        <w:tc>
          <w:tcPr>
            <w:tcW w:w="5400" w:type="dxa"/>
          </w:tcPr>
          <w:p w14:paraId="708E415E" w14:textId="11E127E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Goats for fattening</w:t>
            </w:r>
          </w:p>
        </w:tc>
      </w:tr>
      <w:tr w:rsidR="000E7A33" w:rsidRPr="00634A56" w14:paraId="43CE58C9" w14:textId="77777777" w:rsidTr="00FE4ACC">
        <w:trPr>
          <w:trHeight w:val="300"/>
        </w:trPr>
        <w:tc>
          <w:tcPr>
            <w:tcW w:w="3828" w:type="dxa"/>
            <w:noWrap/>
            <w:hideMark/>
          </w:tcPr>
          <w:p w14:paraId="5AD298D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Grain-eating ornamental birds</w:t>
            </w:r>
          </w:p>
        </w:tc>
        <w:tc>
          <w:tcPr>
            <w:tcW w:w="5400" w:type="dxa"/>
          </w:tcPr>
          <w:p w14:paraId="5C3DA420" w14:textId="05C53FE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Ornamental birds (grain-eating birds)</w:t>
            </w:r>
          </w:p>
        </w:tc>
      </w:tr>
      <w:tr w:rsidR="000E7A33" w:rsidRPr="00634A56" w14:paraId="19C947AF" w14:textId="77777777" w:rsidTr="00FE4ACC">
        <w:trPr>
          <w:trHeight w:val="300"/>
        </w:trPr>
        <w:tc>
          <w:tcPr>
            <w:tcW w:w="3828" w:type="dxa"/>
            <w:noWrap/>
            <w:hideMark/>
          </w:tcPr>
          <w:p w14:paraId="5E30E5D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Guinea fowl</w:t>
            </w:r>
          </w:p>
        </w:tc>
        <w:tc>
          <w:tcPr>
            <w:tcW w:w="5400" w:type="dxa"/>
          </w:tcPr>
          <w:p w14:paraId="14EE6C9C" w14:textId="7B308EF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(Guinea fowls (</w:t>
            </w:r>
            <w:r w:rsidRPr="00634A56">
              <w:rPr>
                <w:rFonts w:ascii="Times New Roman" w:eastAsia="Times New Roman" w:hAnsi="Times New Roman"/>
                <w:i/>
                <w:iCs/>
                <w:color w:val="000000"/>
                <w:lang w:val="en-IE"/>
              </w:rPr>
              <w:t>Numida meleagris</w:t>
            </w:r>
            <w:r w:rsidRPr="00634A56">
              <w:rPr>
                <w:rFonts w:ascii="Times New Roman" w:eastAsia="Times New Roman" w:hAnsi="Times New Roman"/>
                <w:color w:val="000000"/>
                <w:lang w:val="en-IE"/>
              </w:rPr>
              <w:t>))</w:t>
            </w:r>
          </w:p>
        </w:tc>
      </w:tr>
      <w:tr w:rsidR="000E7A33" w:rsidRPr="00634A56" w14:paraId="005C156F" w14:textId="77777777" w:rsidTr="00FE4ACC">
        <w:trPr>
          <w:trHeight w:val="300"/>
        </w:trPr>
        <w:tc>
          <w:tcPr>
            <w:tcW w:w="3828" w:type="dxa"/>
            <w:noWrap/>
            <w:hideMark/>
          </w:tcPr>
          <w:p w14:paraId="59CFC21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Guinea fowl for breeding</w:t>
            </w:r>
          </w:p>
        </w:tc>
        <w:tc>
          <w:tcPr>
            <w:tcW w:w="5400" w:type="dxa"/>
          </w:tcPr>
          <w:p w14:paraId="1255CB11" w14:textId="10E8F5E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 (Guinea fowls (</w:t>
            </w:r>
            <w:r w:rsidRPr="00634A56">
              <w:rPr>
                <w:rFonts w:ascii="Times New Roman" w:eastAsia="Times New Roman" w:hAnsi="Times New Roman"/>
                <w:i/>
                <w:iCs/>
                <w:color w:val="000000"/>
                <w:lang w:val="en-IE"/>
              </w:rPr>
              <w:t>Numida meleagris</w:t>
            </w:r>
            <w:r w:rsidRPr="00634A56">
              <w:rPr>
                <w:rFonts w:ascii="Times New Roman" w:eastAsia="Times New Roman" w:hAnsi="Times New Roman"/>
                <w:color w:val="000000"/>
                <w:lang w:val="en-IE"/>
              </w:rPr>
              <w:t xml:space="preserve">)) </w:t>
            </w:r>
          </w:p>
        </w:tc>
      </w:tr>
      <w:tr w:rsidR="000E7A33" w:rsidRPr="00634A56" w14:paraId="592FF8E3" w14:textId="77777777" w:rsidTr="00FE4ACC">
        <w:trPr>
          <w:trHeight w:val="300"/>
        </w:trPr>
        <w:tc>
          <w:tcPr>
            <w:tcW w:w="3828" w:type="dxa"/>
            <w:noWrap/>
            <w:hideMark/>
          </w:tcPr>
          <w:p w14:paraId="67AEF70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Guinea fowl for fattening</w:t>
            </w:r>
          </w:p>
        </w:tc>
        <w:tc>
          <w:tcPr>
            <w:tcW w:w="5400" w:type="dxa"/>
          </w:tcPr>
          <w:p w14:paraId="3E4787C2" w14:textId="542EF2B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 (Guinea fowls (</w:t>
            </w:r>
            <w:r w:rsidRPr="00634A56">
              <w:rPr>
                <w:rFonts w:ascii="Times New Roman" w:eastAsia="Times New Roman" w:hAnsi="Times New Roman"/>
                <w:i/>
                <w:iCs/>
                <w:color w:val="000000"/>
                <w:lang w:val="en-IE"/>
              </w:rPr>
              <w:t>Numida meleagris</w:t>
            </w:r>
            <w:r w:rsidRPr="00634A56">
              <w:rPr>
                <w:rFonts w:ascii="Times New Roman" w:eastAsia="Times New Roman" w:hAnsi="Times New Roman"/>
                <w:color w:val="000000"/>
                <w:lang w:val="en-IE"/>
              </w:rPr>
              <w:t>))</w:t>
            </w:r>
          </w:p>
        </w:tc>
      </w:tr>
      <w:tr w:rsidR="000E7A33" w:rsidRPr="00634A56" w14:paraId="7659EC70" w14:textId="77777777" w:rsidTr="00FE4ACC">
        <w:trPr>
          <w:trHeight w:val="300"/>
        </w:trPr>
        <w:tc>
          <w:tcPr>
            <w:tcW w:w="3828" w:type="dxa"/>
            <w:noWrap/>
            <w:hideMark/>
          </w:tcPr>
          <w:p w14:paraId="206C0D6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Guinea pigs</w:t>
            </w:r>
          </w:p>
        </w:tc>
        <w:tc>
          <w:tcPr>
            <w:tcW w:w="5400" w:type="dxa"/>
          </w:tcPr>
          <w:p w14:paraId="6C4A382C" w14:textId="2823299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Other pets (Guinea pigs)</w:t>
            </w:r>
          </w:p>
        </w:tc>
      </w:tr>
      <w:tr w:rsidR="000E7A33" w:rsidRPr="00634A56" w14:paraId="1EF85FB1" w14:textId="77777777" w:rsidTr="00FE4ACC">
        <w:trPr>
          <w:trHeight w:val="300"/>
        </w:trPr>
        <w:tc>
          <w:tcPr>
            <w:tcW w:w="3828" w:type="dxa"/>
            <w:noWrap/>
            <w:hideMark/>
          </w:tcPr>
          <w:p w14:paraId="33903F6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Horses</w:t>
            </w:r>
          </w:p>
        </w:tc>
        <w:tc>
          <w:tcPr>
            <w:tcW w:w="5400" w:type="dxa"/>
          </w:tcPr>
          <w:p w14:paraId="3FDD119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Horses</w:t>
            </w:r>
          </w:p>
        </w:tc>
      </w:tr>
      <w:tr w:rsidR="000E7A33" w:rsidRPr="00634A56" w14:paraId="62487F37" w14:textId="77777777" w:rsidTr="00FE4ACC">
        <w:trPr>
          <w:trHeight w:val="300"/>
        </w:trPr>
        <w:tc>
          <w:tcPr>
            <w:tcW w:w="3828" w:type="dxa"/>
            <w:noWrap/>
            <w:hideMark/>
          </w:tcPr>
          <w:p w14:paraId="397BC59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w:t>
            </w:r>
          </w:p>
        </w:tc>
        <w:tc>
          <w:tcPr>
            <w:tcW w:w="5400" w:type="dxa"/>
          </w:tcPr>
          <w:p w14:paraId="5C5920B4" w14:textId="62A1317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 for fattening + Kids for rearing</w:t>
            </w:r>
          </w:p>
        </w:tc>
      </w:tr>
      <w:tr w:rsidR="000E7A33" w:rsidRPr="00634A56" w14:paraId="28F0B432" w14:textId="77777777" w:rsidTr="00FE4ACC">
        <w:trPr>
          <w:trHeight w:val="300"/>
        </w:trPr>
        <w:tc>
          <w:tcPr>
            <w:tcW w:w="3828" w:type="dxa"/>
            <w:noWrap/>
            <w:hideMark/>
          </w:tcPr>
          <w:p w14:paraId="12455B6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 for fattening</w:t>
            </w:r>
          </w:p>
        </w:tc>
        <w:tc>
          <w:tcPr>
            <w:tcW w:w="5400" w:type="dxa"/>
          </w:tcPr>
          <w:p w14:paraId="09D0C3B5" w14:textId="5CF48FC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 for fattening</w:t>
            </w:r>
          </w:p>
        </w:tc>
      </w:tr>
      <w:tr w:rsidR="000E7A33" w:rsidRPr="00634A56" w14:paraId="712551B8" w14:textId="77777777" w:rsidTr="00FE4ACC">
        <w:trPr>
          <w:trHeight w:val="300"/>
        </w:trPr>
        <w:tc>
          <w:tcPr>
            <w:tcW w:w="3828" w:type="dxa"/>
            <w:noWrap/>
            <w:hideMark/>
          </w:tcPr>
          <w:p w14:paraId="353DB9E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 for rearing</w:t>
            </w:r>
          </w:p>
        </w:tc>
        <w:tc>
          <w:tcPr>
            <w:tcW w:w="5400" w:type="dxa"/>
          </w:tcPr>
          <w:p w14:paraId="1C11C7A9" w14:textId="2D3DB44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Kids for rearing</w:t>
            </w:r>
          </w:p>
        </w:tc>
      </w:tr>
      <w:tr w:rsidR="000E7A33" w:rsidRPr="00634A56" w14:paraId="1C126C8D" w14:textId="77777777" w:rsidTr="00FE4ACC">
        <w:trPr>
          <w:trHeight w:val="300"/>
        </w:trPr>
        <w:tc>
          <w:tcPr>
            <w:tcW w:w="3828" w:type="dxa"/>
            <w:noWrap/>
            <w:hideMark/>
          </w:tcPr>
          <w:p w14:paraId="3FBCE9F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Lactating sows</w:t>
            </w:r>
          </w:p>
        </w:tc>
        <w:tc>
          <w:tcPr>
            <w:tcW w:w="5400" w:type="dxa"/>
          </w:tcPr>
          <w:p w14:paraId="4D67A42F" w14:textId="333A6EA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w:t>
            </w:r>
          </w:p>
        </w:tc>
      </w:tr>
      <w:tr w:rsidR="000E7A33" w:rsidRPr="00634A56" w14:paraId="51AEB6B7" w14:textId="77777777" w:rsidTr="00FE4ACC">
        <w:trPr>
          <w:trHeight w:val="300"/>
        </w:trPr>
        <w:tc>
          <w:tcPr>
            <w:tcW w:w="3828" w:type="dxa"/>
            <w:noWrap/>
            <w:hideMark/>
          </w:tcPr>
          <w:p w14:paraId="09DB300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Lactating sows of all Suidae species</w:t>
            </w:r>
          </w:p>
        </w:tc>
        <w:tc>
          <w:tcPr>
            <w:tcW w:w="5400" w:type="dxa"/>
          </w:tcPr>
          <w:p w14:paraId="38CDFEA4" w14:textId="63B3A22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porcine species</w:t>
            </w:r>
          </w:p>
        </w:tc>
      </w:tr>
      <w:tr w:rsidR="000E7A33" w:rsidRPr="00634A56" w14:paraId="61111D9C" w14:textId="77777777" w:rsidTr="00FE4ACC">
        <w:trPr>
          <w:trHeight w:val="300"/>
        </w:trPr>
        <w:tc>
          <w:tcPr>
            <w:tcW w:w="3828" w:type="dxa"/>
            <w:noWrap/>
            <w:hideMark/>
          </w:tcPr>
          <w:p w14:paraId="36A45BD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Lagomorphs</w:t>
            </w:r>
          </w:p>
        </w:tc>
        <w:tc>
          <w:tcPr>
            <w:tcW w:w="5400" w:type="dxa"/>
          </w:tcPr>
          <w:p w14:paraId="5A649E13" w14:textId="7D5FC54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Leporids</w:t>
            </w:r>
          </w:p>
        </w:tc>
      </w:tr>
      <w:tr w:rsidR="000E7A33" w:rsidRPr="00634A56" w14:paraId="39D1847E" w14:textId="77777777" w:rsidTr="00FE4ACC">
        <w:trPr>
          <w:trHeight w:val="300"/>
        </w:trPr>
        <w:tc>
          <w:tcPr>
            <w:tcW w:w="3828" w:type="dxa"/>
            <w:noWrap/>
            <w:hideMark/>
          </w:tcPr>
          <w:p w14:paraId="68A9DA4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Lambs</w:t>
            </w:r>
          </w:p>
        </w:tc>
        <w:tc>
          <w:tcPr>
            <w:tcW w:w="5400" w:type="dxa"/>
          </w:tcPr>
          <w:p w14:paraId="572822F2" w14:textId="2C0CFE8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Lambs for fattening + Lambs for rearing</w:t>
            </w:r>
          </w:p>
        </w:tc>
      </w:tr>
      <w:tr w:rsidR="000E7A33" w:rsidRPr="00634A56" w14:paraId="0D939CD8" w14:textId="77777777" w:rsidTr="00FE4ACC">
        <w:trPr>
          <w:trHeight w:val="300"/>
        </w:trPr>
        <w:tc>
          <w:tcPr>
            <w:tcW w:w="3828" w:type="dxa"/>
            <w:noWrap/>
            <w:hideMark/>
          </w:tcPr>
          <w:p w14:paraId="35D4A2C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lastRenderedPageBreak/>
              <w:t>Lambs for fattening</w:t>
            </w:r>
          </w:p>
        </w:tc>
        <w:tc>
          <w:tcPr>
            <w:tcW w:w="5400" w:type="dxa"/>
          </w:tcPr>
          <w:p w14:paraId="397661D3" w14:textId="098E6DA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Lambs for fattening</w:t>
            </w:r>
          </w:p>
        </w:tc>
      </w:tr>
      <w:tr w:rsidR="000E7A33" w:rsidRPr="00634A56" w14:paraId="41A1245A" w14:textId="77777777" w:rsidTr="00FE4ACC">
        <w:trPr>
          <w:trHeight w:val="300"/>
        </w:trPr>
        <w:tc>
          <w:tcPr>
            <w:tcW w:w="3828" w:type="dxa"/>
            <w:noWrap/>
            <w:hideMark/>
          </w:tcPr>
          <w:p w14:paraId="72F4BEF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Lambs for rearing</w:t>
            </w:r>
          </w:p>
        </w:tc>
        <w:tc>
          <w:tcPr>
            <w:tcW w:w="5400" w:type="dxa"/>
          </w:tcPr>
          <w:p w14:paraId="324FFCC7" w14:textId="38112789"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Lambs for rearing</w:t>
            </w:r>
          </w:p>
        </w:tc>
      </w:tr>
      <w:tr w:rsidR="000E7A33" w:rsidRPr="00634A56" w14:paraId="07812EBD" w14:textId="77777777" w:rsidTr="00FE4ACC">
        <w:trPr>
          <w:trHeight w:val="300"/>
        </w:trPr>
        <w:tc>
          <w:tcPr>
            <w:tcW w:w="3828" w:type="dxa"/>
            <w:noWrap/>
            <w:hideMark/>
          </w:tcPr>
          <w:p w14:paraId="5DFC642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Laying birds</w:t>
            </w:r>
          </w:p>
        </w:tc>
        <w:tc>
          <w:tcPr>
            <w:tcW w:w="5400" w:type="dxa"/>
          </w:tcPr>
          <w:p w14:paraId="369B866F" w14:textId="3357698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Poultry for laying or reproduction </w:t>
            </w:r>
          </w:p>
        </w:tc>
      </w:tr>
      <w:tr w:rsidR="000E7A33" w:rsidRPr="00634A56" w14:paraId="6670FACA" w14:textId="77777777" w:rsidTr="00FE4ACC">
        <w:trPr>
          <w:trHeight w:val="300"/>
        </w:trPr>
        <w:tc>
          <w:tcPr>
            <w:tcW w:w="3828" w:type="dxa"/>
            <w:noWrap/>
            <w:hideMark/>
          </w:tcPr>
          <w:p w14:paraId="01EAB70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Laying hens</w:t>
            </w:r>
          </w:p>
        </w:tc>
        <w:tc>
          <w:tcPr>
            <w:tcW w:w="5400" w:type="dxa"/>
          </w:tcPr>
          <w:p w14:paraId="247CE52F" w14:textId="3B796D5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Hens</w:t>
            </w:r>
          </w:p>
        </w:tc>
      </w:tr>
      <w:tr w:rsidR="000E7A33" w:rsidRPr="00634A56" w14:paraId="4BE70C34" w14:textId="77777777" w:rsidTr="00FE4ACC">
        <w:trPr>
          <w:trHeight w:val="300"/>
        </w:trPr>
        <w:tc>
          <w:tcPr>
            <w:tcW w:w="3828" w:type="dxa"/>
            <w:noWrap/>
            <w:hideMark/>
          </w:tcPr>
          <w:p w14:paraId="1752098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Laying poultry</w:t>
            </w:r>
          </w:p>
        </w:tc>
        <w:tc>
          <w:tcPr>
            <w:tcW w:w="5400" w:type="dxa"/>
          </w:tcPr>
          <w:p w14:paraId="41433F7A" w14:textId="3C63722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 or reproduction</w:t>
            </w:r>
          </w:p>
        </w:tc>
      </w:tr>
      <w:tr w:rsidR="000E7A33" w:rsidRPr="00634A56" w14:paraId="3088D08A" w14:textId="77777777" w:rsidTr="00FE4ACC">
        <w:trPr>
          <w:trHeight w:val="300"/>
        </w:trPr>
        <w:tc>
          <w:tcPr>
            <w:tcW w:w="3828" w:type="dxa"/>
            <w:noWrap/>
            <w:hideMark/>
          </w:tcPr>
          <w:p w14:paraId="79CBFB6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Mammals</w:t>
            </w:r>
          </w:p>
        </w:tc>
        <w:tc>
          <w:tcPr>
            <w:tcW w:w="5400" w:type="dxa"/>
          </w:tcPr>
          <w:p w14:paraId="2178C0CA" w14:textId="3BF6E82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 Ruminants + Leporids + Equines + Camelids + Dogs + Cats + Other pets (Mammals) + Other non-food producing animals (Mammals)</w:t>
            </w:r>
          </w:p>
        </w:tc>
      </w:tr>
      <w:tr w:rsidR="000E7A33" w:rsidRPr="00634A56" w14:paraId="58CBB7F8" w14:textId="77777777" w:rsidTr="00FE4ACC">
        <w:trPr>
          <w:trHeight w:val="300"/>
        </w:trPr>
        <w:tc>
          <w:tcPr>
            <w:tcW w:w="3828" w:type="dxa"/>
            <w:noWrap/>
            <w:hideMark/>
          </w:tcPr>
          <w:p w14:paraId="0BB4F8B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Marine animals</w:t>
            </w:r>
          </w:p>
        </w:tc>
        <w:tc>
          <w:tcPr>
            <w:tcW w:w="5400" w:type="dxa"/>
          </w:tcPr>
          <w:p w14:paraId="38B6D30F" w14:textId="0A33DA9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aquatic animals (marine animals) + Other pets (marine animals) + Other non-food producing animals (marine animals)</w:t>
            </w:r>
          </w:p>
        </w:tc>
      </w:tr>
      <w:tr w:rsidR="000E7A33" w:rsidRPr="00634A56" w14:paraId="4749068A" w14:textId="77777777" w:rsidTr="00FE4ACC">
        <w:trPr>
          <w:trHeight w:val="300"/>
        </w:trPr>
        <w:tc>
          <w:tcPr>
            <w:tcW w:w="3828" w:type="dxa"/>
            <w:noWrap/>
            <w:hideMark/>
          </w:tcPr>
          <w:p w14:paraId="1A5D96E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avian species</w:t>
            </w:r>
          </w:p>
        </w:tc>
        <w:tc>
          <w:tcPr>
            <w:tcW w:w="5400" w:type="dxa"/>
          </w:tcPr>
          <w:p w14:paraId="13733F1D" w14:textId="0255607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w:t>
            </w:r>
          </w:p>
        </w:tc>
      </w:tr>
      <w:tr w:rsidR="000E7A33" w:rsidRPr="00634A56" w14:paraId="64679E53" w14:textId="77777777" w:rsidTr="00FE4ACC">
        <w:trPr>
          <w:trHeight w:val="300"/>
        </w:trPr>
        <w:tc>
          <w:tcPr>
            <w:tcW w:w="3828" w:type="dxa"/>
            <w:noWrap/>
            <w:hideMark/>
          </w:tcPr>
          <w:p w14:paraId="578CAF2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avian species for fattening</w:t>
            </w:r>
          </w:p>
        </w:tc>
        <w:tc>
          <w:tcPr>
            <w:tcW w:w="5400" w:type="dxa"/>
          </w:tcPr>
          <w:p w14:paraId="4B284EE6" w14:textId="20639DD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w:t>
            </w:r>
          </w:p>
        </w:tc>
      </w:tr>
      <w:tr w:rsidR="000E7A33" w:rsidRPr="00634A56" w14:paraId="6C278009" w14:textId="77777777" w:rsidTr="00FE4ACC">
        <w:trPr>
          <w:trHeight w:val="300"/>
        </w:trPr>
        <w:tc>
          <w:tcPr>
            <w:tcW w:w="3828" w:type="dxa"/>
            <w:noWrap/>
            <w:hideMark/>
          </w:tcPr>
          <w:p w14:paraId="7631CF0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avian species for laying</w:t>
            </w:r>
          </w:p>
        </w:tc>
        <w:tc>
          <w:tcPr>
            <w:tcW w:w="5400" w:type="dxa"/>
          </w:tcPr>
          <w:p w14:paraId="6FDF7F67" w14:textId="28ABE3D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w:t>
            </w:r>
          </w:p>
        </w:tc>
      </w:tr>
      <w:tr w:rsidR="000E7A33" w:rsidRPr="00634A56" w14:paraId="66E7E82E" w14:textId="77777777" w:rsidTr="00FE4ACC">
        <w:trPr>
          <w:trHeight w:val="300"/>
        </w:trPr>
        <w:tc>
          <w:tcPr>
            <w:tcW w:w="3828" w:type="dxa"/>
            <w:noWrap/>
            <w:hideMark/>
          </w:tcPr>
          <w:p w14:paraId="4267CF9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avian species reared for laying</w:t>
            </w:r>
          </w:p>
        </w:tc>
        <w:tc>
          <w:tcPr>
            <w:tcW w:w="5400" w:type="dxa"/>
          </w:tcPr>
          <w:p w14:paraId="239359C7" w14:textId="655023D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reared for laying or reproduction</w:t>
            </w:r>
          </w:p>
        </w:tc>
      </w:tr>
      <w:tr w:rsidR="000E7A33" w:rsidRPr="00634A56" w14:paraId="56597DBE" w14:textId="77777777" w:rsidTr="00FE4ACC">
        <w:trPr>
          <w:trHeight w:val="300"/>
        </w:trPr>
        <w:tc>
          <w:tcPr>
            <w:tcW w:w="3828" w:type="dxa"/>
            <w:noWrap/>
            <w:hideMark/>
          </w:tcPr>
          <w:p w14:paraId="69C3121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dairy ruminant species</w:t>
            </w:r>
          </w:p>
        </w:tc>
        <w:tc>
          <w:tcPr>
            <w:tcW w:w="5400" w:type="dxa"/>
          </w:tcPr>
          <w:p w14:paraId="7B99CCFA" w14:textId="7C6A658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Cows of minor bovine species + </w:t>
            </w:r>
            <w:r w:rsidR="002C5B7C" w:rsidRPr="00634A56">
              <w:rPr>
                <w:rFonts w:ascii="Times New Roman" w:eastAsia="Times New Roman" w:hAnsi="Times New Roman"/>
                <w:color w:val="000000"/>
                <w:lang w:val="en-IE"/>
              </w:rPr>
              <w:t xml:space="preserve">Minor bovines reared for milk production/reproduction + </w:t>
            </w:r>
            <w:r w:rsidRPr="00634A56">
              <w:rPr>
                <w:rFonts w:ascii="Times New Roman" w:eastAsia="Times New Roman" w:hAnsi="Times New Roman"/>
                <w:color w:val="000000"/>
                <w:lang w:val="en-IE"/>
              </w:rPr>
              <w:t xml:space="preserve">Ewes of ovine species </w:t>
            </w:r>
            <w:r w:rsidR="002C5B7C" w:rsidRPr="00634A56">
              <w:rPr>
                <w:rFonts w:ascii="Times New Roman" w:eastAsia="Times New Roman" w:hAnsi="Times New Roman"/>
                <w:color w:val="000000"/>
                <w:lang w:val="en-IE"/>
              </w:rPr>
              <w:t xml:space="preserve">+ </w:t>
            </w:r>
            <w:proofErr w:type="spellStart"/>
            <w:r w:rsidR="002C5B7C" w:rsidRPr="00634A56">
              <w:rPr>
                <w:rFonts w:ascii="Times New Roman" w:eastAsia="Times New Roman" w:hAnsi="Times New Roman"/>
                <w:color w:val="000000"/>
                <w:lang w:val="en-IE"/>
              </w:rPr>
              <w:t>Ovines</w:t>
            </w:r>
            <w:proofErr w:type="spellEnd"/>
            <w:r w:rsidR="002C5B7C" w:rsidRPr="00634A56">
              <w:rPr>
                <w:rFonts w:ascii="Times New Roman" w:eastAsia="Times New Roman" w:hAnsi="Times New Roman"/>
                <w:color w:val="000000"/>
                <w:lang w:val="en-IE"/>
              </w:rPr>
              <w:t xml:space="preserve"> reared for milk production/reproduction </w:t>
            </w:r>
            <w:r w:rsidRPr="00634A56">
              <w:rPr>
                <w:rFonts w:ascii="Times New Roman" w:eastAsia="Times New Roman" w:hAnsi="Times New Roman"/>
                <w:color w:val="000000"/>
                <w:lang w:val="en-IE"/>
              </w:rPr>
              <w:t>+ Does of caprine species</w:t>
            </w:r>
            <w:r w:rsidR="002C5B7C" w:rsidRPr="00634A56">
              <w:rPr>
                <w:rFonts w:ascii="Times New Roman" w:eastAsia="Times New Roman" w:hAnsi="Times New Roman"/>
                <w:color w:val="000000"/>
                <w:lang w:val="en-IE"/>
              </w:rPr>
              <w:t xml:space="preserve"> + </w:t>
            </w:r>
            <w:proofErr w:type="spellStart"/>
            <w:r w:rsidR="002C5B7C" w:rsidRPr="00634A56">
              <w:rPr>
                <w:rFonts w:ascii="Times New Roman" w:eastAsia="Times New Roman" w:hAnsi="Times New Roman"/>
                <w:color w:val="000000"/>
                <w:lang w:val="en-IE"/>
              </w:rPr>
              <w:t>Caprines</w:t>
            </w:r>
            <w:proofErr w:type="spellEnd"/>
            <w:r w:rsidR="002C5B7C" w:rsidRPr="00634A56">
              <w:rPr>
                <w:rFonts w:ascii="Times New Roman" w:eastAsia="Times New Roman" w:hAnsi="Times New Roman"/>
                <w:color w:val="000000"/>
                <w:lang w:val="en-IE"/>
              </w:rPr>
              <w:t xml:space="preserve"> reared for milk production/reproduction</w:t>
            </w:r>
          </w:p>
        </w:tc>
      </w:tr>
      <w:tr w:rsidR="000E7A33" w:rsidRPr="00634A56" w14:paraId="3C593B06" w14:textId="77777777" w:rsidTr="00FE4ACC">
        <w:trPr>
          <w:trHeight w:val="300"/>
        </w:trPr>
        <w:tc>
          <w:tcPr>
            <w:tcW w:w="3828" w:type="dxa"/>
            <w:noWrap/>
            <w:hideMark/>
          </w:tcPr>
          <w:p w14:paraId="4239C3A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finfish</w:t>
            </w:r>
          </w:p>
        </w:tc>
        <w:tc>
          <w:tcPr>
            <w:tcW w:w="5400" w:type="dxa"/>
          </w:tcPr>
          <w:p w14:paraId="3D13D182" w14:textId="18C526D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Food-producing finfish other than salmonids</w:t>
            </w:r>
          </w:p>
        </w:tc>
      </w:tr>
      <w:tr w:rsidR="000E7A33" w:rsidRPr="00634A56" w14:paraId="49865ADF" w14:textId="77777777" w:rsidTr="00FE4ACC">
        <w:trPr>
          <w:trHeight w:val="300"/>
        </w:trPr>
        <w:tc>
          <w:tcPr>
            <w:tcW w:w="3828" w:type="dxa"/>
            <w:noWrap/>
            <w:hideMark/>
          </w:tcPr>
          <w:p w14:paraId="463A240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(suckling and weaned)</w:t>
            </w:r>
          </w:p>
        </w:tc>
        <w:tc>
          <w:tcPr>
            <w:tcW w:w="5400" w:type="dxa"/>
          </w:tcPr>
          <w:p w14:paraId="3F841780" w14:textId="5E6EB35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w:t>
            </w:r>
          </w:p>
        </w:tc>
      </w:tr>
      <w:tr w:rsidR="000E7A33" w:rsidRPr="00634A56" w14:paraId="436EBD63" w14:textId="77777777" w:rsidTr="00FE4ACC">
        <w:trPr>
          <w:trHeight w:val="300"/>
        </w:trPr>
        <w:tc>
          <w:tcPr>
            <w:tcW w:w="3828" w:type="dxa"/>
            <w:noWrap/>
            <w:hideMark/>
          </w:tcPr>
          <w:p w14:paraId="425900E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(suckling piglets)</w:t>
            </w:r>
          </w:p>
        </w:tc>
        <w:tc>
          <w:tcPr>
            <w:tcW w:w="5400" w:type="dxa"/>
          </w:tcPr>
          <w:p w14:paraId="6B840989" w14:textId="57E29F7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piglets of minor porcine species</w:t>
            </w:r>
          </w:p>
        </w:tc>
      </w:tr>
      <w:tr w:rsidR="000E7A33" w:rsidRPr="00634A56" w14:paraId="14FA042E" w14:textId="77777777" w:rsidTr="00FE4ACC">
        <w:trPr>
          <w:trHeight w:val="300"/>
        </w:trPr>
        <w:tc>
          <w:tcPr>
            <w:tcW w:w="3828" w:type="dxa"/>
            <w:noWrap/>
            <w:hideMark/>
          </w:tcPr>
          <w:p w14:paraId="0A64591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(weaned)</w:t>
            </w:r>
          </w:p>
        </w:tc>
        <w:tc>
          <w:tcPr>
            <w:tcW w:w="5400" w:type="dxa"/>
          </w:tcPr>
          <w:p w14:paraId="46BB27FE" w14:textId="2C0B8A8B"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minor porcine species</w:t>
            </w:r>
          </w:p>
        </w:tc>
      </w:tr>
      <w:tr w:rsidR="000E7A33" w:rsidRPr="00634A56" w14:paraId="79167F57" w14:textId="77777777" w:rsidTr="00FE4ACC">
        <w:trPr>
          <w:trHeight w:val="300"/>
        </w:trPr>
        <w:tc>
          <w:tcPr>
            <w:tcW w:w="3828" w:type="dxa"/>
            <w:noWrap/>
            <w:hideMark/>
          </w:tcPr>
          <w:p w14:paraId="567F286F"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for fattening</w:t>
            </w:r>
          </w:p>
        </w:tc>
        <w:tc>
          <w:tcPr>
            <w:tcW w:w="5400" w:type="dxa"/>
          </w:tcPr>
          <w:p w14:paraId="673F0E5A" w14:textId="51CEBDD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for fattening</w:t>
            </w:r>
          </w:p>
        </w:tc>
      </w:tr>
      <w:tr w:rsidR="000E7A33" w:rsidRPr="00634A56" w14:paraId="5528E51D" w14:textId="77777777" w:rsidTr="00FE4ACC">
        <w:trPr>
          <w:trHeight w:val="300"/>
        </w:trPr>
        <w:tc>
          <w:tcPr>
            <w:tcW w:w="3828" w:type="dxa"/>
            <w:noWrap/>
            <w:hideMark/>
          </w:tcPr>
          <w:p w14:paraId="6F2014F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for reproduction</w:t>
            </w:r>
          </w:p>
        </w:tc>
        <w:tc>
          <w:tcPr>
            <w:tcW w:w="5400" w:type="dxa"/>
          </w:tcPr>
          <w:p w14:paraId="3CD1BC12" w14:textId="793F736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minor porcine species + Boars of minor porcine species</w:t>
            </w:r>
          </w:p>
        </w:tc>
      </w:tr>
      <w:tr w:rsidR="000E7A33" w:rsidRPr="00634A56" w14:paraId="7DA57FF6" w14:textId="77777777" w:rsidTr="00FE4ACC">
        <w:trPr>
          <w:trHeight w:val="300"/>
        </w:trPr>
        <w:tc>
          <w:tcPr>
            <w:tcW w:w="3828" w:type="dxa"/>
            <w:noWrap/>
            <w:hideMark/>
          </w:tcPr>
          <w:p w14:paraId="1CEA7CE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w:t>
            </w:r>
          </w:p>
        </w:tc>
        <w:tc>
          <w:tcPr>
            <w:tcW w:w="5400" w:type="dxa"/>
          </w:tcPr>
          <w:p w14:paraId="6AC75F72" w14:textId="123B1B3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w:t>
            </w:r>
          </w:p>
        </w:tc>
      </w:tr>
      <w:tr w:rsidR="000E7A33" w:rsidRPr="00634A56" w14:paraId="7B5B47A0" w14:textId="77777777" w:rsidTr="00FE4ACC">
        <w:trPr>
          <w:trHeight w:val="300"/>
        </w:trPr>
        <w:tc>
          <w:tcPr>
            <w:tcW w:w="3828" w:type="dxa"/>
            <w:noWrap/>
            <w:hideMark/>
          </w:tcPr>
          <w:p w14:paraId="512B01C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w:t>
            </w:r>
          </w:p>
        </w:tc>
        <w:tc>
          <w:tcPr>
            <w:tcW w:w="5400" w:type="dxa"/>
          </w:tcPr>
          <w:p w14:paraId="79EFB0B7" w14:textId="008F49C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w:t>
            </w:r>
          </w:p>
        </w:tc>
      </w:tr>
      <w:tr w:rsidR="000E7A33" w:rsidRPr="00634A56" w14:paraId="75676DC4" w14:textId="77777777" w:rsidTr="00FE4ACC">
        <w:trPr>
          <w:trHeight w:val="300"/>
        </w:trPr>
        <w:tc>
          <w:tcPr>
            <w:tcW w:w="3828" w:type="dxa"/>
            <w:noWrap/>
            <w:hideMark/>
          </w:tcPr>
          <w:p w14:paraId="77D7BBB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w:t>
            </w:r>
          </w:p>
        </w:tc>
        <w:tc>
          <w:tcPr>
            <w:tcW w:w="5400" w:type="dxa"/>
          </w:tcPr>
          <w:p w14:paraId="2A4A09D1" w14:textId="140DE70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w:t>
            </w:r>
          </w:p>
        </w:tc>
      </w:tr>
      <w:tr w:rsidR="000E7A33" w:rsidRPr="00634A56" w14:paraId="0EF0C710" w14:textId="77777777" w:rsidTr="00FE4ACC">
        <w:trPr>
          <w:trHeight w:val="300"/>
        </w:trPr>
        <w:tc>
          <w:tcPr>
            <w:tcW w:w="3828" w:type="dxa"/>
            <w:hideMark/>
          </w:tcPr>
          <w:p w14:paraId="1BEAE60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 for breeding</w:t>
            </w:r>
          </w:p>
        </w:tc>
        <w:tc>
          <w:tcPr>
            <w:tcW w:w="5400" w:type="dxa"/>
          </w:tcPr>
          <w:p w14:paraId="1D883F4A" w14:textId="7464D6E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w:t>
            </w:r>
          </w:p>
        </w:tc>
      </w:tr>
      <w:tr w:rsidR="000E7A33" w:rsidRPr="00634A56" w14:paraId="4663F3F2" w14:textId="77777777" w:rsidTr="00FE4ACC">
        <w:trPr>
          <w:trHeight w:val="300"/>
        </w:trPr>
        <w:tc>
          <w:tcPr>
            <w:tcW w:w="3828" w:type="dxa"/>
            <w:noWrap/>
            <w:hideMark/>
          </w:tcPr>
          <w:p w14:paraId="461167B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 for fattening</w:t>
            </w:r>
          </w:p>
        </w:tc>
        <w:tc>
          <w:tcPr>
            <w:tcW w:w="5400" w:type="dxa"/>
          </w:tcPr>
          <w:p w14:paraId="24C5769C" w14:textId="5B96303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fattening</w:t>
            </w:r>
          </w:p>
        </w:tc>
      </w:tr>
      <w:tr w:rsidR="000E7A33" w:rsidRPr="00634A56" w14:paraId="77C82B35" w14:textId="77777777" w:rsidTr="00FE4ACC">
        <w:trPr>
          <w:trHeight w:val="300"/>
        </w:trPr>
        <w:tc>
          <w:tcPr>
            <w:tcW w:w="3828" w:type="dxa"/>
            <w:noWrap/>
            <w:hideMark/>
          </w:tcPr>
          <w:p w14:paraId="03926A6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 for laying</w:t>
            </w:r>
          </w:p>
        </w:tc>
        <w:tc>
          <w:tcPr>
            <w:tcW w:w="5400" w:type="dxa"/>
          </w:tcPr>
          <w:p w14:paraId="2307A816" w14:textId="2BC424E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for laying or reproduction</w:t>
            </w:r>
          </w:p>
        </w:tc>
      </w:tr>
      <w:tr w:rsidR="000E7A33" w:rsidRPr="00634A56" w14:paraId="60077188" w14:textId="77777777" w:rsidTr="00FE4ACC">
        <w:trPr>
          <w:trHeight w:val="300"/>
        </w:trPr>
        <w:tc>
          <w:tcPr>
            <w:tcW w:w="3828" w:type="dxa"/>
            <w:noWrap/>
            <w:hideMark/>
          </w:tcPr>
          <w:p w14:paraId="552E7A9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 reared for breeding</w:t>
            </w:r>
          </w:p>
        </w:tc>
        <w:tc>
          <w:tcPr>
            <w:tcW w:w="5400" w:type="dxa"/>
          </w:tcPr>
          <w:p w14:paraId="73215003" w14:textId="1EC8FFA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reared for laying or reproduction</w:t>
            </w:r>
          </w:p>
        </w:tc>
      </w:tr>
      <w:tr w:rsidR="000E7A33" w:rsidRPr="00634A56" w14:paraId="1E9CF7CB" w14:textId="77777777" w:rsidTr="00FE4ACC">
        <w:trPr>
          <w:trHeight w:val="300"/>
        </w:trPr>
        <w:tc>
          <w:tcPr>
            <w:tcW w:w="3828" w:type="dxa"/>
            <w:noWrap/>
            <w:hideMark/>
          </w:tcPr>
          <w:p w14:paraId="189B64B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species reared for laying</w:t>
            </w:r>
          </w:p>
        </w:tc>
        <w:tc>
          <w:tcPr>
            <w:tcW w:w="5400" w:type="dxa"/>
          </w:tcPr>
          <w:p w14:paraId="1C73B96B" w14:textId="20053B1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reared for laying or reproduction</w:t>
            </w:r>
          </w:p>
        </w:tc>
      </w:tr>
      <w:tr w:rsidR="000E7A33" w:rsidRPr="00634A56" w14:paraId="3FC96BC7" w14:textId="77777777" w:rsidTr="00FE4ACC">
        <w:trPr>
          <w:trHeight w:val="300"/>
        </w:trPr>
        <w:tc>
          <w:tcPr>
            <w:tcW w:w="3828" w:type="dxa"/>
            <w:noWrap/>
            <w:hideMark/>
          </w:tcPr>
          <w:p w14:paraId="06DAE9E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Minor ruminant species for fattening </w:t>
            </w:r>
          </w:p>
        </w:tc>
        <w:tc>
          <w:tcPr>
            <w:tcW w:w="5400" w:type="dxa"/>
          </w:tcPr>
          <w:p w14:paraId="174B535A" w14:textId="4E3E7A5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Calves of minor bovine species for fattening + Minor bovines for fattening + Lambs of ovine species for fattening (except sheep) + </w:t>
            </w:r>
            <w:proofErr w:type="spellStart"/>
            <w:r w:rsidRPr="00634A56">
              <w:rPr>
                <w:rFonts w:ascii="Times New Roman" w:eastAsia="Times New Roman" w:hAnsi="Times New Roman"/>
                <w:color w:val="000000"/>
                <w:lang w:val="en-IE"/>
              </w:rPr>
              <w:t>Ovines</w:t>
            </w:r>
            <w:proofErr w:type="spellEnd"/>
            <w:r w:rsidRPr="00634A56">
              <w:rPr>
                <w:rFonts w:ascii="Times New Roman" w:eastAsia="Times New Roman" w:hAnsi="Times New Roman"/>
                <w:color w:val="000000"/>
                <w:lang w:val="en-IE"/>
              </w:rPr>
              <w:t xml:space="preserve"> for fattening (except sheep) + Kids of caprine species for fattening + </w:t>
            </w:r>
            <w:proofErr w:type="spellStart"/>
            <w:r w:rsidRPr="00634A56">
              <w:rPr>
                <w:rFonts w:ascii="Times New Roman" w:eastAsia="Times New Roman" w:hAnsi="Times New Roman"/>
                <w:color w:val="000000"/>
                <w:lang w:val="en-IE"/>
              </w:rPr>
              <w:t>Caprines</w:t>
            </w:r>
            <w:proofErr w:type="spellEnd"/>
            <w:r w:rsidRPr="00634A56">
              <w:rPr>
                <w:rFonts w:ascii="Times New Roman" w:eastAsia="Times New Roman" w:hAnsi="Times New Roman"/>
                <w:color w:val="000000"/>
                <w:lang w:val="en-IE"/>
              </w:rPr>
              <w:t xml:space="preserve"> for fattening + Cervids (animals for fattening)</w:t>
            </w:r>
          </w:p>
        </w:tc>
      </w:tr>
      <w:tr w:rsidR="000E7A33" w:rsidRPr="00634A56" w14:paraId="55747738" w14:textId="77777777" w:rsidTr="00FE4ACC">
        <w:trPr>
          <w:trHeight w:val="300"/>
        </w:trPr>
        <w:tc>
          <w:tcPr>
            <w:tcW w:w="3828" w:type="dxa"/>
            <w:noWrap/>
            <w:hideMark/>
          </w:tcPr>
          <w:p w14:paraId="2D38811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ruminant species for rearing</w:t>
            </w:r>
          </w:p>
        </w:tc>
        <w:tc>
          <w:tcPr>
            <w:tcW w:w="5400" w:type="dxa"/>
          </w:tcPr>
          <w:p w14:paraId="6BBD3A5A" w14:textId="682F006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Calves of minor bovine species for rearing + Minor bovines reared for milk production/reproduction + Lambs of ovine species for rearing + </w:t>
            </w:r>
            <w:proofErr w:type="spellStart"/>
            <w:r w:rsidRPr="00634A56">
              <w:rPr>
                <w:rFonts w:ascii="Times New Roman" w:eastAsia="Times New Roman" w:hAnsi="Times New Roman"/>
                <w:color w:val="000000"/>
                <w:lang w:val="en-IE"/>
              </w:rPr>
              <w:t>Ovines</w:t>
            </w:r>
            <w:proofErr w:type="spellEnd"/>
            <w:r w:rsidRPr="00634A56">
              <w:rPr>
                <w:rFonts w:ascii="Times New Roman" w:eastAsia="Times New Roman" w:hAnsi="Times New Roman"/>
                <w:color w:val="000000"/>
                <w:lang w:val="en-IE"/>
              </w:rPr>
              <w:t xml:space="preserve"> reared for milk production/reproduction + Kids of caprine species for rearing + </w:t>
            </w:r>
            <w:proofErr w:type="spellStart"/>
            <w:r w:rsidRPr="00634A56">
              <w:rPr>
                <w:rFonts w:ascii="Times New Roman" w:eastAsia="Times New Roman" w:hAnsi="Times New Roman"/>
                <w:color w:val="000000"/>
                <w:lang w:val="en-IE"/>
              </w:rPr>
              <w:t>Caprines</w:t>
            </w:r>
            <w:proofErr w:type="spellEnd"/>
            <w:r w:rsidRPr="00634A56">
              <w:rPr>
                <w:rFonts w:ascii="Times New Roman" w:eastAsia="Times New Roman" w:hAnsi="Times New Roman"/>
                <w:color w:val="000000"/>
                <w:lang w:val="en-IE"/>
              </w:rPr>
              <w:t xml:space="preserve"> reared for milk production/reproduction + Cervids (animals for rearing)</w:t>
            </w:r>
          </w:p>
        </w:tc>
      </w:tr>
      <w:tr w:rsidR="000E7A33" w:rsidRPr="00634A56" w14:paraId="7CBD200E" w14:textId="77777777" w:rsidTr="00FE4ACC">
        <w:trPr>
          <w:trHeight w:val="300"/>
        </w:trPr>
        <w:tc>
          <w:tcPr>
            <w:tcW w:w="3828" w:type="dxa"/>
            <w:noWrap/>
            <w:hideMark/>
          </w:tcPr>
          <w:p w14:paraId="700E882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ruminants for dairy production</w:t>
            </w:r>
          </w:p>
        </w:tc>
        <w:tc>
          <w:tcPr>
            <w:tcW w:w="5400" w:type="dxa"/>
          </w:tcPr>
          <w:p w14:paraId="788AB7E1" w14:textId="5C52FF4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Cows of minor bovine species + </w:t>
            </w:r>
            <w:r w:rsidR="002C5B7C" w:rsidRPr="00634A56">
              <w:rPr>
                <w:rFonts w:ascii="Times New Roman" w:eastAsia="Times New Roman" w:hAnsi="Times New Roman"/>
                <w:color w:val="000000"/>
                <w:lang w:val="en-IE"/>
              </w:rPr>
              <w:t xml:space="preserve">Minor bovines reared for milk production/reproduction + </w:t>
            </w:r>
            <w:r w:rsidRPr="00634A56">
              <w:rPr>
                <w:rFonts w:ascii="Times New Roman" w:eastAsia="Times New Roman" w:hAnsi="Times New Roman"/>
                <w:color w:val="000000"/>
                <w:lang w:val="en-IE"/>
              </w:rPr>
              <w:t xml:space="preserve">Ewes of ovine </w:t>
            </w:r>
            <w:r w:rsidRPr="00634A56">
              <w:rPr>
                <w:rFonts w:ascii="Times New Roman" w:eastAsia="Times New Roman" w:hAnsi="Times New Roman"/>
                <w:color w:val="000000"/>
                <w:lang w:val="en-IE"/>
              </w:rPr>
              <w:lastRenderedPageBreak/>
              <w:t xml:space="preserve">species </w:t>
            </w:r>
            <w:r w:rsidR="002C5B7C" w:rsidRPr="00634A56">
              <w:rPr>
                <w:rFonts w:ascii="Times New Roman" w:eastAsia="Times New Roman" w:hAnsi="Times New Roman"/>
                <w:color w:val="000000"/>
                <w:lang w:val="en-IE"/>
              </w:rPr>
              <w:t xml:space="preserve">+ </w:t>
            </w:r>
            <w:proofErr w:type="spellStart"/>
            <w:r w:rsidR="002C5B7C" w:rsidRPr="00634A56">
              <w:rPr>
                <w:rFonts w:ascii="Times New Roman" w:eastAsia="Times New Roman" w:hAnsi="Times New Roman"/>
                <w:color w:val="000000"/>
                <w:lang w:val="en-IE"/>
              </w:rPr>
              <w:t>Ovines</w:t>
            </w:r>
            <w:proofErr w:type="spellEnd"/>
            <w:r w:rsidR="002C5B7C" w:rsidRPr="00634A56">
              <w:rPr>
                <w:rFonts w:ascii="Times New Roman" w:eastAsia="Times New Roman" w:hAnsi="Times New Roman"/>
                <w:color w:val="000000"/>
                <w:lang w:val="en-IE"/>
              </w:rPr>
              <w:t xml:space="preserve"> reared for milk production/reproduction </w:t>
            </w:r>
            <w:r w:rsidRPr="00634A56">
              <w:rPr>
                <w:rFonts w:ascii="Times New Roman" w:eastAsia="Times New Roman" w:hAnsi="Times New Roman"/>
                <w:color w:val="000000"/>
                <w:lang w:val="en-IE"/>
              </w:rPr>
              <w:t>+ Does of caprine species</w:t>
            </w:r>
            <w:r w:rsidR="002C5B7C" w:rsidRPr="00634A56">
              <w:rPr>
                <w:rFonts w:ascii="Times New Roman" w:eastAsia="Times New Roman" w:hAnsi="Times New Roman"/>
                <w:color w:val="000000"/>
                <w:lang w:val="en-IE"/>
              </w:rPr>
              <w:t xml:space="preserve"> + </w:t>
            </w:r>
            <w:proofErr w:type="spellStart"/>
            <w:r w:rsidR="002C5B7C" w:rsidRPr="00634A56">
              <w:rPr>
                <w:rFonts w:ascii="Times New Roman" w:eastAsia="Times New Roman" w:hAnsi="Times New Roman"/>
                <w:color w:val="000000"/>
                <w:lang w:val="en-IE"/>
              </w:rPr>
              <w:t>Caprines</w:t>
            </w:r>
            <w:proofErr w:type="spellEnd"/>
            <w:r w:rsidR="002C5B7C" w:rsidRPr="00634A56">
              <w:rPr>
                <w:rFonts w:ascii="Times New Roman" w:eastAsia="Times New Roman" w:hAnsi="Times New Roman"/>
                <w:color w:val="000000"/>
                <w:lang w:val="en-IE"/>
              </w:rPr>
              <w:t xml:space="preserve"> reared for milk production/reproduction</w:t>
            </w:r>
          </w:p>
        </w:tc>
      </w:tr>
      <w:tr w:rsidR="000E7A33" w:rsidRPr="00634A56" w14:paraId="0D78D90D" w14:textId="77777777" w:rsidTr="00FE4ACC">
        <w:trPr>
          <w:trHeight w:val="300"/>
        </w:trPr>
        <w:tc>
          <w:tcPr>
            <w:tcW w:w="3828" w:type="dxa"/>
            <w:noWrap/>
            <w:hideMark/>
          </w:tcPr>
          <w:p w14:paraId="7E83B9E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lastRenderedPageBreak/>
              <w:t>Minor ruminants for fattening</w:t>
            </w:r>
          </w:p>
        </w:tc>
        <w:tc>
          <w:tcPr>
            <w:tcW w:w="5400" w:type="dxa"/>
          </w:tcPr>
          <w:p w14:paraId="1E7F1C99" w14:textId="2FB6721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Calves of minor bovine species for fattening + Minor bovines for fattening + Lambs of ovine species for fattening (except sheep) + </w:t>
            </w:r>
            <w:proofErr w:type="spellStart"/>
            <w:r w:rsidRPr="00634A56">
              <w:rPr>
                <w:rFonts w:ascii="Times New Roman" w:eastAsia="Times New Roman" w:hAnsi="Times New Roman"/>
                <w:color w:val="000000"/>
                <w:lang w:val="en-IE"/>
              </w:rPr>
              <w:t>Ovines</w:t>
            </w:r>
            <w:proofErr w:type="spellEnd"/>
            <w:r w:rsidRPr="00634A56">
              <w:rPr>
                <w:rFonts w:ascii="Times New Roman" w:eastAsia="Times New Roman" w:hAnsi="Times New Roman"/>
                <w:color w:val="000000"/>
                <w:lang w:val="en-IE"/>
              </w:rPr>
              <w:t xml:space="preserve"> for fattening (except sheep) + Kids of caprine species for fattening + </w:t>
            </w:r>
            <w:proofErr w:type="spellStart"/>
            <w:r w:rsidRPr="00634A56">
              <w:rPr>
                <w:rFonts w:ascii="Times New Roman" w:eastAsia="Times New Roman" w:hAnsi="Times New Roman"/>
                <w:color w:val="000000"/>
                <w:lang w:val="en-IE"/>
              </w:rPr>
              <w:t>Caprines</w:t>
            </w:r>
            <w:proofErr w:type="spellEnd"/>
            <w:r w:rsidRPr="00634A56">
              <w:rPr>
                <w:rFonts w:ascii="Times New Roman" w:eastAsia="Times New Roman" w:hAnsi="Times New Roman"/>
                <w:color w:val="000000"/>
                <w:lang w:val="en-IE"/>
              </w:rPr>
              <w:t xml:space="preserve"> for fattening + Cervids (animals for fattening)</w:t>
            </w:r>
          </w:p>
        </w:tc>
      </w:tr>
      <w:tr w:rsidR="000E7A33" w:rsidRPr="00634A56" w14:paraId="40CC1569" w14:textId="77777777" w:rsidTr="00FE4ACC">
        <w:trPr>
          <w:trHeight w:val="300"/>
        </w:trPr>
        <w:tc>
          <w:tcPr>
            <w:tcW w:w="3828" w:type="dxa"/>
            <w:noWrap/>
            <w:hideMark/>
          </w:tcPr>
          <w:p w14:paraId="702B756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Mustelidae</w:t>
            </w:r>
          </w:p>
        </w:tc>
        <w:tc>
          <w:tcPr>
            <w:tcW w:w="5400" w:type="dxa"/>
          </w:tcPr>
          <w:p w14:paraId="4E44CF28" w14:textId="0543330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Other pets (ferrets) + Other non-food producing animals (Mustelidae)</w:t>
            </w:r>
          </w:p>
        </w:tc>
      </w:tr>
      <w:tr w:rsidR="000E7A33" w:rsidRPr="00634A56" w14:paraId="104AA7B4" w14:textId="77777777" w:rsidTr="00FE4ACC">
        <w:trPr>
          <w:trHeight w:val="300"/>
        </w:trPr>
        <w:tc>
          <w:tcPr>
            <w:tcW w:w="3828" w:type="dxa"/>
            <w:noWrap/>
            <w:hideMark/>
          </w:tcPr>
          <w:p w14:paraId="705E3BD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Non-food producing animals</w:t>
            </w:r>
          </w:p>
        </w:tc>
        <w:tc>
          <w:tcPr>
            <w:tcW w:w="5400" w:type="dxa"/>
          </w:tcPr>
          <w:p w14:paraId="6A2B0ACF" w14:textId="6DC177E4" w:rsidR="000E7A33" w:rsidRPr="00634A56" w:rsidRDefault="00E53637"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Pets and other non</w:t>
            </w:r>
            <w:r w:rsidR="000E7A33" w:rsidRPr="00634A56">
              <w:rPr>
                <w:rFonts w:ascii="Times New Roman" w:eastAsia="Times New Roman" w:hAnsi="Times New Roman"/>
                <w:color w:val="000000"/>
                <w:lang w:val="en-IE"/>
              </w:rPr>
              <w:t>-food producing animals</w:t>
            </w:r>
          </w:p>
        </w:tc>
      </w:tr>
      <w:tr w:rsidR="000E7A33" w:rsidRPr="00634A56" w14:paraId="5581396C" w14:textId="77777777" w:rsidTr="00FE4ACC">
        <w:trPr>
          <w:trHeight w:val="300"/>
        </w:trPr>
        <w:tc>
          <w:tcPr>
            <w:tcW w:w="3828" w:type="dxa"/>
            <w:noWrap/>
            <w:hideMark/>
          </w:tcPr>
          <w:p w14:paraId="1B106B9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Ornamental birds </w:t>
            </w:r>
          </w:p>
        </w:tc>
        <w:tc>
          <w:tcPr>
            <w:tcW w:w="5400" w:type="dxa"/>
          </w:tcPr>
          <w:p w14:paraId="5FFBAF4E" w14:textId="6F1D064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Ornamental birds</w:t>
            </w:r>
          </w:p>
        </w:tc>
      </w:tr>
      <w:tr w:rsidR="000E7A33" w:rsidRPr="00634A56" w14:paraId="63F711EC" w14:textId="77777777" w:rsidTr="00FE4ACC">
        <w:trPr>
          <w:trHeight w:val="300"/>
        </w:trPr>
        <w:tc>
          <w:tcPr>
            <w:tcW w:w="3828" w:type="dxa"/>
            <w:noWrap/>
            <w:hideMark/>
          </w:tcPr>
          <w:p w14:paraId="5984C843"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Ornamental fish</w:t>
            </w:r>
          </w:p>
        </w:tc>
        <w:tc>
          <w:tcPr>
            <w:tcW w:w="5400" w:type="dxa"/>
          </w:tcPr>
          <w:p w14:paraId="56039EFC" w14:textId="4786F28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Ornamental aquatic species</w:t>
            </w:r>
          </w:p>
        </w:tc>
      </w:tr>
      <w:tr w:rsidR="000E7A33" w:rsidRPr="00634A56" w14:paraId="33136BDF" w14:textId="77777777" w:rsidTr="00FE4ACC">
        <w:trPr>
          <w:trHeight w:val="300"/>
        </w:trPr>
        <w:tc>
          <w:tcPr>
            <w:tcW w:w="3828" w:type="dxa"/>
            <w:noWrap/>
            <w:hideMark/>
          </w:tcPr>
          <w:p w14:paraId="1877658D" w14:textId="77777777" w:rsidR="000E7A33" w:rsidRPr="00634A56" w:rsidRDefault="000E7A33" w:rsidP="00FE4ACC">
            <w:pPr>
              <w:spacing w:after="0" w:line="240" w:lineRule="auto"/>
              <w:rPr>
                <w:rFonts w:ascii="Times New Roman" w:eastAsia="Times New Roman" w:hAnsi="Times New Roman"/>
                <w:color w:val="000000"/>
                <w:lang w:val="en-IE"/>
              </w:rPr>
            </w:pPr>
            <w:proofErr w:type="spellStart"/>
            <w:r w:rsidRPr="00634A56">
              <w:rPr>
                <w:rFonts w:ascii="Times New Roman" w:eastAsia="Times New Roman" w:hAnsi="Times New Roman"/>
                <w:color w:val="000000"/>
                <w:lang w:val="en-IE"/>
              </w:rPr>
              <w:t>Ovines</w:t>
            </w:r>
            <w:proofErr w:type="spellEnd"/>
          </w:p>
        </w:tc>
        <w:tc>
          <w:tcPr>
            <w:tcW w:w="5400" w:type="dxa"/>
          </w:tcPr>
          <w:p w14:paraId="377F8B65" w14:textId="1F127D42" w:rsidR="000E7A33" w:rsidRPr="00634A56" w:rsidRDefault="000E7A33" w:rsidP="00FE4ACC">
            <w:pPr>
              <w:spacing w:after="0" w:line="240" w:lineRule="auto"/>
              <w:rPr>
                <w:rFonts w:ascii="Times New Roman" w:eastAsia="Times New Roman" w:hAnsi="Times New Roman"/>
                <w:color w:val="000000"/>
                <w:lang w:val="en-IE"/>
              </w:rPr>
            </w:pPr>
            <w:proofErr w:type="spellStart"/>
            <w:r w:rsidRPr="00634A56">
              <w:rPr>
                <w:rFonts w:ascii="Times New Roman" w:eastAsia="Times New Roman" w:hAnsi="Times New Roman"/>
                <w:color w:val="000000"/>
                <w:lang w:val="en-IE"/>
              </w:rPr>
              <w:t>Ovines</w:t>
            </w:r>
            <w:proofErr w:type="spellEnd"/>
          </w:p>
        </w:tc>
      </w:tr>
      <w:tr w:rsidR="000E7A33" w:rsidRPr="00634A56" w14:paraId="0DDB6AE2" w14:textId="77777777" w:rsidTr="00FE4ACC">
        <w:trPr>
          <w:trHeight w:val="300"/>
        </w:trPr>
        <w:tc>
          <w:tcPr>
            <w:tcW w:w="3828" w:type="dxa"/>
            <w:noWrap/>
            <w:hideMark/>
          </w:tcPr>
          <w:p w14:paraId="0B1E1D1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Partridges</w:t>
            </w:r>
          </w:p>
        </w:tc>
        <w:tc>
          <w:tcPr>
            <w:tcW w:w="5400" w:type="dxa"/>
          </w:tcPr>
          <w:p w14:paraId="1D4F7F82" w14:textId="235C158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(partridges)</w:t>
            </w:r>
          </w:p>
        </w:tc>
      </w:tr>
      <w:tr w:rsidR="000E7A33" w:rsidRPr="00634A56" w14:paraId="0ECFB840" w14:textId="77777777" w:rsidTr="00FE4ACC">
        <w:trPr>
          <w:trHeight w:val="300"/>
        </w:trPr>
        <w:tc>
          <w:tcPr>
            <w:tcW w:w="3828" w:type="dxa"/>
            <w:noWrap/>
            <w:hideMark/>
          </w:tcPr>
          <w:p w14:paraId="35A00C9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Pets</w:t>
            </w:r>
          </w:p>
        </w:tc>
        <w:tc>
          <w:tcPr>
            <w:tcW w:w="5400" w:type="dxa"/>
          </w:tcPr>
          <w:p w14:paraId="58109277" w14:textId="64F5011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Dogs + Cats + Ornamental birds + Ornamental aquatic species + Other pets</w:t>
            </w:r>
          </w:p>
        </w:tc>
      </w:tr>
      <w:tr w:rsidR="000E7A33" w:rsidRPr="00634A56" w14:paraId="266076B9" w14:textId="77777777" w:rsidTr="00FE4ACC">
        <w:trPr>
          <w:trHeight w:val="300"/>
        </w:trPr>
        <w:tc>
          <w:tcPr>
            <w:tcW w:w="3828" w:type="dxa"/>
            <w:noWrap/>
            <w:hideMark/>
          </w:tcPr>
          <w:p w14:paraId="51DC1AA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Pheasants </w:t>
            </w:r>
          </w:p>
        </w:tc>
        <w:tc>
          <w:tcPr>
            <w:tcW w:w="5400" w:type="dxa"/>
          </w:tcPr>
          <w:p w14:paraId="03F69937" w14:textId="26383F0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(pheasants)</w:t>
            </w:r>
          </w:p>
        </w:tc>
      </w:tr>
      <w:tr w:rsidR="000E7A33" w:rsidRPr="00634A56" w14:paraId="18F0794F" w14:textId="77777777" w:rsidTr="00FE4ACC">
        <w:trPr>
          <w:trHeight w:val="300"/>
        </w:trPr>
        <w:tc>
          <w:tcPr>
            <w:tcW w:w="3828" w:type="dxa"/>
            <w:noWrap/>
            <w:hideMark/>
          </w:tcPr>
          <w:p w14:paraId="5DB7635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Piglets </w:t>
            </w:r>
          </w:p>
        </w:tc>
        <w:tc>
          <w:tcPr>
            <w:tcW w:w="5400" w:type="dxa"/>
          </w:tcPr>
          <w:p w14:paraId="5F6AA2B2" w14:textId="56D7B22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w:t>
            </w:r>
          </w:p>
        </w:tc>
      </w:tr>
      <w:tr w:rsidR="000E7A33" w:rsidRPr="00634A56" w14:paraId="7842993B" w14:textId="77777777" w:rsidTr="00FE4ACC">
        <w:trPr>
          <w:trHeight w:val="300"/>
        </w:trPr>
        <w:tc>
          <w:tcPr>
            <w:tcW w:w="3828" w:type="dxa"/>
            <w:noWrap/>
            <w:hideMark/>
          </w:tcPr>
          <w:p w14:paraId="5C6A7BB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(suckling and weaned)</w:t>
            </w:r>
          </w:p>
        </w:tc>
        <w:tc>
          <w:tcPr>
            <w:tcW w:w="5400" w:type="dxa"/>
          </w:tcPr>
          <w:p w14:paraId="7C1978F7" w14:textId="2BDB947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w:t>
            </w:r>
          </w:p>
        </w:tc>
      </w:tr>
      <w:tr w:rsidR="000E7A33" w:rsidRPr="00634A56" w14:paraId="6AD801BA" w14:textId="77777777" w:rsidTr="00FE4ACC">
        <w:trPr>
          <w:trHeight w:val="300"/>
        </w:trPr>
        <w:tc>
          <w:tcPr>
            <w:tcW w:w="3828" w:type="dxa"/>
            <w:noWrap/>
            <w:hideMark/>
          </w:tcPr>
          <w:p w14:paraId="2DFD763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(weaned)</w:t>
            </w:r>
          </w:p>
        </w:tc>
        <w:tc>
          <w:tcPr>
            <w:tcW w:w="5400" w:type="dxa"/>
          </w:tcPr>
          <w:p w14:paraId="6FAD6A68" w14:textId="21DB2F1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w:t>
            </w:r>
          </w:p>
        </w:tc>
      </w:tr>
      <w:tr w:rsidR="000E7A33" w:rsidRPr="00634A56" w14:paraId="5CDD3B07" w14:textId="77777777" w:rsidTr="00FE4ACC">
        <w:trPr>
          <w:trHeight w:val="300"/>
        </w:trPr>
        <w:tc>
          <w:tcPr>
            <w:tcW w:w="3828" w:type="dxa"/>
            <w:noWrap/>
            <w:hideMark/>
          </w:tcPr>
          <w:p w14:paraId="7BC736C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all Suidae species</w:t>
            </w:r>
          </w:p>
        </w:tc>
        <w:tc>
          <w:tcPr>
            <w:tcW w:w="5400" w:type="dxa"/>
          </w:tcPr>
          <w:p w14:paraId="248D5406" w14:textId="70AB208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porcine species</w:t>
            </w:r>
          </w:p>
        </w:tc>
      </w:tr>
      <w:tr w:rsidR="000E7A33" w:rsidRPr="00634A56" w14:paraId="43FCDF5E" w14:textId="77777777" w:rsidTr="00FE4ACC">
        <w:trPr>
          <w:trHeight w:val="300"/>
        </w:trPr>
        <w:tc>
          <w:tcPr>
            <w:tcW w:w="3828" w:type="dxa"/>
            <w:noWrap/>
            <w:hideMark/>
          </w:tcPr>
          <w:p w14:paraId="2E2E550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w:t>
            </w:r>
          </w:p>
        </w:tc>
        <w:tc>
          <w:tcPr>
            <w:tcW w:w="5400" w:type="dxa"/>
          </w:tcPr>
          <w:p w14:paraId="428002EC" w14:textId="700B052C"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w:t>
            </w:r>
          </w:p>
        </w:tc>
      </w:tr>
      <w:tr w:rsidR="000E7A33" w:rsidRPr="00634A56" w14:paraId="2591AA33" w14:textId="77777777" w:rsidTr="00FE4ACC">
        <w:trPr>
          <w:trHeight w:val="300"/>
        </w:trPr>
        <w:tc>
          <w:tcPr>
            <w:tcW w:w="3828" w:type="dxa"/>
            <w:noWrap/>
            <w:hideMark/>
          </w:tcPr>
          <w:p w14:paraId="5711E580"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 (suckling and weaned)</w:t>
            </w:r>
          </w:p>
        </w:tc>
        <w:tc>
          <w:tcPr>
            <w:tcW w:w="5400" w:type="dxa"/>
          </w:tcPr>
          <w:p w14:paraId="649E3CDC" w14:textId="71D26331"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w:t>
            </w:r>
          </w:p>
        </w:tc>
      </w:tr>
      <w:tr w:rsidR="000E7A33" w:rsidRPr="00634A56" w14:paraId="247AAA12" w14:textId="77777777" w:rsidTr="00FE4ACC">
        <w:trPr>
          <w:trHeight w:val="300"/>
        </w:trPr>
        <w:tc>
          <w:tcPr>
            <w:tcW w:w="3828" w:type="dxa"/>
            <w:noWrap/>
            <w:hideMark/>
          </w:tcPr>
          <w:p w14:paraId="603B3E0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Suidae</w:t>
            </w:r>
          </w:p>
        </w:tc>
        <w:tc>
          <w:tcPr>
            <w:tcW w:w="5400" w:type="dxa"/>
          </w:tcPr>
          <w:p w14:paraId="5BC80BD4" w14:textId="2F34328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minor porcine species</w:t>
            </w:r>
          </w:p>
        </w:tc>
      </w:tr>
      <w:tr w:rsidR="000E7A33" w:rsidRPr="00634A56" w14:paraId="50FD79ED" w14:textId="77777777" w:rsidTr="00FE4ACC">
        <w:trPr>
          <w:trHeight w:val="300"/>
        </w:trPr>
        <w:tc>
          <w:tcPr>
            <w:tcW w:w="3828" w:type="dxa"/>
            <w:noWrap/>
            <w:hideMark/>
          </w:tcPr>
          <w:p w14:paraId="10DB372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w:t>
            </w:r>
          </w:p>
        </w:tc>
        <w:tc>
          <w:tcPr>
            <w:tcW w:w="5400" w:type="dxa"/>
          </w:tcPr>
          <w:p w14:paraId="44DF9900" w14:textId="00835C4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w:t>
            </w:r>
          </w:p>
        </w:tc>
      </w:tr>
      <w:tr w:rsidR="000E7A33" w:rsidRPr="00634A56" w14:paraId="410BBBCF" w14:textId="77777777" w:rsidTr="00FE4ACC">
        <w:trPr>
          <w:trHeight w:val="300"/>
        </w:trPr>
        <w:tc>
          <w:tcPr>
            <w:tcW w:w="3828" w:type="dxa"/>
            <w:noWrap/>
            <w:hideMark/>
          </w:tcPr>
          <w:p w14:paraId="273B6CA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 for fattening</w:t>
            </w:r>
          </w:p>
        </w:tc>
        <w:tc>
          <w:tcPr>
            <w:tcW w:w="5400" w:type="dxa"/>
          </w:tcPr>
          <w:p w14:paraId="2DC38681" w14:textId="4A77031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 for fattening</w:t>
            </w:r>
          </w:p>
        </w:tc>
      </w:tr>
      <w:tr w:rsidR="000E7A33" w:rsidRPr="00634A56" w14:paraId="1053A241" w14:textId="77777777" w:rsidTr="00FE4ACC">
        <w:trPr>
          <w:trHeight w:val="300"/>
        </w:trPr>
        <w:tc>
          <w:tcPr>
            <w:tcW w:w="3828" w:type="dxa"/>
            <w:noWrap/>
            <w:hideMark/>
          </w:tcPr>
          <w:p w14:paraId="7A30CFD5"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 for fattening of all Suidae species</w:t>
            </w:r>
          </w:p>
        </w:tc>
        <w:tc>
          <w:tcPr>
            <w:tcW w:w="5400" w:type="dxa"/>
          </w:tcPr>
          <w:p w14:paraId="3DA22434" w14:textId="52BDEB7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for fattening</w:t>
            </w:r>
          </w:p>
        </w:tc>
      </w:tr>
      <w:tr w:rsidR="000E7A33" w:rsidRPr="00634A56" w14:paraId="38D4F280" w14:textId="77777777" w:rsidTr="00FE4ACC">
        <w:trPr>
          <w:trHeight w:val="300"/>
        </w:trPr>
        <w:tc>
          <w:tcPr>
            <w:tcW w:w="3828" w:type="dxa"/>
            <w:noWrap/>
            <w:hideMark/>
          </w:tcPr>
          <w:p w14:paraId="73845666"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Pigs for fattening of minor Suidae</w:t>
            </w:r>
          </w:p>
        </w:tc>
        <w:tc>
          <w:tcPr>
            <w:tcW w:w="5400" w:type="dxa"/>
          </w:tcPr>
          <w:p w14:paraId="36F38F80" w14:textId="5AFEE0F6"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porcine species for fattening</w:t>
            </w:r>
          </w:p>
        </w:tc>
      </w:tr>
      <w:tr w:rsidR="000E7A33" w:rsidRPr="00634A56" w14:paraId="0E3A2460" w14:textId="77777777" w:rsidTr="00FE4ACC">
        <w:trPr>
          <w:trHeight w:val="300"/>
        </w:trPr>
        <w:tc>
          <w:tcPr>
            <w:tcW w:w="3828" w:type="dxa"/>
            <w:noWrap/>
            <w:hideMark/>
          </w:tcPr>
          <w:p w14:paraId="5C67D98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Porcine species (suckling and weaned)</w:t>
            </w:r>
          </w:p>
        </w:tc>
        <w:tc>
          <w:tcPr>
            <w:tcW w:w="5400" w:type="dxa"/>
          </w:tcPr>
          <w:p w14:paraId="17115016" w14:textId="7F09281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Piglets of porcine species</w:t>
            </w:r>
          </w:p>
        </w:tc>
      </w:tr>
      <w:tr w:rsidR="000E7A33" w:rsidRPr="00634A56" w14:paraId="7178B183" w14:textId="77777777" w:rsidTr="00FE4ACC">
        <w:trPr>
          <w:trHeight w:val="300"/>
        </w:trPr>
        <w:tc>
          <w:tcPr>
            <w:tcW w:w="3828" w:type="dxa"/>
            <w:noWrap/>
            <w:hideMark/>
          </w:tcPr>
          <w:p w14:paraId="67923C2E"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w:t>
            </w:r>
          </w:p>
        </w:tc>
        <w:tc>
          <w:tcPr>
            <w:tcW w:w="5400" w:type="dxa"/>
          </w:tcPr>
          <w:p w14:paraId="701BB196" w14:textId="1D52E0D4"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w:t>
            </w:r>
          </w:p>
        </w:tc>
      </w:tr>
      <w:tr w:rsidR="000E7A33" w:rsidRPr="00634A56" w14:paraId="774EBFD1" w14:textId="77777777" w:rsidTr="00FE4ACC">
        <w:trPr>
          <w:trHeight w:val="300"/>
        </w:trPr>
        <w:tc>
          <w:tcPr>
            <w:tcW w:w="3828" w:type="dxa"/>
            <w:noWrap/>
            <w:hideMark/>
          </w:tcPr>
          <w:p w14:paraId="3E3EEFB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breeding</w:t>
            </w:r>
          </w:p>
        </w:tc>
        <w:tc>
          <w:tcPr>
            <w:tcW w:w="5400" w:type="dxa"/>
          </w:tcPr>
          <w:p w14:paraId="0F7E31F2" w14:textId="0F87F7F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 or reproduction</w:t>
            </w:r>
          </w:p>
        </w:tc>
      </w:tr>
      <w:tr w:rsidR="000E7A33" w:rsidRPr="00634A56" w14:paraId="7964F50D" w14:textId="77777777" w:rsidTr="00FE4ACC">
        <w:trPr>
          <w:trHeight w:val="300"/>
        </w:trPr>
        <w:tc>
          <w:tcPr>
            <w:tcW w:w="3828" w:type="dxa"/>
            <w:noWrap/>
            <w:hideMark/>
          </w:tcPr>
          <w:p w14:paraId="2321A9E4"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fattening</w:t>
            </w:r>
          </w:p>
        </w:tc>
        <w:tc>
          <w:tcPr>
            <w:tcW w:w="5400" w:type="dxa"/>
          </w:tcPr>
          <w:p w14:paraId="5D7F5822" w14:textId="6E40752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fattening</w:t>
            </w:r>
          </w:p>
        </w:tc>
      </w:tr>
      <w:tr w:rsidR="000E7A33" w:rsidRPr="00634A56" w14:paraId="3CBB63D4" w14:textId="77777777" w:rsidTr="00FE4ACC">
        <w:trPr>
          <w:trHeight w:val="300"/>
        </w:trPr>
        <w:tc>
          <w:tcPr>
            <w:tcW w:w="3828" w:type="dxa"/>
            <w:noWrap/>
            <w:hideMark/>
          </w:tcPr>
          <w:p w14:paraId="3119F8B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w:t>
            </w:r>
          </w:p>
        </w:tc>
        <w:tc>
          <w:tcPr>
            <w:tcW w:w="5400" w:type="dxa"/>
          </w:tcPr>
          <w:p w14:paraId="4C679491" w14:textId="39DA47E2"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laying or reproduction</w:t>
            </w:r>
          </w:p>
        </w:tc>
      </w:tr>
      <w:tr w:rsidR="000E7A33" w:rsidRPr="00634A56" w14:paraId="79CC64CB" w14:textId="77777777" w:rsidTr="00FE4ACC">
        <w:trPr>
          <w:trHeight w:val="300"/>
        </w:trPr>
        <w:tc>
          <w:tcPr>
            <w:tcW w:w="3828" w:type="dxa"/>
            <w:noWrap/>
            <w:hideMark/>
          </w:tcPr>
          <w:p w14:paraId="7BF19E18"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breeding</w:t>
            </w:r>
          </w:p>
        </w:tc>
        <w:tc>
          <w:tcPr>
            <w:tcW w:w="5400" w:type="dxa"/>
          </w:tcPr>
          <w:p w14:paraId="7F4AF600" w14:textId="06047B4D"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 or reproduction</w:t>
            </w:r>
          </w:p>
        </w:tc>
      </w:tr>
      <w:tr w:rsidR="000E7A33" w:rsidRPr="00634A56" w14:paraId="06248E39" w14:textId="77777777" w:rsidTr="00FE4ACC">
        <w:trPr>
          <w:trHeight w:val="300"/>
        </w:trPr>
        <w:tc>
          <w:tcPr>
            <w:tcW w:w="3828" w:type="dxa"/>
            <w:noWrap/>
            <w:hideMark/>
          </w:tcPr>
          <w:p w14:paraId="3143B742"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w:t>
            </w:r>
          </w:p>
        </w:tc>
        <w:tc>
          <w:tcPr>
            <w:tcW w:w="5400" w:type="dxa"/>
          </w:tcPr>
          <w:p w14:paraId="0DDA2E08" w14:textId="74FAF669"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 or reproduction</w:t>
            </w:r>
          </w:p>
        </w:tc>
      </w:tr>
      <w:tr w:rsidR="000E7A33" w:rsidRPr="00634A56" w14:paraId="1C7FA332" w14:textId="77777777" w:rsidTr="00FE4ACC">
        <w:trPr>
          <w:trHeight w:val="300"/>
        </w:trPr>
        <w:tc>
          <w:tcPr>
            <w:tcW w:w="3828" w:type="dxa"/>
            <w:noWrap/>
            <w:hideMark/>
          </w:tcPr>
          <w:p w14:paraId="4370E5B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species for fattening</w:t>
            </w:r>
          </w:p>
        </w:tc>
        <w:tc>
          <w:tcPr>
            <w:tcW w:w="5400" w:type="dxa"/>
          </w:tcPr>
          <w:p w14:paraId="5D29827B" w14:textId="5ACC183F"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for fattening</w:t>
            </w:r>
          </w:p>
        </w:tc>
      </w:tr>
      <w:tr w:rsidR="000E7A33" w:rsidRPr="00634A56" w14:paraId="7D0E109F" w14:textId="77777777" w:rsidTr="00FE4ACC">
        <w:trPr>
          <w:trHeight w:val="300"/>
        </w:trPr>
        <w:tc>
          <w:tcPr>
            <w:tcW w:w="3828" w:type="dxa"/>
            <w:noWrap/>
            <w:hideMark/>
          </w:tcPr>
          <w:p w14:paraId="67A467F7"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species for laying</w:t>
            </w:r>
          </w:p>
        </w:tc>
        <w:tc>
          <w:tcPr>
            <w:tcW w:w="5400" w:type="dxa"/>
          </w:tcPr>
          <w:p w14:paraId="29354E6A" w14:textId="62CB1DB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Poultry reared for laying or reproduction</w:t>
            </w:r>
          </w:p>
        </w:tc>
      </w:tr>
      <w:tr w:rsidR="000E7A33" w:rsidRPr="00634A56" w14:paraId="454BCA8C" w14:textId="77777777" w:rsidTr="00FE4ACC">
        <w:trPr>
          <w:trHeight w:val="300"/>
        </w:trPr>
        <w:tc>
          <w:tcPr>
            <w:tcW w:w="3828" w:type="dxa"/>
            <w:noWrap/>
            <w:hideMark/>
          </w:tcPr>
          <w:p w14:paraId="1FA094FB"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Quails</w:t>
            </w:r>
          </w:p>
        </w:tc>
        <w:tc>
          <w:tcPr>
            <w:tcW w:w="5400" w:type="dxa"/>
          </w:tcPr>
          <w:p w14:paraId="6E802657" w14:textId="253F3CB0"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Minor poultry (quails)</w:t>
            </w:r>
          </w:p>
        </w:tc>
      </w:tr>
      <w:tr w:rsidR="000E7A33" w:rsidRPr="00634A56" w14:paraId="19A88A8A" w14:textId="77777777" w:rsidTr="00FE4ACC">
        <w:trPr>
          <w:trHeight w:val="300"/>
        </w:trPr>
        <w:tc>
          <w:tcPr>
            <w:tcW w:w="3828" w:type="dxa"/>
            <w:noWrap/>
            <w:hideMark/>
          </w:tcPr>
          <w:p w14:paraId="07A628EA"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Rabbits</w:t>
            </w:r>
          </w:p>
        </w:tc>
        <w:tc>
          <w:tcPr>
            <w:tcW w:w="5400" w:type="dxa"/>
          </w:tcPr>
          <w:p w14:paraId="0C7C5A80" w14:textId="0607EB8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Rabbits</w:t>
            </w:r>
          </w:p>
        </w:tc>
      </w:tr>
      <w:tr w:rsidR="000E7A33" w:rsidRPr="00634A56" w14:paraId="1991F603" w14:textId="77777777" w:rsidTr="00FE4ACC">
        <w:trPr>
          <w:trHeight w:val="300"/>
        </w:trPr>
        <w:tc>
          <w:tcPr>
            <w:tcW w:w="3828" w:type="dxa"/>
            <w:noWrap/>
            <w:hideMark/>
          </w:tcPr>
          <w:p w14:paraId="71D77FC9"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Rabbits for fattening</w:t>
            </w:r>
          </w:p>
        </w:tc>
        <w:tc>
          <w:tcPr>
            <w:tcW w:w="5400" w:type="dxa"/>
          </w:tcPr>
          <w:p w14:paraId="734E2FF0" w14:textId="78E4623A"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Growing rabbits</w:t>
            </w:r>
          </w:p>
        </w:tc>
      </w:tr>
      <w:tr w:rsidR="000E7A33" w:rsidRPr="00634A56" w14:paraId="1BC2C24B" w14:textId="77777777" w:rsidTr="00FE4ACC">
        <w:trPr>
          <w:trHeight w:val="300"/>
        </w:trPr>
        <w:tc>
          <w:tcPr>
            <w:tcW w:w="3828" w:type="dxa"/>
            <w:noWrap/>
            <w:hideMark/>
          </w:tcPr>
          <w:p w14:paraId="0F979341"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Reptiles</w:t>
            </w:r>
          </w:p>
        </w:tc>
        <w:tc>
          <w:tcPr>
            <w:tcW w:w="5400" w:type="dxa"/>
          </w:tcPr>
          <w:p w14:paraId="44F8E700" w14:textId="6C993B63"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Other food producing animals (reptiles) + Other pets (reptiles)</w:t>
            </w:r>
          </w:p>
        </w:tc>
      </w:tr>
      <w:tr w:rsidR="000E7A33" w:rsidRPr="00634A56" w14:paraId="6BD564E7" w14:textId="77777777" w:rsidTr="00FE4ACC">
        <w:trPr>
          <w:trHeight w:val="300"/>
        </w:trPr>
        <w:tc>
          <w:tcPr>
            <w:tcW w:w="3828" w:type="dxa"/>
            <w:noWrap/>
            <w:hideMark/>
          </w:tcPr>
          <w:p w14:paraId="19A4822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Rodents</w:t>
            </w:r>
          </w:p>
        </w:tc>
        <w:tc>
          <w:tcPr>
            <w:tcW w:w="5400" w:type="dxa"/>
          </w:tcPr>
          <w:p w14:paraId="5722C466" w14:textId="4D882998"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Other pets (rodents)</w:t>
            </w:r>
          </w:p>
        </w:tc>
      </w:tr>
      <w:tr w:rsidR="000E7A33" w:rsidRPr="00634A56" w14:paraId="60BB4BEF" w14:textId="77777777" w:rsidTr="00FE4ACC">
        <w:trPr>
          <w:trHeight w:val="300"/>
        </w:trPr>
        <w:tc>
          <w:tcPr>
            <w:tcW w:w="3828" w:type="dxa"/>
            <w:noWrap/>
            <w:hideMark/>
          </w:tcPr>
          <w:p w14:paraId="748CE8AD"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w:t>
            </w:r>
          </w:p>
        </w:tc>
        <w:tc>
          <w:tcPr>
            <w:tcW w:w="5400" w:type="dxa"/>
          </w:tcPr>
          <w:p w14:paraId="5CC7314D" w14:textId="7BB083F5"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w:t>
            </w:r>
          </w:p>
        </w:tc>
      </w:tr>
      <w:tr w:rsidR="000E7A33" w:rsidRPr="00634A56" w14:paraId="1D511911" w14:textId="77777777" w:rsidTr="00FE4ACC">
        <w:trPr>
          <w:trHeight w:val="300"/>
        </w:trPr>
        <w:tc>
          <w:tcPr>
            <w:tcW w:w="3828" w:type="dxa"/>
            <w:noWrap/>
            <w:hideMark/>
          </w:tcPr>
          <w:p w14:paraId="0C5CFE6C" w14:textId="77777777"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 for fattening</w:t>
            </w:r>
          </w:p>
        </w:tc>
        <w:tc>
          <w:tcPr>
            <w:tcW w:w="5400" w:type="dxa"/>
          </w:tcPr>
          <w:p w14:paraId="66992C9B" w14:textId="06E44CDE" w:rsidR="000E7A33" w:rsidRPr="00634A56" w:rsidRDefault="000E7A33"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Young ruminants for fattening + Ruminants for </w:t>
            </w:r>
            <w:r w:rsidR="00F41F2D" w:rsidRPr="00634A56">
              <w:rPr>
                <w:rFonts w:ascii="Times New Roman" w:eastAsia="Times New Roman" w:hAnsi="Times New Roman"/>
                <w:color w:val="000000"/>
                <w:lang w:val="en-IE"/>
              </w:rPr>
              <w:t>fattening</w:t>
            </w:r>
          </w:p>
        </w:tc>
      </w:tr>
      <w:tr w:rsidR="00C356D4" w:rsidRPr="00634A56" w14:paraId="3AD946F6" w14:textId="77777777" w:rsidTr="00FE4ACC">
        <w:trPr>
          <w:trHeight w:val="300"/>
        </w:trPr>
        <w:tc>
          <w:tcPr>
            <w:tcW w:w="3828" w:type="dxa"/>
            <w:noWrap/>
          </w:tcPr>
          <w:p w14:paraId="4711F039" w14:textId="143C001F"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lastRenderedPageBreak/>
              <w:t>Ruminants with a functional rumen</w:t>
            </w:r>
          </w:p>
        </w:tc>
        <w:tc>
          <w:tcPr>
            <w:tcW w:w="5400" w:type="dxa"/>
          </w:tcPr>
          <w:p w14:paraId="16399A18" w14:textId="7F658BF4"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 (with a functional rumen)</w:t>
            </w:r>
          </w:p>
        </w:tc>
      </w:tr>
      <w:tr w:rsidR="00C356D4" w:rsidRPr="00634A56" w14:paraId="6D4AF15B" w14:textId="77777777" w:rsidTr="00FE4ACC">
        <w:trPr>
          <w:trHeight w:val="300"/>
        </w:trPr>
        <w:tc>
          <w:tcPr>
            <w:tcW w:w="3828" w:type="dxa"/>
            <w:noWrap/>
          </w:tcPr>
          <w:p w14:paraId="2AF660AB" w14:textId="18854E4F"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 with a non-functional rumen</w:t>
            </w:r>
          </w:p>
        </w:tc>
        <w:tc>
          <w:tcPr>
            <w:tcW w:w="5400" w:type="dxa"/>
          </w:tcPr>
          <w:p w14:paraId="48E7523E" w14:textId="75B70F64"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Ruminants (with a non-functional rumen)</w:t>
            </w:r>
          </w:p>
        </w:tc>
      </w:tr>
      <w:tr w:rsidR="00C356D4" w:rsidRPr="00634A56" w14:paraId="5D2B8478" w14:textId="77777777" w:rsidTr="00FE4ACC">
        <w:trPr>
          <w:trHeight w:val="300"/>
        </w:trPr>
        <w:tc>
          <w:tcPr>
            <w:tcW w:w="3828" w:type="dxa"/>
            <w:noWrap/>
            <w:hideMark/>
          </w:tcPr>
          <w:p w14:paraId="4B3B6416"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Salmon</w:t>
            </w:r>
          </w:p>
        </w:tc>
        <w:tc>
          <w:tcPr>
            <w:tcW w:w="5400" w:type="dxa"/>
          </w:tcPr>
          <w:p w14:paraId="407B81B3" w14:textId="0AD663FF"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Salmonids (salmons)</w:t>
            </w:r>
          </w:p>
        </w:tc>
      </w:tr>
      <w:tr w:rsidR="00C356D4" w:rsidRPr="00634A56" w14:paraId="483FCE56" w14:textId="77777777" w:rsidTr="00FE4ACC">
        <w:trPr>
          <w:trHeight w:val="300"/>
        </w:trPr>
        <w:tc>
          <w:tcPr>
            <w:tcW w:w="3828" w:type="dxa"/>
            <w:noWrap/>
            <w:hideMark/>
          </w:tcPr>
          <w:p w14:paraId="6985E4A1"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Salmonids</w:t>
            </w:r>
          </w:p>
        </w:tc>
        <w:tc>
          <w:tcPr>
            <w:tcW w:w="5400" w:type="dxa"/>
          </w:tcPr>
          <w:p w14:paraId="50A0EA0D" w14:textId="5DC6DA11"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Salmonids</w:t>
            </w:r>
          </w:p>
        </w:tc>
      </w:tr>
      <w:tr w:rsidR="00C356D4" w:rsidRPr="00634A56" w14:paraId="0F97D3CF" w14:textId="77777777" w:rsidTr="00FE4ACC">
        <w:trPr>
          <w:trHeight w:val="300"/>
        </w:trPr>
        <w:tc>
          <w:tcPr>
            <w:tcW w:w="3828" w:type="dxa"/>
            <w:noWrap/>
            <w:hideMark/>
          </w:tcPr>
          <w:p w14:paraId="52DB9C5F"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Sheep</w:t>
            </w:r>
          </w:p>
        </w:tc>
        <w:tc>
          <w:tcPr>
            <w:tcW w:w="5400" w:type="dxa"/>
          </w:tcPr>
          <w:p w14:paraId="4E0ACE44" w14:textId="30A8B35D"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Sheep</w:t>
            </w:r>
          </w:p>
        </w:tc>
      </w:tr>
      <w:tr w:rsidR="00C356D4" w:rsidRPr="00634A56" w14:paraId="3174F3D9" w14:textId="77777777" w:rsidTr="00FE4ACC">
        <w:trPr>
          <w:trHeight w:val="300"/>
        </w:trPr>
        <w:tc>
          <w:tcPr>
            <w:tcW w:w="3828" w:type="dxa"/>
            <w:noWrap/>
            <w:hideMark/>
          </w:tcPr>
          <w:p w14:paraId="4EA55C27"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Sheep for fattening</w:t>
            </w:r>
          </w:p>
        </w:tc>
        <w:tc>
          <w:tcPr>
            <w:tcW w:w="5400" w:type="dxa"/>
          </w:tcPr>
          <w:p w14:paraId="38CD2799" w14:textId="52F5D3EC"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Sheep for fattening</w:t>
            </w:r>
          </w:p>
        </w:tc>
      </w:tr>
      <w:tr w:rsidR="00C356D4" w:rsidRPr="00634A56" w14:paraId="48884B90" w14:textId="77777777" w:rsidTr="00FE4ACC">
        <w:trPr>
          <w:trHeight w:val="300"/>
        </w:trPr>
        <w:tc>
          <w:tcPr>
            <w:tcW w:w="3828" w:type="dxa"/>
            <w:noWrap/>
            <w:hideMark/>
          </w:tcPr>
          <w:p w14:paraId="6EBB8872"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w:t>
            </w:r>
          </w:p>
        </w:tc>
        <w:tc>
          <w:tcPr>
            <w:tcW w:w="5400" w:type="dxa"/>
          </w:tcPr>
          <w:p w14:paraId="2B6E7B98" w14:textId="3BCFD61B"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w:t>
            </w:r>
          </w:p>
        </w:tc>
      </w:tr>
      <w:tr w:rsidR="00C356D4" w:rsidRPr="00634A56" w14:paraId="29DCB7BB" w14:textId="77777777" w:rsidTr="00FE4ACC">
        <w:trPr>
          <w:trHeight w:val="300"/>
        </w:trPr>
        <w:tc>
          <w:tcPr>
            <w:tcW w:w="3828" w:type="dxa"/>
            <w:noWrap/>
            <w:hideMark/>
          </w:tcPr>
          <w:p w14:paraId="2FC7A8E2"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for reproduction</w:t>
            </w:r>
          </w:p>
        </w:tc>
        <w:tc>
          <w:tcPr>
            <w:tcW w:w="5400" w:type="dxa"/>
          </w:tcPr>
          <w:p w14:paraId="19A6AA37" w14:textId="2F55ADB0"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w:t>
            </w:r>
          </w:p>
        </w:tc>
      </w:tr>
      <w:tr w:rsidR="00C356D4" w:rsidRPr="00634A56" w14:paraId="351D0072" w14:textId="77777777" w:rsidTr="00FE4ACC">
        <w:trPr>
          <w:trHeight w:val="300"/>
        </w:trPr>
        <w:tc>
          <w:tcPr>
            <w:tcW w:w="3828" w:type="dxa"/>
            <w:noWrap/>
            <w:hideMark/>
          </w:tcPr>
          <w:p w14:paraId="138139CF"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all Suidae species</w:t>
            </w:r>
          </w:p>
        </w:tc>
        <w:tc>
          <w:tcPr>
            <w:tcW w:w="5400" w:type="dxa"/>
          </w:tcPr>
          <w:p w14:paraId="5F936881" w14:textId="04F517A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of porcine species</w:t>
            </w:r>
          </w:p>
        </w:tc>
      </w:tr>
      <w:tr w:rsidR="00C356D4" w:rsidRPr="00634A56" w14:paraId="73976779" w14:textId="77777777" w:rsidTr="00FE4ACC">
        <w:trPr>
          <w:trHeight w:val="300"/>
        </w:trPr>
        <w:tc>
          <w:tcPr>
            <w:tcW w:w="3828" w:type="dxa"/>
            <w:noWrap/>
            <w:hideMark/>
          </w:tcPr>
          <w:p w14:paraId="34A6D840"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in order to have benefit in piglets</w:t>
            </w:r>
          </w:p>
        </w:tc>
        <w:tc>
          <w:tcPr>
            <w:tcW w:w="5400" w:type="dxa"/>
          </w:tcPr>
          <w:p w14:paraId="7FC2E9FC" w14:textId="4999058F"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Sows, in order to have benefit in piglets</w:t>
            </w:r>
          </w:p>
        </w:tc>
      </w:tr>
      <w:tr w:rsidR="00C356D4" w:rsidRPr="00634A56" w14:paraId="5CB6A78E" w14:textId="77777777" w:rsidTr="00FE4ACC">
        <w:trPr>
          <w:trHeight w:val="300"/>
        </w:trPr>
        <w:tc>
          <w:tcPr>
            <w:tcW w:w="3828" w:type="dxa"/>
            <w:noWrap/>
            <w:hideMark/>
          </w:tcPr>
          <w:p w14:paraId="126981C6"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piglets</w:t>
            </w:r>
          </w:p>
        </w:tc>
        <w:tc>
          <w:tcPr>
            <w:tcW w:w="5400" w:type="dxa"/>
          </w:tcPr>
          <w:p w14:paraId="74A4434C" w14:textId="0E771904"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piglets</w:t>
            </w:r>
          </w:p>
        </w:tc>
      </w:tr>
      <w:tr w:rsidR="00C356D4" w:rsidRPr="00634A56" w14:paraId="2E11B156" w14:textId="77777777" w:rsidTr="00FE4ACC">
        <w:trPr>
          <w:trHeight w:val="300"/>
        </w:trPr>
        <w:tc>
          <w:tcPr>
            <w:tcW w:w="3828" w:type="dxa"/>
            <w:noWrap/>
            <w:hideMark/>
          </w:tcPr>
          <w:p w14:paraId="6646D09E" w14:textId="5B910F7A"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Suckling piglets of all Suidae species </w:t>
            </w:r>
          </w:p>
        </w:tc>
        <w:tc>
          <w:tcPr>
            <w:tcW w:w="5400" w:type="dxa"/>
          </w:tcPr>
          <w:p w14:paraId="45BE3C07" w14:textId="0A076EAC"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piglets of porcine species</w:t>
            </w:r>
          </w:p>
        </w:tc>
      </w:tr>
      <w:tr w:rsidR="00C356D4" w:rsidRPr="00634A56" w14:paraId="007BE4C1" w14:textId="77777777" w:rsidTr="00FE4ACC">
        <w:trPr>
          <w:trHeight w:val="300"/>
        </w:trPr>
        <w:tc>
          <w:tcPr>
            <w:tcW w:w="3828" w:type="dxa"/>
            <w:noWrap/>
            <w:hideMark/>
          </w:tcPr>
          <w:p w14:paraId="77CCED15"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rabbits</w:t>
            </w:r>
          </w:p>
        </w:tc>
        <w:tc>
          <w:tcPr>
            <w:tcW w:w="5400" w:type="dxa"/>
          </w:tcPr>
          <w:p w14:paraId="0BB02B5A" w14:textId="5A2D6325"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Growing rabbits</w:t>
            </w:r>
          </w:p>
        </w:tc>
      </w:tr>
      <w:tr w:rsidR="00C356D4" w:rsidRPr="00634A56" w14:paraId="1990ED5C" w14:textId="77777777" w:rsidTr="00FE4ACC">
        <w:trPr>
          <w:trHeight w:val="300"/>
        </w:trPr>
        <w:tc>
          <w:tcPr>
            <w:tcW w:w="3828" w:type="dxa"/>
            <w:noWrap/>
            <w:hideMark/>
          </w:tcPr>
          <w:p w14:paraId="2C037769"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Suidae piglets</w:t>
            </w:r>
          </w:p>
        </w:tc>
        <w:tc>
          <w:tcPr>
            <w:tcW w:w="5400" w:type="dxa"/>
          </w:tcPr>
          <w:p w14:paraId="1C08D2EF" w14:textId="1A417828"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Suckling piglets of porcine species</w:t>
            </w:r>
          </w:p>
        </w:tc>
      </w:tr>
      <w:tr w:rsidR="00C356D4" w:rsidRPr="00634A56" w14:paraId="33B4471D" w14:textId="77777777" w:rsidTr="00FE4ACC">
        <w:trPr>
          <w:trHeight w:val="300"/>
        </w:trPr>
        <w:tc>
          <w:tcPr>
            <w:tcW w:w="3828" w:type="dxa"/>
            <w:noWrap/>
            <w:hideMark/>
          </w:tcPr>
          <w:p w14:paraId="67EEAC09"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Trout</w:t>
            </w:r>
          </w:p>
        </w:tc>
        <w:tc>
          <w:tcPr>
            <w:tcW w:w="5400" w:type="dxa"/>
          </w:tcPr>
          <w:p w14:paraId="4A4AD403" w14:textId="5CAB57B8"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Salmonids (trout)</w:t>
            </w:r>
          </w:p>
        </w:tc>
      </w:tr>
      <w:tr w:rsidR="00C356D4" w:rsidRPr="00634A56" w14:paraId="6409B5AF" w14:textId="77777777" w:rsidTr="00FE4ACC">
        <w:trPr>
          <w:trHeight w:val="300"/>
        </w:trPr>
        <w:tc>
          <w:tcPr>
            <w:tcW w:w="3828" w:type="dxa"/>
            <w:noWrap/>
            <w:hideMark/>
          </w:tcPr>
          <w:p w14:paraId="2618FD14"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w:t>
            </w:r>
          </w:p>
        </w:tc>
        <w:tc>
          <w:tcPr>
            <w:tcW w:w="5400" w:type="dxa"/>
          </w:tcPr>
          <w:p w14:paraId="27B19E11" w14:textId="345108BC"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w:t>
            </w:r>
          </w:p>
        </w:tc>
      </w:tr>
      <w:tr w:rsidR="00C356D4" w:rsidRPr="00634A56" w14:paraId="7237FB40" w14:textId="77777777" w:rsidTr="00FE4ACC">
        <w:trPr>
          <w:trHeight w:val="300"/>
        </w:trPr>
        <w:tc>
          <w:tcPr>
            <w:tcW w:w="3828" w:type="dxa"/>
            <w:noWrap/>
            <w:hideMark/>
          </w:tcPr>
          <w:p w14:paraId="638BEDAA"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 xml:space="preserve">Turkeys for fattening </w:t>
            </w:r>
          </w:p>
        </w:tc>
        <w:tc>
          <w:tcPr>
            <w:tcW w:w="5400" w:type="dxa"/>
          </w:tcPr>
          <w:p w14:paraId="0A296C9A" w14:textId="23C8D470"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 for fattening</w:t>
            </w:r>
          </w:p>
        </w:tc>
      </w:tr>
      <w:tr w:rsidR="00C356D4" w:rsidRPr="00634A56" w14:paraId="4E7A667A" w14:textId="77777777" w:rsidTr="00FE4ACC">
        <w:trPr>
          <w:trHeight w:val="300"/>
        </w:trPr>
        <w:tc>
          <w:tcPr>
            <w:tcW w:w="3828" w:type="dxa"/>
            <w:noWrap/>
            <w:hideMark/>
          </w:tcPr>
          <w:p w14:paraId="68AEC600"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 reared for breeding</w:t>
            </w:r>
          </w:p>
        </w:tc>
        <w:tc>
          <w:tcPr>
            <w:tcW w:w="5400" w:type="dxa"/>
          </w:tcPr>
          <w:p w14:paraId="13EEE2AB" w14:textId="6A8A92BE"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Turkeys reared for reproduction</w:t>
            </w:r>
          </w:p>
        </w:tc>
      </w:tr>
      <w:tr w:rsidR="00C356D4" w:rsidRPr="00634A56" w14:paraId="4BFA2453" w14:textId="77777777" w:rsidTr="00FE4ACC">
        <w:trPr>
          <w:trHeight w:val="300"/>
        </w:trPr>
        <w:tc>
          <w:tcPr>
            <w:tcW w:w="3828" w:type="dxa"/>
            <w:noWrap/>
            <w:hideMark/>
          </w:tcPr>
          <w:p w14:paraId="48BA448A"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minor porcine species</w:t>
            </w:r>
          </w:p>
        </w:tc>
        <w:tc>
          <w:tcPr>
            <w:tcW w:w="5400" w:type="dxa"/>
          </w:tcPr>
          <w:p w14:paraId="2CE44364" w14:textId="612C7CDB"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minor porcine species</w:t>
            </w:r>
          </w:p>
        </w:tc>
      </w:tr>
      <w:tr w:rsidR="00C356D4" w:rsidRPr="00634A56" w14:paraId="7E9DBD83" w14:textId="77777777" w:rsidTr="00FE4ACC">
        <w:trPr>
          <w:trHeight w:val="300"/>
        </w:trPr>
        <w:tc>
          <w:tcPr>
            <w:tcW w:w="3828" w:type="dxa"/>
            <w:noWrap/>
            <w:hideMark/>
          </w:tcPr>
          <w:p w14:paraId="56506B8D"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w:t>
            </w:r>
          </w:p>
        </w:tc>
        <w:tc>
          <w:tcPr>
            <w:tcW w:w="5400" w:type="dxa"/>
          </w:tcPr>
          <w:p w14:paraId="663AF389" w14:textId="02BEC4BD"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w:t>
            </w:r>
          </w:p>
        </w:tc>
      </w:tr>
      <w:tr w:rsidR="00C356D4" w:rsidRPr="00634A56" w14:paraId="5BBDAF17" w14:textId="77777777" w:rsidTr="00FE4ACC">
        <w:trPr>
          <w:trHeight w:val="300"/>
        </w:trPr>
        <w:tc>
          <w:tcPr>
            <w:tcW w:w="3828" w:type="dxa"/>
            <w:noWrap/>
            <w:hideMark/>
          </w:tcPr>
          <w:p w14:paraId="047C3644"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all Suidae</w:t>
            </w:r>
          </w:p>
        </w:tc>
        <w:tc>
          <w:tcPr>
            <w:tcW w:w="5400" w:type="dxa"/>
          </w:tcPr>
          <w:p w14:paraId="2C3A82EE" w14:textId="6B8E3EB4"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porcine species</w:t>
            </w:r>
          </w:p>
        </w:tc>
      </w:tr>
      <w:tr w:rsidR="00C356D4" w:rsidRPr="00634A56" w14:paraId="358181F2" w14:textId="77777777" w:rsidTr="00FE4ACC">
        <w:trPr>
          <w:trHeight w:val="300"/>
        </w:trPr>
        <w:tc>
          <w:tcPr>
            <w:tcW w:w="3828" w:type="dxa"/>
            <w:noWrap/>
            <w:hideMark/>
          </w:tcPr>
          <w:p w14:paraId="16F2DBE7"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minor porcine species</w:t>
            </w:r>
          </w:p>
        </w:tc>
        <w:tc>
          <w:tcPr>
            <w:tcW w:w="5400" w:type="dxa"/>
          </w:tcPr>
          <w:p w14:paraId="7DEAD886" w14:textId="4B087A80"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minor porcine species</w:t>
            </w:r>
          </w:p>
        </w:tc>
      </w:tr>
      <w:tr w:rsidR="00C356D4" w:rsidRPr="00634A56" w14:paraId="5ACC384D" w14:textId="77777777" w:rsidTr="00FE4ACC">
        <w:trPr>
          <w:trHeight w:val="300"/>
        </w:trPr>
        <w:tc>
          <w:tcPr>
            <w:tcW w:w="3828" w:type="dxa"/>
            <w:noWrap/>
            <w:hideMark/>
          </w:tcPr>
          <w:p w14:paraId="4462DEBB"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Suidae</w:t>
            </w:r>
          </w:p>
        </w:tc>
        <w:tc>
          <w:tcPr>
            <w:tcW w:w="5400" w:type="dxa"/>
          </w:tcPr>
          <w:p w14:paraId="20078028" w14:textId="197A2838"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porcine species</w:t>
            </w:r>
          </w:p>
        </w:tc>
      </w:tr>
      <w:tr w:rsidR="00C356D4" w:rsidRPr="00634A56" w14:paraId="07EC16AD" w14:textId="77777777" w:rsidTr="00FE4ACC">
        <w:trPr>
          <w:trHeight w:val="300"/>
        </w:trPr>
        <w:tc>
          <w:tcPr>
            <w:tcW w:w="3828" w:type="dxa"/>
            <w:noWrap/>
            <w:hideMark/>
          </w:tcPr>
          <w:p w14:paraId="6798BD88"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Suidae piglets</w:t>
            </w:r>
          </w:p>
        </w:tc>
        <w:tc>
          <w:tcPr>
            <w:tcW w:w="5400" w:type="dxa"/>
          </w:tcPr>
          <w:p w14:paraId="69AC0942" w14:textId="726A2FF0"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Weaned piglets of porcine species</w:t>
            </w:r>
          </w:p>
        </w:tc>
      </w:tr>
      <w:tr w:rsidR="00C356D4" w:rsidRPr="00993B78" w14:paraId="683E976A" w14:textId="77777777" w:rsidTr="00FE4ACC">
        <w:trPr>
          <w:trHeight w:val="300"/>
        </w:trPr>
        <w:tc>
          <w:tcPr>
            <w:tcW w:w="3828" w:type="dxa"/>
            <w:noWrap/>
            <w:hideMark/>
          </w:tcPr>
          <w:p w14:paraId="072E9B54" w14:textId="77777777" w:rsidR="00C356D4" w:rsidRPr="00634A56"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Zoo mammals</w:t>
            </w:r>
          </w:p>
        </w:tc>
        <w:tc>
          <w:tcPr>
            <w:tcW w:w="5400" w:type="dxa"/>
          </w:tcPr>
          <w:p w14:paraId="2209AD00" w14:textId="77777777" w:rsidR="00C356D4" w:rsidRPr="00FE4ACC" w:rsidRDefault="00C356D4" w:rsidP="00FE4ACC">
            <w:pPr>
              <w:spacing w:after="0" w:line="240" w:lineRule="auto"/>
              <w:rPr>
                <w:rFonts w:ascii="Times New Roman" w:eastAsia="Times New Roman" w:hAnsi="Times New Roman"/>
                <w:color w:val="000000"/>
                <w:lang w:val="en-IE"/>
              </w:rPr>
            </w:pPr>
            <w:r w:rsidRPr="00634A56">
              <w:rPr>
                <w:rFonts w:ascii="Times New Roman" w:eastAsia="Times New Roman" w:hAnsi="Times New Roman"/>
                <w:color w:val="000000"/>
                <w:lang w:val="en-IE"/>
              </w:rPr>
              <w:t>Other non-food producing animals (zoo mammals)</w:t>
            </w:r>
          </w:p>
        </w:tc>
      </w:tr>
    </w:tbl>
    <w:p w14:paraId="05541B2C" w14:textId="4AFE0043" w:rsidR="00E43F49" w:rsidRPr="00C748DE" w:rsidRDefault="00E43F49" w:rsidP="00717930">
      <w:pPr>
        <w:rPr>
          <w:rFonts w:ascii="Times New Roman" w:hAnsi="Times New Roman"/>
        </w:rPr>
      </w:pPr>
    </w:p>
    <w:sectPr w:rsidR="00E43F49" w:rsidRPr="00C748DE" w:rsidSect="009A6E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D7AA6" w14:textId="77777777" w:rsidR="004D46F5" w:rsidRDefault="004D46F5" w:rsidP="00EC5823">
      <w:pPr>
        <w:spacing w:after="0" w:line="240" w:lineRule="auto"/>
      </w:pPr>
      <w:r>
        <w:separator/>
      </w:r>
    </w:p>
  </w:endnote>
  <w:endnote w:type="continuationSeparator" w:id="0">
    <w:p w14:paraId="17D29AF1" w14:textId="77777777" w:rsidR="004D46F5" w:rsidRDefault="004D46F5" w:rsidP="00EC5823">
      <w:pPr>
        <w:spacing w:after="0" w:line="240" w:lineRule="auto"/>
      </w:pPr>
      <w:r>
        <w:continuationSeparator/>
      </w:r>
    </w:p>
  </w:endnote>
  <w:endnote w:type="continuationNotice" w:id="1">
    <w:p w14:paraId="54B0E91D" w14:textId="77777777" w:rsidR="004D46F5" w:rsidRDefault="004D46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743E" w14:textId="77777777" w:rsidR="000669A5" w:rsidRDefault="000669A5">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8009" w14:textId="2BD5B3EF" w:rsidR="000669A5" w:rsidRDefault="00EC5823" w:rsidP="000669A5">
    <w:pPr>
      <w:pStyle w:val="Sidefod"/>
      <w:jc w:val="center"/>
      <w:rPr>
        <w:noProof/>
      </w:rPr>
    </w:pPr>
    <w:r>
      <w:fldChar w:fldCharType="begin"/>
    </w:r>
    <w:r>
      <w:instrText xml:space="preserve"> PAGE   \* MERGEFORMAT </w:instrText>
    </w:r>
    <w:r>
      <w:fldChar w:fldCharType="separate"/>
    </w:r>
    <w:r w:rsidR="00B74EDA">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A7AE9" w14:textId="77777777" w:rsidR="000669A5" w:rsidRDefault="000669A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DA297" w14:textId="77777777" w:rsidR="004D46F5" w:rsidRDefault="004D46F5" w:rsidP="00EC5823">
      <w:pPr>
        <w:spacing w:after="0" w:line="240" w:lineRule="auto"/>
      </w:pPr>
      <w:r>
        <w:separator/>
      </w:r>
    </w:p>
  </w:footnote>
  <w:footnote w:type="continuationSeparator" w:id="0">
    <w:p w14:paraId="6A0E3321" w14:textId="77777777" w:rsidR="004D46F5" w:rsidRDefault="004D46F5" w:rsidP="00EC5823">
      <w:pPr>
        <w:spacing w:after="0" w:line="240" w:lineRule="auto"/>
      </w:pPr>
      <w:r>
        <w:continuationSeparator/>
      </w:r>
    </w:p>
  </w:footnote>
  <w:footnote w:type="continuationNotice" w:id="1">
    <w:p w14:paraId="670D4D16" w14:textId="77777777" w:rsidR="004D46F5" w:rsidRDefault="004D46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DE5E" w14:textId="77777777" w:rsidR="000669A5" w:rsidRDefault="000669A5">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E402" w14:textId="77777777" w:rsidR="000669A5" w:rsidRDefault="000669A5">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CC7C" w14:textId="77777777" w:rsidR="000669A5" w:rsidRDefault="000669A5">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40B4" w14:textId="537DF13C" w:rsidR="0037259B" w:rsidRDefault="00AC64E1">
    <w:pPr>
      <w:pStyle w:val="Brdtekst"/>
      <w:spacing w:line="14" w:lineRule="auto"/>
      <w:rPr>
        <w:sz w:val="20"/>
      </w:rPr>
    </w:pPr>
    <w:r>
      <w:rPr>
        <w:noProof/>
      </w:rPr>
      <mc:AlternateContent>
        <mc:Choice Requires="wps">
          <w:drawing>
            <wp:anchor distT="0" distB="0" distL="0" distR="0" simplePos="0" relativeHeight="251657728" behindDoc="1" locked="0" layoutInCell="1" allowOverlap="1" wp14:anchorId="4D83ABBA" wp14:editId="5BF7FBA6">
              <wp:simplePos x="0" y="0"/>
              <wp:positionH relativeFrom="page">
                <wp:posOffset>491490</wp:posOffset>
              </wp:positionH>
              <wp:positionV relativeFrom="page">
                <wp:posOffset>818515</wp:posOffset>
              </wp:positionV>
              <wp:extent cx="227330" cy="159385"/>
              <wp:effectExtent l="0" t="0" r="0" b="0"/>
              <wp:wrapNone/>
              <wp:docPr id="1" name="Tekstfel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330" cy="159385"/>
                      </a:xfrm>
                      <a:prstGeom prst="rect">
                        <a:avLst/>
                      </a:prstGeom>
                    </wps:spPr>
                    <wps:txbx>
                      <w:txbxContent>
                        <w:p w14:paraId="1C0FD1D6" w14:textId="77777777" w:rsidR="0037259B" w:rsidRDefault="0037259B">
                          <w:pPr>
                            <w:spacing w:before="12"/>
                            <w:ind w:left="20"/>
                            <w:rPr>
                              <w:b/>
                              <w:sz w:val="19"/>
                            </w:rPr>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4D83ABBA" id="_x0000_t202" coordsize="21600,21600" o:spt="202" path="m,l,21600r21600,l21600,xe">
              <v:stroke joinstyle="miter"/>
              <v:path gradientshapeok="t" o:connecttype="rect"/>
            </v:shapetype>
            <v:shape id="Tekstfelt 1" o:spid="_x0000_s1027" type="#_x0000_t202" style="position:absolute;margin-left:38.7pt;margin-top:64.45pt;width:17.9pt;height:12.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" filled="f" stroked="f">
              <v:textbox inset="0,0,0,0">
                <w:txbxContent>
                  <w:p w14:paraId="1C0FD1D6" w14:textId="77777777" w:rsidR="0037259B" w:rsidRDefault="0037259B">
                    <w:pPr>
                      <w:spacing w:before="12"/>
                      <w:ind w:left="20"/>
                      <w:rPr>
                        <w:b/>
                        <w:sz w:val="19"/>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405A"/>
    <w:multiLevelType w:val="hybridMultilevel"/>
    <w:tmpl w:val="44BC501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 w15:restartNumberingAfterBreak="0">
    <w:nsid w:val="0C2A460B"/>
    <w:multiLevelType w:val="hybridMultilevel"/>
    <w:tmpl w:val="4AC84E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A908D9"/>
    <w:multiLevelType w:val="hybridMultilevel"/>
    <w:tmpl w:val="31A88778"/>
    <w:lvl w:ilvl="0" w:tplc="A5843684">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15:restartNumberingAfterBreak="0">
    <w:nsid w:val="170B258A"/>
    <w:multiLevelType w:val="hybridMultilevel"/>
    <w:tmpl w:val="A5F660CC"/>
    <w:lvl w:ilvl="0" w:tplc="EE98009E">
      <w:start w:val="1"/>
      <w:numFmt w:val="decimal"/>
      <w:lvlText w:val="%1."/>
      <w:lvlJc w:val="left"/>
      <w:pPr>
        <w:ind w:left="720" w:hanging="360"/>
      </w:pPr>
    </w:lvl>
    <w:lvl w:ilvl="1" w:tplc="18A00A18">
      <w:start w:val="1"/>
      <w:numFmt w:val="decimal"/>
      <w:lvlText w:val="%2."/>
      <w:lvlJc w:val="left"/>
      <w:pPr>
        <w:ind w:left="720" w:hanging="360"/>
      </w:pPr>
    </w:lvl>
    <w:lvl w:ilvl="2" w:tplc="9D86CE6A">
      <w:start w:val="1"/>
      <w:numFmt w:val="decimal"/>
      <w:lvlText w:val="%3."/>
      <w:lvlJc w:val="left"/>
      <w:pPr>
        <w:ind w:left="720" w:hanging="360"/>
      </w:pPr>
    </w:lvl>
    <w:lvl w:ilvl="3" w:tplc="6950C048">
      <w:start w:val="1"/>
      <w:numFmt w:val="decimal"/>
      <w:lvlText w:val="%4."/>
      <w:lvlJc w:val="left"/>
      <w:pPr>
        <w:ind w:left="720" w:hanging="360"/>
      </w:pPr>
    </w:lvl>
    <w:lvl w:ilvl="4" w:tplc="0650A9D6">
      <w:start w:val="1"/>
      <w:numFmt w:val="decimal"/>
      <w:lvlText w:val="%5."/>
      <w:lvlJc w:val="left"/>
      <w:pPr>
        <w:ind w:left="720" w:hanging="360"/>
      </w:pPr>
    </w:lvl>
    <w:lvl w:ilvl="5" w:tplc="EE48BDC8">
      <w:start w:val="1"/>
      <w:numFmt w:val="decimal"/>
      <w:lvlText w:val="%6."/>
      <w:lvlJc w:val="left"/>
      <w:pPr>
        <w:ind w:left="720" w:hanging="360"/>
      </w:pPr>
    </w:lvl>
    <w:lvl w:ilvl="6" w:tplc="13C0EE72">
      <w:start w:val="1"/>
      <w:numFmt w:val="decimal"/>
      <w:lvlText w:val="%7."/>
      <w:lvlJc w:val="left"/>
      <w:pPr>
        <w:ind w:left="720" w:hanging="360"/>
      </w:pPr>
    </w:lvl>
    <w:lvl w:ilvl="7" w:tplc="092AFFD0">
      <w:start w:val="1"/>
      <w:numFmt w:val="decimal"/>
      <w:lvlText w:val="%8."/>
      <w:lvlJc w:val="left"/>
      <w:pPr>
        <w:ind w:left="720" w:hanging="360"/>
      </w:pPr>
    </w:lvl>
    <w:lvl w:ilvl="8" w:tplc="7540905E">
      <w:start w:val="1"/>
      <w:numFmt w:val="decimal"/>
      <w:lvlText w:val="%9."/>
      <w:lvlJc w:val="left"/>
      <w:pPr>
        <w:ind w:left="720" w:hanging="360"/>
      </w:pPr>
    </w:lvl>
  </w:abstractNum>
  <w:abstractNum w:abstractNumId="4" w15:restartNumberingAfterBreak="0">
    <w:nsid w:val="18035066"/>
    <w:multiLevelType w:val="hybridMultilevel"/>
    <w:tmpl w:val="446A1F14"/>
    <w:lvl w:ilvl="0" w:tplc="86A04C5A">
      <w:numFmt w:val="bullet"/>
      <w:lvlText w:val="□"/>
      <w:lvlJc w:val="left"/>
      <w:pPr>
        <w:ind w:left="1726" w:hanging="253"/>
      </w:pPr>
      <w:rPr>
        <w:rFonts w:ascii="Times New Roman" w:eastAsia="Times New Roman" w:hAnsi="Times New Roman" w:cs="Times New Roman" w:hint="default"/>
        <w:b w:val="0"/>
        <w:bCs w:val="0"/>
        <w:i w:val="0"/>
        <w:iCs w:val="0"/>
        <w:spacing w:val="0"/>
        <w:w w:val="100"/>
        <w:sz w:val="23"/>
        <w:szCs w:val="23"/>
        <w:lang w:val="en-US" w:eastAsia="en-US" w:bidi="ar-SA"/>
      </w:rPr>
    </w:lvl>
    <w:lvl w:ilvl="1" w:tplc="7A7410A8">
      <w:numFmt w:val="bullet"/>
      <w:lvlText w:val="•"/>
      <w:lvlJc w:val="left"/>
      <w:pPr>
        <w:ind w:left="2490" w:hanging="253"/>
      </w:pPr>
      <w:rPr>
        <w:rFonts w:hint="default"/>
        <w:lang w:val="en-US" w:eastAsia="en-US" w:bidi="ar-SA"/>
      </w:rPr>
    </w:lvl>
    <w:lvl w:ilvl="2" w:tplc="80C0E714">
      <w:numFmt w:val="bullet"/>
      <w:lvlText w:val="•"/>
      <w:lvlJc w:val="left"/>
      <w:pPr>
        <w:ind w:left="3261" w:hanging="253"/>
      </w:pPr>
      <w:rPr>
        <w:rFonts w:hint="default"/>
        <w:lang w:val="en-US" w:eastAsia="en-US" w:bidi="ar-SA"/>
      </w:rPr>
    </w:lvl>
    <w:lvl w:ilvl="3" w:tplc="85080B86">
      <w:numFmt w:val="bullet"/>
      <w:lvlText w:val="•"/>
      <w:lvlJc w:val="left"/>
      <w:pPr>
        <w:ind w:left="4031" w:hanging="253"/>
      </w:pPr>
      <w:rPr>
        <w:rFonts w:hint="default"/>
        <w:lang w:val="en-US" w:eastAsia="en-US" w:bidi="ar-SA"/>
      </w:rPr>
    </w:lvl>
    <w:lvl w:ilvl="4" w:tplc="930A8A6A">
      <w:numFmt w:val="bullet"/>
      <w:lvlText w:val="•"/>
      <w:lvlJc w:val="left"/>
      <w:pPr>
        <w:ind w:left="4802" w:hanging="253"/>
      </w:pPr>
      <w:rPr>
        <w:rFonts w:hint="default"/>
        <w:lang w:val="en-US" w:eastAsia="en-US" w:bidi="ar-SA"/>
      </w:rPr>
    </w:lvl>
    <w:lvl w:ilvl="5" w:tplc="69984D1A">
      <w:numFmt w:val="bullet"/>
      <w:lvlText w:val="•"/>
      <w:lvlJc w:val="left"/>
      <w:pPr>
        <w:ind w:left="5572" w:hanging="253"/>
      </w:pPr>
      <w:rPr>
        <w:rFonts w:hint="default"/>
        <w:lang w:val="en-US" w:eastAsia="en-US" w:bidi="ar-SA"/>
      </w:rPr>
    </w:lvl>
    <w:lvl w:ilvl="6" w:tplc="327046B6">
      <w:numFmt w:val="bullet"/>
      <w:lvlText w:val="•"/>
      <w:lvlJc w:val="left"/>
      <w:pPr>
        <w:ind w:left="6343" w:hanging="253"/>
      </w:pPr>
      <w:rPr>
        <w:rFonts w:hint="default"/>
        <w:lang w:val="en-US" w:eastAsia="en-US" w:bidi="ar-SA"/>
      </w:rPr>
    </w:lvl>
    <w:lvl w:ilvl="7" w:tplc="2FC60726">
      <w:numFmt w:val="bullet"/>
      <w:lvlText w:val="•"/>
      <w:lvlJc w:val="left"/>
      <w:pPr>
        <w:ind w:left="7113" w:hanging="253"/>
      </w:pPr>
      <w:rPr>
        <w:rFonts w:hint="default"/>
        <w:lang w:val="en-US" w:eastAsia="en-US" w:bidi="ar-SA"/>
      </w:rPr>
    </w:lvl>
    <w:lvl w:ilvl="8" w:tplc="76460112">
      <w:numFmt w:val="bullet"/>
      <w:lvlText w:val="•"/>
      <w:lvlJc w:val="left"/>
      <w:pPr>
        <w:ind w:left="7884" w:hanging="253"/>
      </w:pPr>
      <w:rPr>
        <w:rFonts w:hint="default"/>
        <w:lang w:val="en-US" w:eastAsia="en-US" w:bidi="ar-SA"/>
      </w:rPr>
    </w:lvl>
  </w:abstractNum>
  <w:abstractNum w:abstractNumId="5" w15:restartNumberingAfterBreak="0">
    <w:nsid w:val="18D37971"/>
    <w:multiLevelType w:val="hybridMultilevel"/>
    <w:tmpl w:val="5DCE18AA"/>
    <w:lvl w:ilvl="0" w:tplc="A5843684">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15:restartNumberingAfterBreak="0">
    <w:nsid w:val="1969119B"/>
    <w:multiLevelType w:val="hybridMultilevel"/>
    <w:tmpl w:val="4AC84E7A"/>
    <w:lvl w:ilvl="0" w:tplc="25DA6F76">
      <w:start w:val="1"/>
      <w:numFmt w:val="lowerLetter"/>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7" w15:restartNumberingAfterBreak="0">
    <w:nsid w:val="1B3C78B8"/>
    <w:multiLevelType w:val="multilevel"/>
    <w:tmpl w:val="54222014"/>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8" w15:restartNumberingAfterBreak="0">
    <w:nsid w:val="1E2B1FA7"/>
    <w:multiLevelType w:val="hybridMultilevel"/>
    <w:tmpl w:val="EED6059C"/>
    <w:lvl w:ilvl="0" w:tplc="7D8CDD7E">
      <w:start w:val="1"/>
      <w:numFmt w:val="decimal"/>
      <w:lvlText w:val="%1."/>
      <w:lvlJc w:val="left"/>
      <w:pPr>
        <w:ind w:left="720" w:hanging="360"/>
      </w:pPr>
    </w:lvl>
    <w:lvl w:ilvl="1" w:tplc="AD2E5BF6">
      <w:start w:val="1"/>
      <w:numFmt w:val="decimal"/>
      <w:lvlText w:val="%2."/>
      <w:lvlJc w:val="left"/>
      <w:pPr>
        <w:ind w:left="720" w:hanging="360"/>
      </w:pPr>
    </w:lvl>
    <w:lvl w:ilvl="2" w:tplc="76CCF0CA">
      <w:start w:val="1"/>
      <w:numFmt w:val="decimal"/>
      <w:lvlText w:val="%3."/>
      <w:lvlJc w:val="left"/>
      <w:pPr>
        <w:ind w:left="720" w:hanging="360"/>
      </w:pPr>
    </w:lvl>
    <w:lvl w:ilvl="3" w:tplc="2B5835CE">
      <w:start w:val="1"/>
      <w:numFmt w:val="decimal"/>
      <w:lvlText w:val="%4."/>
      <w:lvlJc w:val="left"/>
      <w:pPr>
        <w:ind w:left="720" w:hanging="360"/>
      </w:pPr>
    </w:lvl>
    <w:lvl w:ilvl="4" w:tplc="8FA2E754">
      <w:start w:val="1"/>
      <w:numFmt w:val="decimal"/>
      <w:lvlText w:val="%5."/>
      <w:lvlJc w:val="left"/>
      <w:pPr>
        <w:ind w:left="720" w:hanging="360"/>
      </w:pPr>
    </w:lvl>
    <w:lvl w:ilvl="5" w:tplc="0A3E3950">
      <w:start w:val="1"/>
      <w:numFmt w:val="decimal"/>
      <w:lvlText w:val="%6."/>
      <w:lvlJc w:val="left"/>
      <w:pPr>
        <w:ind w:left="720" w:hanging="360"/>
      </w:pPr>
    </w:lvl>
    <w:lvl w:ilvl="6" w:tplc="0318F66E">
      <w:start w:val="1"/>
      <w:numFmt w:val="decimal"/>
      <w:lvlText w:val="%7."/>
      <w:lvlJc w:val="left"/>
      <w:pPr>
        <w:ind w:left="720" w:hanging="360"/>
      </w:pPr>
    </w:lvl>
    <w:lvl w:ilvl="7" w:tplc="9E9EA4C8">
      <w:start w:val="1"/>
      <w:numFmt w:val="decimal"/>
      <w:lvlText w:val="%8."/>
      <w:lvlJc w:val="left"/>
      <w:pPr>
        <w:ind w:left="720" w:hanging="360"/>
      </w:pPr>
    </w:lvl>
    <w:lvl w:ilvl="8" w:tplc="221CF718">
      <w:start w:val="1"/>
      <w:numFmt w:val="decimal"/>
      <w:lvlText w:val="%9."/>
      <w:lvlJc w:val="left"/>
      <w:pPr>
        <w:ind w:left="720" w:hanging="360"/>
      </w:pPr>
    </w:lvl>
  </w:abstractNum>
  <w:abstractNum w:abstractNumId="9" w15:restartNumberingAfterBreak="0">
    <w:nsid w:val="1E320A1F"/>
    <w:multiLevelType w:val="hybridMultilevel"/>
    <w:tmpl w:val="CEF41B70"/>
    <w:lvl w:ilvl="0" w:tplc="A5843684">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F3E3518"/>
    <w:multiLevelType w:val="hybridMultilevel"/>
    <w:tmpl w:val="3140D87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261F24B6"/>
    <w:multiLevelType w:val="hybridMultilevel"/>
    <w:tmpl w:val="267A7E80"/>
    <w:lvl w:ilvl="0" w:tplc="5C6AC6C2">
      <w:start w:val="1"/>
      <w:numFmt w:val="decimal"/>
      <w:lvlText w:val="%1."/>
      <w:lvlJc w:val="left"/>
      <w:pPr>
        <w:ind w:left="1020" w:hanging="360"/>
      </w:pPr>
    </w:lvl>
    <w:lvl w:ilvl="1" w:tplc="743A55DE">
      <w:start w:val="1"/>
      <w:numFmt w:val="decimal"/>
      <w:lvlText w:val="%2."/>
      <w:lvlJc w:val="left"/>
      <w:pPr>
        <w:ind w:left="1020" w:hanging="360"/>
      </w:pPr>
    </w:lvl>
    <w:lvl w:ilvl="2" w:tplc="8074687A">
      <w:start w:val="1"/>
      <w:numFmt w:val="decimal"/>
      <w:lvlText w:val="%3."/>
      <w:lvlJc w:val="left"/>
      <w:pPr>
        <w:ind w:left="1020" w:hanging="360"/>
      </w:pPr>
    </w:lvl>
    <w:lvl w:ilvl="3" w:tplc="A302F7D2">
      <w:start w:val="1"/>
      <w:numFmt w:val="decimal"/>
      <w:lvlText w:val="%4."/>
      <w:lvlJc w:val="left"/>
      <w:pPr>
        <w:ind w:left="1020" w:hanging="360"/>
      </w:pPr>
    </w:lvl>
    <w:lvl w:ilvl="4" w:tplc="CEDC7B7E">
      <w:start w:val="1"/>
      <w:numFmt w:val="decimal"/>
      <w:lvlText w:val="%5."/>
      <w:lvlJc w:val="left"/>
      <w:pPr>
        <w:ind w:left="1020" w:hanging="360"/>
      </w:pPr>
    </w:lvl>
    <w:lvl w:ilvl="5" w:tplc="2C6CA700">
      <w:start w:val="1"/>
      <w:numFmt w:val="decimal"/>
      <w:lvlText w:val="%6."/>
      <w:lvlJc w:val="left"/>
      <w:pPr>
        <w:ind w:left="1020" w:hanging="360"/>
      </w:pPr>
    </w:lvl>
    <w:lvl w:ilvl="6" w:tplc="158AD0A4">
      <w:start w:val="1"/>
      <w:numFmt w:val="decimal"/>
      <w:lvlText w:val="%7."/>
      <w:lvlJc w:val="left"/>
      <w:pPr>
        <w:ind w:left="1020" w:hanging="360"/>
      </w:pPr>
    </w:lvl>
    <w:lvl w:ilvl="7" w:tplc="9F90C5B8">
      <w:start w:val="1"/>
      <w:numFmt w:val="decimal"/>
      <w:lvlText w:val="%8."/>
      <w:lvlJc w:val="left"/>
      <w:pPr>
        <w:ind w:left="1020" w:hanging="360"/>
      </w:pPr>
    </w:lvl>
    <w:lvl w:ilvl="8" w:tplc="A24A9912">
      <w:start w:val="1"/>
      <w:numFmt w:val="decimal"/>
      <w:lvlText w:val="%9."/>
      <w:lvlJc w:val="left"/>
      <w:pPr>
        <w:ind w:left="1020" w:hanging="360"/>
      </w:pPr>
    </w:lvl>
  </w:abstractNum>
  <w:abstractNum w:abstractNumId="12" w15:restartNumberingAfterBreak="0">
    <w:nsid w:val="27FA6BEE"/>
    <w:multiLevelType w:val="hybridMultilevel"/>
    <w:tmpl w:val="13EC92F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A2757FF"/>
    <w:multiLevelType w:val="hybridMultilevel"/>
    <w:tmpl w:val="CD54CC60"/>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lowerLetter"/>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B3D01F5"/>
    <w:multiLevelType w:val="hybridMultilevel"/>
    <w:tmpl w:val="86E2FAC6"/>
    <w:lvl w:ilvl="0" w:tplc="0A02350E">
      <w:start w:val="1"/>
      <w:numFmt w:val="decimal"/>
      <w:lvlText w:val="%1."/>
      <w:lvlJc w:val="left"/>
      <w:pPr>
        <w:ind w:left="1020" w:hanging="360"/>
      </w:pPr>
    </w:lvl>
    <w:lvl w:ilvl="1" w:tplc="CD2A61D6">
      <w:start w:val="1"/>
      <w:numFmt w:val="decimal"/>
      <w:lvlText w:val="%2."/>
      <w:lvlJc w:val="left"/>
      <w:pPr>
        <w:ind w:left="1020" w:hanging="360"/>
      </w:pPr>
    </w:lvl>
    <w:lvl w:ilvl="2" w:tplc="AC782D4E">
      <w:start w:val="1"/>
      <w:numFmt w:val="decimal"/>
      <w:lvlText w:val="%3."/>
      <w:lvlJc w:val="left"/>
      <w:pPr>
        <w:ind w:left="1020" w:hanging="360"/>
      </w:pPr>
    </w:lvl>
    <w:lvl w:ilvl="3" w:tplc="82186554">
      <w:start w:val="1"/>
      <w:numFmt w:val="decimal"/>
      <w:lvlText w:val="%4."/>
      <w:lvlJc w:val="left"/>
      <w:pPr>
        <w:ind w:left="1020" w:hanging="360"/>
      </w:pPr>
    </w:lvl>
    <w:lvl w:ilvl="4" w:tplc="A1445ABC">
      <w:start w:val="1"/>
      <w:numFmt w:val="decimal"/>
      <w:lvlText w:val="%5."/>
      <w:lvlJc w:val="left"/>
      <w:pPr>
        <w:ind w:left="1020" w:hanging="360"/>
      </w:pPr>
    </w:lvl>
    <w:lvl w:ilvl="5" w:tplc="6876F1A2">
      <w:start w:val="1"/>
      <w:numFmt w:val="decimal"/>
      <w:lvlText w:val="%6."/>
      <w:lvlJc w:val="left"/>
      <w:pPr>
        <w:ind w:left="1020" w:hanging="360"/>
      </w:pPr>
    </w:lvl>
    <w:lvl w:ilvl="6" w:tplc="5568F15A">
      <w:start w:val="1"/>
      <w:numFmt w:val="decimal"/>
      <w:lvlText w:val="%7."/>
      <w:lvlJc w:val="left"/>
      <w:pPr>
        <w:ind w:left="1020" w:hanging="360"/>
      </w:pPr>
    </w:lvl>
    <w:lvl w:ilvl="7" w:tplc="C8B69060">
      <w:start w:val="1"/>
      <w:numFmt w:val="decimal"/>
      <w:lvlText w:val="%8."/>
      <w:lvlJc w:val="left"/>
      <w:pPr>
        <w:ind w:left="1020" w:hanging="360"/>
      </w:pPr>
    </w:lvl>
    <w:lvl w:ilvl="8" w:tplc="47E8029E">
      <w:start w:val="1"/>
      <w:numFmt w:val="decimal"/>
      <w:lvlText w:val="%9."/>
      <w:lvlJc w:val="left"/>
      <w:pPr>
        <w:ind w:left="1020" w:hanging="360"/>
      </w:pPr>
    </w:lvl>
  </w:abstractNum>
  <w:abstractNum w:abstractNumId="15" w15:restartNumberingAfterBreak="0">
    <w:nsid w:val="2E13448E"/>
    <w:multiLevelType w:val="hybridMultilevel"/>
    <w:tmpl w:val="96EC5B8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15:restartNumberingAfterBreak="0">
    <w:nsid w:val="2E507074"/>
    <w:multiLevelType w:val="hybridMultilevel"/>
    <w:tmpl w:val="D1986D36"/>
    <w:lvl w:ilvl="0" w:tplc="A5843684">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2EC32A82"/>
    <w:multiLevelType w:val="hybridMultilevel"/>
    <w:tmpl w:val="D49AD39A"/>
    <w:lvl w:ilvl="0" w:tplc="636EEE16">
      <w:start w:val="1"/>
      <w:numFmt w:val="decimal"/>
      <w:lvlText w:val="%1."/>
      <w:lvlJc w:val="left"/>
      <w:pPr>
        <w:ind w:left="720" w:hanging="360"/>
      </w:pPr>
    </w:lvl>
    <w:lvl w:ilvl="1" w:tplc="4F5E4A80">
      <w:start w:val="1"/>
      <w:numFmt w:val="decimal"/>
      <w:lvlText w:val="%2."/>
      <w:lvlJc w:val="left"/>
      <w:pPr>
        <w:ind w:left="720" w:hanging="360"/>
      </w:pPr>
    </w:lvl>
    <w:lvl w:ilvl="2" w:tplc="8FA07DFE">
      <w:start w:val="1"/>
      <w:numFmt w:val="decimal"/>
      <w:lvlText w:val="%3."/>
      <w:lvlJc w:val="left"/>
      <w:pPr>
        <w:ind w:left="720" w:hanging="360"/>
      </w:pPr>
    </w:lvl>
    <w:lvl w:ilvl="3" w:tplc="14789A24">
      <w:start w:val="1"/>
      <w:numFmt w:val="decimal"/>
      <w:lvlText w:val="%4."/>
      <w:lvlJc w:val="left"/>
      <w:pPr>
        <w:ind w:left="720" w:hanging="360"/>
      </w:pPr>
    </w:lvl>
    <w:lvl w:ilvl="4" w:tplc="C9AC4D10">
      <w:start w:val="1"/>
      <w:numFmt w:val="decimal"/>
      <w:lvlText w:val="%5."/>
      <w:lvlJc w:val="left"/>
      <w:pPr>
        <w:ind w:left="720" w:hanging="360"/>
      </w:pPr>
    </w:lvl>
    <w:lvl w:ilvl="5" w:tplc="C7685ADE">
      <w:start w:val="1"/>
      <w:numFmt w:val="decimal"/>
      <w:lvlText w:val="%6."/>
      <w:lvlJc w:val="left"/>
      <w:pPr>
        <w:ind w:left="720" w:hanging="360"/>
      </w:pPr>
    </w:lvl>
    <w:lvl w:ilvl="6" w:tplc="6E04EE78">
      <w:start w:val="1"/>
      <w:numFmt w:val="decimal"/>
      <w:lvlText w:val="%7."/>
      <w:lvlJc w:val="left"/>
      <w:pPr>
        <w:ind w:left="720" w:hanging="360"/>
      </w:pPr>
    </w:lvl>
    <w:lvl w:ilvl="7" w:tplc="0F745748">
      <w:start w:val="1"/>
      <w:numFmt w:val="decimal"/>
      <w:lvlText w:val="%8."/>
      <w:lvlJc w:val="left"/>
      <w:pPr>
        <w:ind w:left="720" w:hanging="360"/>
      </w:pPr>
    </w:lvl>
    <w:lvl w:ilvl="8" w:tplc="018E1054">
      <w:start w:val="1"/>
      <w:numFmt w:val="decimal"/>
      <w:lvlText w:val="%9."/>
      <w:lvlJc w:val="left"/>
      <w:pPr>
        <w:ind w:left="720" w:hanging="360"/>
      </w:pPr>
    </w:lvl>
  </w:abstractNum>
  <w:abstractNum w:abstractNumId="18" w15:restartNumberingAfterBreak="0">
    <w:nsid w:val="2EDA0F1B"/>
    <w:multiLevelType w:val="hybridMultilevel"/>
    <w:tmpl w:val="6A04A106"/>
    <w:lvl w:ilvl="0" w:tplc="0EDC7562">
      <w:start w:val="1"/>
      <w:numFmt w:val="decimal"/>
      <w:lvlText w:val="%1."/>
      <w:lvlJc w:val="left"/>
      <w:pPr>
        <w:ind w:left="1020" w:hanging="360"/>
      </w:pPr>
    </w:lvl>
    <w:lvl w:ilvl="1" w:tplc="D1F095F6">
      <w:start w:val="1"/>
      <w:numFmt w:val="decimal"/>
      <w:lvlText w:val="%2."/>
      <w:lvlJc w:val="left"/>
      <w:pPr>
        <w:ind w:left="1020" w:hanging="360"/>
      </w:pPr>
    </w:lvl>
    <w:lvl w:ilvl="2" w:tplc="69B6E6F8">
      <w:start w:val="1"/>
      <w:numFmt w:val="decimal"/>
      <w:lvlText w:val="%3."/>
      <w:lvlJc w:val="left"/>
      <w:pPr>
        <w:ind w:left="1020" w:hanging="360"/>
      </w:pPr>
    </w:lvl>
    <w:lvl w:ilvl="3" w:tplc="3BBACC34">
      <w:start w:val="1"/>
      <w:numFmt w:val="decimal"/>
      <w:lvlText w:val="%4."/>
      <w:lvlJc w:val="left"/>
      <w:pPr>
        <w:ind w:left="1020" w:hanging="360"/>
      </w:pPr>
    </w:lvl>
    <w:lvl w:ilvl="4" w:tplc="97D2E094">
      <w:start w:val="1"/>
      <w:numFmt w:val="decimal"/>
      <w:lvlText w:val="%5."/>
      <w:lvlJc w:val="left"/>
      <w:pPr>
        <w:ind w:left="1020" w:hanging="360"/>
      </w:pPr>
    </w:lvl>
    <w:lvl w:ilvl="5" w:tplc="449A3FF4">
      <w:start w:val="1"/>
      <w:numFmt w:val="decimal"/>
      <w:lvlText w:val="%6."/>
      <w:lvlJc w:val="left"/>
      <w:pPr>
        <w:ind w:left="1020" w:hanging="360"/>
      </w:pPr>
    </w:lvl>
    <w:lvl w:ilvl="6" w:tplc="FAA065B6">
      <w:start w:val="1"/>
      <w:numFmt w:val="decimal"/>
      <w:lvlText w:val="%7."/>
      <w:lvlJc w:val="left"/>
      <w:pPr>
        <w:ind w:left="1020" w:hanging="360"/>
      </w:pPr>
    </w:lvl>
    <w:lvl w:ilvl="7" w:tplc="685057F2">
      <w:start w:val="1"/>
      <w:numFmt w:val="decimal"/>
      <w:lvlText w:val="%8."/>
      <w:lvlJc w:val="left"/>
      <w:pPr>
        <w:ind w:left="1020" w:hanging="360"/>
      </w:pPr>
    </w:lvl>
    <w:lvl w:ilvl="8" w:tplc="2FA426FA">
      <w:start w:val="1"/>
      <w:numFmt w:val="decimal"/>
      <w:lvlText w:val="%9."/>
      <w:lvlJc w:val="left"/>
      <w:pPr>
        <w:ind w:left="1020" w:hanging="360"/>
      </w:pPr>
    </w:lvl>
  </w:abstractNum>
  <w:abstractNum w:abstractNumId="19" w15:restartNumberingAfterBreak="0">
    <w:nsid w:val="300435C8"/>
    <w:multiLevelType w:val="hybridMultilevel"/>
    <w:tmpl w:val="0F044C24"/>
    <w:lvl w:ilvl="0" w:tplc="76B45B2C">
      <w:start w:val="1"/>
      <w:numFmt w:val="decimal"/>
      <w:lvlText w:val="%1."/>
      <w:lvlJc w:val="left"/>
      <w:pPr>
        <w:ind w:left="720" w:hanging="360"/>
      </w:pPr>
    </w:lvl>
    <w:lvl w:ilvl="1" w:tplc="07163146">
      <w:start w:val="1"/>
      <w:numFmt w:val="decimal"/>
      <w:lvlText w:val="%2."/>
      <w:lvlJc w:val="left"/>
      <w:pPr>
        <w:ind w:left="720" w:hanging="360"/>
      </w:pPr>
    </w:lvl>
    <w:lvl w:ilvl="2" w:tplc="9B3CD3A8">
      <w:start w:val="1"/>
      <w:numFmt w:val="decimal"/>
      <w:lvlText w:val="%3."/>
      <w:lvlJc w:val="left"/>
      <w:pPr>
        <w:ind w:left="720" w:hanging="360"/>
      </w:pPr>
    </w:lvl>
    <w:lvl w:ilvl="3" w:tplc="846CAF80">
      <w:start w:val="1"/>
      <w:numFmt w:val="decimal"/>
      <w:lvlText w:val="%4."/>
      <w:lvlJc w:val="left"/>
      <w:pPr>
        <w:ind w:left="720" w:hanging="360"/>
      </w:pPr>
    </w:lvl>
    <w:lvl w:ilvl="4" w:tplc="77B285A2">
      <w:start w:val="1"/>
      <w:numFmt w:val="decimal"/>
      <w:lvlText w:val="%5."/>
      <w:lvlJc w:val="left"/>
      <w:pPr>
        <w:ind w:left="720" w:hanging="360"/>
      </w:pPr>
    </w:lvl>
    <w:lvl w:ilvl="5" w:tplc="FC8416A4">
      <w:start w:val="1"/>
      <w:numFmt w:val="decimal"/>
      <w:lvlText w:val="%6."/>
      <w:lvlJc w:val="left"/>
      <w:pPr>
        <w:ind w:left="720" w:hanging="360"/>
      </w:pPr>
    </w:lvl>
    <w:lvl w:ilvl="6" w:tplc="15CA51D8">
      <w:start w:val="1"/>
      <w:numFmt w:val="decimal"/>
      <w:lvlText w:val="%7."/>
      <w:lvlJc w:val="left"/>
      <w:pPr>
        <w:ind w:left="720" w:hanging="360"/>
      </w:pPr>
    </w:lvl>
    <w:lvl w:ilvl="7" w:tplc="477A9F20">
      <w:start w:val="1"/>
      <w:numFmt w:val="decimal"/>
      <w:lvlText w:val="%8."/>
      <w:lvlJc w:val="left"/>
      <w:pPr>
        <w:ind w:left="720" w:hanging="360"/>
      </w:pPr>
    </w:lvl>
    <w:lvl w:ilvl="8" w:tplc="22FED5F8">
      <w:start w:val="1"/>
      <w:numFmt w:val="decimal"/>
      <w:lvlText w:val="%9."/>
      <w:lvlJc w:val="left"/>
      <w:pPr>
        <w:ind w:left="720" w:hanging="360"/>
      </w:pPr>
    </w:lvl>
  </w:abstractNum>
  <w:abstractNum w:abstractNumId="20" w15:restartNumberingAfterBreak="0">
    <w:nsid w:val="309B660C"/>
    <w:multiLevelType w:val="hybridMultilevel"/>
    <w:tmpl w:val="592A2CCC"/>
    <w:lvl w:ilvl="0" w:tplc="0DE686B8">
      <w:start w:val="1"/>
      <w:numFmt w:val="decimal"/>
      <w:lvlText w:val="%1."/>
      <w:lvlJc w:val="left"/>
      <w:pPr>
        <w:ind w:left="720" w:hanging="360"/>
      </w:pPr>
    </w:lvl>
    <w:lvl w:ilvl="1" w:tplc="DAF46C10">
      <w:start w:val="1"/>
      <w:numFmt w:val="decimal"/>
      <w:lvlText w:val="%2."/>
      <w:lvlJc w:val="left"/>
      <w:pPr>
        <w:ind w:left="720" w:hanging="360"/>
      </w:pPr>
    </w:lvl>
    <w:lvl w:ilvl="2" w:tplc="3BD81C5A">
      <w:start w:val="1"/>
      <w:numFmt w:val="decimal"/>
      <w:lvlText w:val="%3."/>
      <w:lvlJc w:val="left"/>
      <w:pPr>
        <w:ind w:left="720" w:hanging="360"/>
      </w:pPr>
    </w:lvl>
    <w:lvl w:ilvl="3" w:tplc="F99687A2">
      <w:start w:val="1"/>
      <w:numFmt w:val="decimal"/>
      <w:lvlText w:val="%4."/>
      <w:lvlJc w:val="left"/>
      <w:pPr>
        <w:ind w:left="720" w:hanging="360"/>
      </w:pPr>
    </w:lvl>
    <w:lvl w:ilvl="4" w:tplc="E57ED834">
      <w:start w:val="1"/>
      <w:numFmt w:val="decimal"/>
      <w:lvlText w:val="%5."/>
      <w:lvlJc w:val="left"/>
      <w:pPr>
        <w:ind w:left="720" w:hanging="360"/>
      </w:pPr>
    </w:lvl>
    <w:lvl w:ilvl="5" w:tplc="C9486AB0">
      <w:start w:val="1"/>
      <w:numFmt w:val="decimal"/>
      <w:lvlText w:val="%6."/>
      <w:lvlJc w:val="left"/>
      <w:pPr>
        <w:ind w:left="720" w:hanging="360"/>
      </w:pPr>
    </w:lvl>
    <w:lvl w:ilvl="6" w:tplc="53B0F0BA">
      <w:start w:val="1"/>
      <w:numFmt w:val="decimal"/>
      <w:lvlText w:val="%7."/>
      <w:lvlJc w:val="left"/>
      <w:pPr>
        <w:ind w:left="720" w:hanging="360"/>
      </w:pPr>
    </w:lvl>
    <w:lvl w:ilvl="7" w:tplc="9A1E090E">
      <w:start w:val="1"/>
      <w:numFmt w:val="decimal"/>
      <w:lvlText w:val="%8."/>
      <w:lvlJc w:val="left"/>
      <w:pPr>
        <w:ind w:left="720" w:hanging="360"/>
      </w:pPr>
    </w:lvl>
    <w:lvl w:ilvl="8" w:tplc="BA70F360">
      <w:start w:val="1"/>
      <w:numFmt w:val="decimal"/>
      <w:lvlText w:val="%9."/>
      <w:lvlJc w:val="left"/>
      <w:pPr>
        <w:ind w:left="720" w:hanging="360"/>
      </w:pPr>
    </w:lvl>
  </w:abstractNum>
  <w:abstractNum w:abstractNumId="21" w15:restartNumberingAfterBreak="0">
    <w:nsid w:val="31B763F7"/>
    <w:multiLevelType w:val="hybridMultilevel"/>
    <w:tmpl w:val="7DCEE5E6"/>
    <w:lvl w:ilvl="0" w:tplc="45F2E892">
      <w:start w:val="1"/>
      <w:numFmt w:val="decimal"/>
      <w:lvlText w:val="%1."/>
      <w:lvlJc w:val="left"/>
      <w:pPr>
        <w:ind w:left="720" w:hanging="360"/>
      </w:pPr>
    </w:lvl>
    <w:lvl w:ilvl="1" w:tplc="D2246A0A">
      <w:start w:val="1"/>
      <w:numFmt w:val="decimal"/>
      <w:lvlText w:val="%2."/>
      <w:lvlJc w:val="left"/>
      <w:pPr>
        <w:ind w:left="720" w:hanging="360"/>
      </w:pPr>
    </w:lvl>
    <w:lvl w:ilvl="2" w:tplc="8C02CD58">
      <w:start w:val="1"/>
      <w:numFmt w:val="decimal"/>
      <w:lvlText w:val="%3."/>
      <w:lvlJc w:val="left"/>
      <w:pPr>
        <w:ind w:left="720" w:hanging="360"/>
      </w:pPr>
    </w:lvl>
    <w:lvl w:ilvl="3" w:tplc="4D8EBF62">
      <w:start w:val="1"/>
      <w:numFmt w:val="decimal"/>
      <w:lvlText w:val="%4."/>
      <w:lvlJc w:val="left"/>
      <w:pPr>
        <w:ind w:left="720" w:hanging="360"/>
      </w:pPr>
    </w:lvl>
    <w:lvl w:ilvl="4" w:tplc="AE7A22A8">
      <w:start w:val="1"/>
      <w:numFmt w:val="decimal"/>
      <w:lvlText w:val="%5."/>
      <w:lvlJc w:val="left"/>
      <w:pPr>
        <w:ind w:left="720" w:hanging="360"/>
      </w:pPr>
    </w:lvl>
    <w:lvl w:ilvl="5" w:tplc="F4227EF6">
      <w:start w:val="1"/>
      <w:numFmt w:val="decimal"/>
      <w:lvlText w:val="%6."/>
      <w:lvlJc w:val="left"/>
      <w:pPr>
        <w:ind w:left="720" w:hanging="360"/>
      </w:pPr>
    </w:lvl>
    <w:lvl w:ilvl="6" w:tplc="3EBC0022">
      <w:start w:val="1"/>
      <w:numFmt w:val="decimal"/>
      <w:lvlText w:val="%7."/>
      <w:lvlJc w:val="left"/>
      <w:pPr>
        <w:ind w:left="720" w:hanging="360"/>
      </w:pPr>
    </w:lvl>
    <w:lvl w:ilvl="7" w:tplc="5FEA0546">
      <w:start w:val="1"/>
      <w:numFmt w:val="decimal"/>
      <w:lvlText w:val="%8."/>
      <w:lvlJc w:val="left"/>
      <w:pPr>
        <w:ind w:left="720" w:hanging="360"/>
      </w:pPr>
    </w:lvl>
    <w:lvl w:ilvl="8" w:tplc="CC0EB590">
      <w:start w:val="1"/>
      <w:numFmt w:val="decimal"/>
      <w:lvlText w:val="%9."/>
      <w:lvlJc w:val="left"/>
      <w:pPr>
        <w:ind w:left="720" w:hanging="360"/>
      </w:pPr>
    </w:lvl>
  </w:abstractNum>
  <w:abstractNum w:abstractNumId="22" w15:restartNumberingAfterBreak="0">
    <w:nsid w:val="32B6261E"/>
    <w:multiLevelType w:val="hybridMultilevel"/>
    <w:tmpl w:val="14CAE084"/>
    <w:lvl w:ilvl="0" w:tplc="A4026F82">
      <w:start w:val="1"/>
      <w:numFmt w:val="decimal"/>
      <w:lvlText w:val="%1."/>
      <w:lvlJc w:val="left"/>
      <w:pPr>
        <w:ind w:left="6" w:hanging="213"/>
      </w:pPr>
      <w:rPr>
        <w:rFonts w:ascii="Times New Roman" w:eastAsia="Times New Roman" w:hAnsi="Times New Roman" w:cs="Times New Roman" w:hint="default"/>
        <w:b/>
        <w:bCs/>
        <w:i w:val="0"/>
        <w:iCs w:val="0"/>
        <w:spacing w:val="0"/>
        <w:w w:val="99"/>
        <w:sz w:val="22"/>
        <w:szCs w:val="22"/>
        <w:lang w:val="en-US" w:eastAsia="en-US" w:bidi="ar-SA"/>
      </w:rPr>
    </w:lvl>
    <w:lvl w:ilvl="1" w:tplc="EBD04ABA">
      <w:numFmt w:val="bullet"/>
      <w:lvlText w:val="•"/>
      <w:lvlJc w:val="left"/>
      <w:pPr>
        <w:ind w:left="1384" w:hanging="213"/>
      </w:pPr>
      <w:rPr>
        <w:rFonts w:hint="default"/>
        <w:lang w:val="en-US" w:eastAsia="en-US" w:bidi="ar-SA"/>
      </w:rPr>
    </w:lvl>
    <w:lvl w:ilvl="2" w:tplc="44E8C830">
      <w:numFmt w:val="bullet"/>
      <w:lvlText w:val="•"/>
      <w:lvlJc w:val="left"/>
      <w:pPr>
        <w:ind w:left="2758" w:hanging="213"/>
      </w:pPr>
      <w:rPr>
        <w:rFonts w:hint="default"/>
        <w:lang w:val="en-US" w:eastAsia="en-US" w:bidi="ar-SA"/>
      </w:rPr>
    </w:lvl>
    <w:lvl w:ilvl="3" w:tplc="89B6A32E">
      <w:numFmt w:val="bullet"/>
      <w:lvlText w:val="•"/>
      <w:lvlJc w:val="left"/>
      <w:pPr>
        <w:ind w:left="4132" w:hanging="213"/>
      </w:pPr>
      <w:rPr>
        <w:rFonts w:hint="default"/>
        <w:lang w:val="en-US" w:eastAsia="en-US" w:bidi="ar-SA"/>
      </w:rPr>
    </w:lvl>
    <w:lvl w:ilvl="4" w:tplc="8EC0E722">
      <w:numFmt w:val="bullet"/>
      <w:lvlText w:val="•"/>
      <w:lvlJc w:val="left"/>
      <w:pPr>
        <w:ind w:left="5506" w:hanging="213"/>
      </w:pPr>
      <w:rPr>
        <w:rFonts w:hint="default"/>
        <w:lang w:val="en-US" w:eastAsia="en-US" w:bidi="ar-SA"/>
      </w:rPr>
    </w:lvl>
    <w:lvl w:ilvl="5" w:tplc="940AEBAA">
      <w:numFmt w:val="bullet"/>
      <w:lvlText w:val="•"/>
      <w:lvlJc w:val="left"/>
      <w:pPr>
        <w:ind w:left="6879" w:hanging="213"/>
      </w:pPr>
      <w:rPr>
        <w:rFonts w:hint="default"/>
        <w:lang w:val="en-US" w:eastAsia="en-US" w:bidi="ar-SA"/>
      </w:rPr>
    </w:lvl>
    <w:lvl w:ilvl="6" w:tplc="65E45BFC">
      <w:numFmt w:val="bullet"/>
      <w:lvlText w:val="•"/>
      <w:lvlJc w:val="left"/>
      <w:pPr>
        <w:ind w:left="8253" w:hanging="213"/>
      </w:pPr>
      <w:rPr>
        <w:rFonts w:hint="default"/>
        <w:lang w:val="en-US" w:eastAsia="en-US" w:bidi="ar-SA"/>
      </w:rPr>
    </w:lvl>
    <w:lvl w:ilvl="7" w:tplc="2DD4A5F4">
      <w:numFmt w:val="bullet"/>
      <w:lvlText w:val="•"/>
      <w:lvlJc w:val="left"/>
      <w:pPr>
        <w:ind w:left="9627" w:hanging="213"/>
      </w:pPr>
      <w:rPr>
        <w:rFonts w:hint="default"/>
        <w:lang w:val="en-US" w:eastAsia="en-US" w:bidi="ar-SA"/>
      </w:rPr>
    </w:lvl>
    <w:lvl w:ilvl="8" w:tplc="2202E9F8">
      <w:numFmt w:val="bullet"/>
      <w:lvlText w:val="•"/>
      <w:lvlJc w:val="left"/>
      <w:pPr>
        <w:ind w:left="11001" w:hanging="213"/>
      </w:pPr>
      <w:rPr>
        <w:rFonts w:hint="default"/>
        <w:lang w:val="en-US" w:eastAsia="en-US" w:bidi="ar-SA"/>
      </w:rPr>
    </w:lvl>
  </w:abstractNum>
  <w:abstractNum w:abstractNumId="23" w15:restartNumberingAfterBreak="0">
    <w:nsid w:val="35E311D6"/>
    <w:multiLevelType w:val="hybridMultilevel"/>
    <w:tmpl w:val="FAB0E282"/>
    <w:lvl w:ilvl="0" w:tplc="2758BE60">
      <w:start w:val="1"/>
      <w:numFmt w:val="decimal"/>
      <w:lvlText w:val="%1."/>
      <w:lvlJc w:val="left"/>
      <w:pPr>
        <w:ind w:left="1020" w:hanging="360"/>
      </w:pPr>
    </w:lvl>
    <w:lvl w:ilvl="1" w:tplc="F12498C4">
      <w:start w:val="1"/>
      <w:numFmt w:val="decimal"/>
      <w:lvlText w:val="%2."/>
      <w:lvlJc w:val="left"/>
      <w:pPr>
        <w:ind w:left="1020" w:hanging="360"/>
      </w:pPr>
    </w:lvl>
    <w:lvl w:ilvl="2" w:tplc="267A88EC">
      <w:start w:val="1"/>
      <w:numFmt w:val="decimal"/>
      <w:lvlText w:val="%3."/>
      <w:lvlJc w:val="left"/>
      <w:pPr>
        <w:ind w:left="1020" w:hanging="360"/>
      </w:pPr>
    </w:lvl>
    <w:lvl w:ilvl="3" w:tplc="34B454C4">
      <w:start w:val="1"/>
      <w:numFmt w:val="decimal"/>
      <w:lvlText w:val="%4."/>
      <w:lvlJc w:val="left"/>
      <w:pPr>
        <w:ind w:left="1020" w:hanging="360"/>
      </w:pPr>
    </w:lvl>
    <w:lvl w:ilvl="4" w:tplc="360A85A4">
      <w:start w:val="1"/>
      <w:numFmt w:val="decimal"/>
      <w:lvlText w:val="%5."/>
      <w:lvlJc w:val="left"/>
      <w:pPr>
        <w:ind w:left="1020" w:hanging="360"/>
      </w:pPr>
    </w:lvl>
    <w:lvl w:ilvl="5" w:tplc="5678A80E">
      <w:start w:val="1"/>
      <w:numFmt w:val="decimal"/>
      <w:lvlText w:val="%6."/>
      <w:lvlJc w:val="left"/>
      <w:pPr>
        <w:ind w:left="1020" w:hanging="360"/>
      </w:pPr>
    </w:lvl>
    <w:lvl w:ilvl="6" w:tplc="CE4E2DD2">
      <w:start w:val="1"/>
      <w:numFmt w:val="decimal"/>
      <w:lvlText w:val="%7."/>
      <w:lvlJc w:val="left"/>
      <w:pPr>
        <w:ind w:left="1020" w:hanging="360"/>
      </w:pPr>
    </w:lvl>
    <w:lvl w:ilvl="7" w:tplc="45A897F6">
      <w:start w:val="1"/>
      <w:numFmt w:val="decimal"/>
      <w:lvlText w:val="%8."/>
      <w:lvlJc w:val="left"/>
      <w:pPr>
        <w:ind w:left="1020" w:hanging="360"/>
      </w:pPr>
    </w:lvl>
    <w:lvl w:ilvl="8" w:tplc="57E20B6A">
      <w:start w:val="1"/>
      <w:numFmt w:val="decimal"/>
      <w:lvlText w:val="%9."/>
      <w:lvlJc w:val="left"/>
      <w:pPr>
        <w:ind w:left="1020" w:hanging="360"/>
      </w:pPr>
    </w:lvl>
  </w:abstractNum>
  <w:abstractNum w:abstractNumId="24" w15:restartNumberingAfterBreak="0">
    <w:nsid w:val="391F09B8"/>
    <w:multiLevelType w:val="hybridMultilevel"/>
    <w:tmpl w:val="CD54CC60"/>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lowerLetter"/>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9DF5B5B"/>
    <w:multiLevelType w:val="hybridMultilevel"/>
    <w:tmpl w:val="1700AE10"/>
    <w:lvl w:ilvl="0" w:tplc="14349052">
      <w:start w:val="1"/>
      <w:numFmt w:val="decimal"/>
      <w:lvlText w:val="%1."/>
      <w:lvlJc w:val="left"/>
      <w:pPr>
        <w:ind w:left="1020" w:hanging="360"/>
      </w:pPr>
    </w:lvl>
    <w:lvl w:ilvl="1" w:tplc="24203F9E">
      <w:start w:val="1"/>
      <w:numFmt w:val="decimal"/>
      <w:lvlText w:val="%2."/>
      <w:lvlJc w:val="left"/>
      <w:pPr>
        <w:ind w:left="1020" w:hanging="360"/>
      </w:pPr>
    </w:lvl>
    <w:lvl w:ilvl="2" w:tplc="125E0F58">
      <w:start w:val="1"/>
      <w:numFmt w:val="decimal"/>
      <w:lvlText w:val="%3."/>
      <w:lvlJc w:val="left"/>
      <w:pPr>
        <w:ind w:left="1020" w:hanging="360"/>
      </w:pPr>
    </w:lvl>
    <w:lvl w:ilvl="3" w:tplc="2106564C">
      <w:start w:val="1"/>
      <w:numFmt w:val="decimal"/>
      <w:lvlText w:val="%4."/>
      <w:lvlJc w:val="left"/>
      <w:pPr>
        <w:ind w:left="1020" w:hanging="360"/>
      </w:pPr>
    </w:lvl>
    <w:lvl w:ilvl="4" w:tplc="3D3C7DEE">
      <w:start w:val="1"/>
      <w:numFmt w:val="decimal"/>
      <w:lvlText w:val="%5."/>
      <w:lvlJc w:val="left"/>
      <w:pPr>
        <w:ind w:left="1020" w:hanging="360"/>
      </w:pPr>
    </w:lvl>
    <w:lvl w:ilvl="5" w:tplc="87C03366">
      <w:start w:val="1"/>
      <w:numFmt w:val="decimal"/>
      <w:lvlText w:val="%6."/>
      <w:lvlJc w:val="left"/>
      <w:pPr>
        <w:ind w:left="1020" w:hanging="360"/>
      </w:pPr>
    </w:lvl>
    <w:lvl w:ilvl="6" w:tplc="3AF05FE8">
      <w:start w:val="1"/>
      <w:numFmt w:val="decimal"/>
      <w:lvlText w:val="%7."/>
      <w:lvlJc w:val="left"/>
      <w:pPr>
        <w:ind w:left="1020" w:hanging="360"/>
      </w:pPr>
    </w:lvl>
    <w:lvl w:ilvl="7" w:tplc="BB1CCF9E">
      <w:start w:val="1"/>
      <w:numFmt w:val="decimal"/>
      <w:lvlText w:val="%8."/>
      <w:lvlJc w:val="left"/>
      <w:pPr>
        <w:ind w:left="1020" w:hanging="360"/>
      </w:pPr>
    </w:lvl>
    <w:lvl w:ilvl="8" w:tplc="7B807242">
      <w:start w:val="1"/>
      <w:numFmt w:val="decimal"/>
      <w:lvlText w:val="%9."/>
      <w:lvlJc w:val="left"/>
      <w:pPr>
        <w:ind w:left="1020" w:hanging="360"/>
      </w:pPr>
    </w:lvl>
  </w:abstractNum>
  <w:abstractNum w:abstractNumId="26" w15:restartNumberingAfterBreak="0">
    <w:nsid w:val="3BF15A0A"/>
    <w:multiLevelType w:val="hybridMultilevel"/>
    <w:tmpl w:val="E1948580"/>
    <w:lvl w:ilvl="0" w:tplc="26B42F3E">
      <w:start w:val="1"/>
      <w:numFmt w:val="decimal"/>
      <w:lvlText w:val="%1."/>
      <w:lvlJc w:val="left"/>
      <w:pPr>
        <w:ind w:left="720" w:hanging="360"/>
      </w:pPr>
    </w:lvl>
    <w:lvl w:ilvl="1" w:tplc="A7867482">
      <w:start w:val="1"/>
      <w:numFmt w:val="decimal"/>
      <w:lvlText w:val="%2."/>
      <w:lvlJc w:val="left"/>
      <w:pPr>
        <w:ind w:left="720" w:hanging="360"/>
      </w:pPr>
    </w:lvl>
    <w:lvl w:ilvl="2" w:tplc="40E0636A">
      <w:start w:val="1"/>
      <w:numFmt w:val="decimal"/>
      <w:lvlText w:val="%3."/>
      <w:lvlJc w:val="left"/>
      <w:pPr>
        <w:ind w:left="720" w:hanging="360"/>
      </w:pPr>
    </w:lvl>
    <w:lvl w:ilvl="3" w:tplc="5BCCFE6A">
      <w:start w:val="1"/>
      <w:numFmt w:val="decimal"/>
      <w:lvlText w:val="%4."/>
      <w:lvlJc w:val="left"/>
      <w:pPr>
        <w:ind w:left="720" w:hanging="360"/>
      </w:pPr>
    </w:lvl>
    <w:lvl w:ilvl="4" w:tplc="B10A7CA2">
      <w:start w:val="1"/>
      <w:numFmt w:val="decimal"/>
      <w:lvlText w:val="%5."/>
      <w:lvlJc w:val="left"/>
      <w:pPr>
        <w:ind w:left="720" w:hanging="360"/>
      </w:pPr>
    </w:lvl>
    <w:lvl w:ilvl="5" w:tplc="CD9085BC">
      <w:start w:val="1"/>
      <w:numFmt w:val="decimal"/>
      <w:lvlText w:val="%6."/>
      <w:lvlJc w:val="left"/>
      <w:pPr>
        <w:ind w:left="720" w:hanging="360"/>
      </w:pPr>
    </w:lvl>
    <w:lvl w:ilvl="6" w:tplc="DDFA3D52">
      <w:start w:val="1"/>
      <w:numFmt w:val="decimal"/>
      <w:lvlText w:val="%7."/>
      <w:lvlJc w:val="left"/>
      <w:pPr>
        <w:ind w:left="720" w:hanging="360"/>
      </w:pPr>
    </w:lvl>
    <w:lvl w:ilvl="7" w:tplc="05806820">
      <w:start w:val="1"/>
      <w:numFmt w:val="decimal"/>
      <w:lvlText w:val="%8."/>
      <w:lvlJc w:val="left"/>
      <w:pPr>
        <w:ind w:left="720" w:hanging="360"/>
      </w:pPr>
    </w:lvl>
    <w:lvl w:ilvl="8" w:tplc="18921836">
      <w:start w:val="1"/>
      <w:numFmt w:val="decimal"/>
      <w:lvlText w:val="%9."/>
      <w:lvlJc w:val="left"/>
      <w:pPr>
        <w:ind w:left="720" w:hanging="360"/>
      </w:pPr>
    </w:lvl>
  </w:abstractNum>
  <w:abstractNum w:abstractNumId="27" w15:restartNumberingAfterBreak="0">
    <w:nsid w:val="3CDA4459"/>
    <w:multiLevelType w:val="hybridMultilevel"/>
    <w:tmpl w:val="9320D1C0"/>
    <w:lvl w:ilvl="0" w:tplc="A5843684">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3D6E53AB"/>
    <w:multiLevelType w:val="hybridMultilevel"/>
    <w:tmpl w:val="0FD6CAA8"/>
    <w:lvl w:ilvl="0" w:tplc="18B41318">
      <w:start w:val="1"/>
      <w:numFmt w:val="decimal"/>
      <w:lvlText w:val="%1."/>
      <w:lvlJc w:val="left"/>
      <w:pPr>
        <w:ind w:left="1020" w:hanging="360"/>
      </w:pPr>
    </w:lvl>
    <w:lvl w:ilvl="1" w:tplc="DEDE6686">
      <w:start w:val="1"/>
      <w:numFmt w:val="decimal"/>
      <w:lvlText w:val="%2."/>
      <w:lvlJc w:val="left"/>
      <w:pPr>
        <w:ind w:left="1020" w:hanging="360"/>
      </w:pPr>
    </w:lvl>
    <w:lvl w:ilvl="2" w:tplc="BBA66734">
      <w:start w:val="1"/>
      <w:numFmt w:val="decimal"/>
      <w:lvlText w:val="%3."/>
      <w:lvlJc w:val="left"/>
      <w:pPr>
        <w:ind w:left="1020" w:hanging="360"/>
      </w:pPr>
    </w:lvl>
    <w:lvl w:ilvl="3" w:tplc="C770B6D2">
      <w:start w:val="1"/>
      <w:numFmt w:val="decimal"/>
      <w:lvlText w:val="%4."/>
      <w:lvlJc w:val="left"/>
      <w:pPr>
        <w:ind w:left="1020" w:hanging="360"/>
      </w:pPr>
    </w:lvl>
    <w:lvl w:ilvl="4" w:tplc="36A25CB6">
      <w:start w:val="1"/>
      <w:numFmt w:val="decimal"/>
      <w:lvlText w:val="%5."/>
      <w:lvlJc w:val="left"/>
      <w:pPr>
        <w:ind w:left="1020" w:hanging="360"/>
      </w:pPr>
    </w:lvl>
    <w:lvl w:ilvl="5" w:tplc="3A8EB0E8">
      <w:start w:val="1"/>
      <w:numFmt w:val="decimal"/>
      <w:lvlText w:val="%6."/>
      <w:lvlJc w:val="left"/>
      <w:pPr>
        <w:ind w:left="1020" w:hanging="360"/>
      </w:pPr>
    </w:lvl>
    <w:lvl w:ilvl="6" w:tplc="3ED61358">
      <w:start w:val="1"/>
      <w:numFmt w:val="decimal"/>
      <w:lvlText w:val="%7."/>
      <w:lvlJc w:val="left"/>
      <w:pPr>
        <w:ind w:left="1020" w:hanging="360"/>
      </w:pPr>
    </w:lvl>
    <w:lvl w:ilvl="7" w:tplc="63529FC6">
      <w:start w:val="1"/>
      <w:numFmt w:val="decimal"/>
      <w:lvlText w:val="%8."/>
      <w:lvlJc w:val="left"/>
      <w:pPr>
        <w:ind w:left="1020" w:hanging="360"/>
      </w:pPr>
    </w:lvl>
    <w:lvl w:ilvl="8" w:tplc="F63AA732">
      <w:start w:val="1"/>
      <w:numFmt w:val="decimal"/>
      <w:lvlText w:val="%9."/>
      <w:lvlJc w:val="left"/>
      <w:pPr>
        <w:ind w:left="1020" w:hanging="360"/>
      </w:pPr>
    </w:lvl>
  </w:abstractNum>
  <w:abstractNum w:abstractNumId="29" w15:restartNumberingAfterBreak="0">
    <w:nsid w:val="3DF2402E"/>
    <w:multiLevelType w:val="hybridMultilevel"/>
    <w:tmpl w:val="9AECD1BE"/>
    <w:lvl w:ilvl="0" w:tplc="A5843684">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0" w15:restartNumberingAfterBreak="0">
    <w:nsid w:val="48400A36"/>
    <w:multiLevelType w:val="hybridMultilevel"/>
    <w:tmpl w:val="4FAE513A"/>
    <w:lvl w:ilvl="0" w:tplc="A5843684">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1" w15:restartNumberingAfterBreak="0">
    <w:nsid w:val="48C870E4"/>
    <w:multiLevelType w:val="hybridMultilevel"/>
    <w:tmpl w:val="A668824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D1C6548"/>
    <w:multiLevelType w:val="hybridMultilevel"/>
    <w:tmpl w:val="8E3C212C"/>
    <w:lvl w:ilvl="0" w:tplc="DE620320">
      <w:start w:val="600"/>
      <w:numFmt w:val="bullet"/>
      <w:lvlText w:val="-"/>
      <w:lvlJc w:val="left"/>
      <w:pPr>
        <w:ind w:left="444" w:hanging="360"/>
      </w:pPr>
      <w:rPr>
        <w:rFonts w:ascii="Times New Roman" w:eastAsia="Calibri" w:hAnsi="Times New Roman" w:cs="Times New Roman" w:hint="default"/>
      </w:rPr>
    </w:lvl>
    <w:lvl w:ilvl="1" w:tplc="FFFFFFFF" w:tentative="1">
      <w:start w:val="1"/>
      <w:numFmt w:val="bullet"/>
      <w:lvlText w:val="o"/>
      <w:lvlJc w:val="left"/>
      <w:pPr>
        <w:ind w:left="1164" w:hanging="360"/>
      </w:pPr>
      <w:rPr>
        <w:rFonts w:ascii="Courier New" w:hAnsi="Courier New" w:cs="Courier New" w:hint="default"/>
      </w:rPr>
    </w:lvl>
    <w:lvl w:ilvl="2" w:tplc="FFFFFFFF" w:tentative="1">
      <w:start w:val="1"/>
      <w:numFmt w:val="bullet"/>
      <w:lvlText w:val=""/>
      <w:lvlJc w:val="left"/>
      <w:pPr>
        <w:ind w:left="1884" w:hanging="360"/>
      </w:pPr>
      <w:rPr>
        <w:rFonts w:ascii="Wingdings" w:hAnsi="Wingdings" w:hint="default"/>
      </w:rPr>
    </w:lvl>
    <w:lvl w:ilvl="3" w:tplc="FFFFFFFF" w:tentative="1">
      <w:start w:val="1"/>
      <w:numFmt w:val="bullet"/>
      <w:lvlText w:val=""/>
      <w:lvlJc w:val="left"/>
      <w:pPr>
        <w:ind w:left="2604" w:hanging="360"/>
      </w:pPr>
      <w:rPr>
        <w:rFonts w:ascii="Symbol" w:hAnsi="Symbol" w:hint="default"/>
      </w:rPr>
    </w:lvl>
    <w:lvl w:ilvl="4" w:tplc="FFFFFFFF" w:tentative="1">
      <w:start w:val="1"/>
      <w:numFmt w:val="bullet"/>
      <w:lvlText w:val="o"/>
      <w:lvlJc w:val="left"/>
      <w:pPr>
        <w:ind w:left="3324" w:hanging="360"/>
      </w:pPr>
      <w:rPr>
        <w:rFonts w:ascii="Courier New" w:hAnsi="Courier New" w:cs="Courier New" w:hint="default"/>
      </w:rPr>
    </w:lvl>
    <w:lvl w:ilvl="5" w:tplc="FFFFFFFF" w:tentative="1">
      <w:start w:val="1"/>
      <w:numFmt w:val="bullet"/>
      <w:lvlText w:val=""/>
      <w:lvlJc w:val="left"/>
      <w:pPr>
        <w:ind w:left="4044" w:hanging="360"/>
      </w:pPr>
      <w:rPr>
        <w:rFonts w:ascii="Wingdings" w:hAnsi="Wingdings" w:hint="default"/>
      </w:rPr>
    </w:lvl>
    <w:lvl w:ilvl="6" w:tplc="FFFFFFFF" w:tentative="1">
      <w:start w:val="1"/>
      <w:numFmt w:val="bullet"/>
      <w:lvlText w:val=""/>
      <w:lvlJc w:val="left"/>
      <w:pPr>
        <w:ind w:left="4764" w:hanging="360"/>
      </w:pPr>
      <w:rPr>
        <w:rFonts w:ascii="Symbol" w:hAnsi="Symbol" w:hint="default"/>
      </w:rPr>
    </w:lvl>
    <w:lvl w:ilvl="7" w:tplc="FFFFFFFF" w:tentative="1">
      <w:start w:val="1"/>
      <w:numFmt w:val="bullet"/>
      <w:lvlText w:val="o"/>
      <w:lvlJc w:val="left"/>
      <w:pPr>
        <w:ind w:left="5484" w:hanging="360"/>
      </w:pPr>
      <w:rPr>
        <w:rFonts w:ascii="Courier New" w:hAnsi="Courier New" w:cs="Courier New" w:hint="default"/>
      </w:rPr>
    </w:lvl>
    <w:lvl w:ilvl="8" w:tplc="FFFFFFFF" w:tentative="1">
      <w:start w:val="1"/>
      <w:numFmt w:val="bullet"/>
      <w:lvlText w:val=""/>
      <w:lvlJc w:val="left"/>
      <w:pPr>
        <w:ind w:left="6204" w:hanging="360"/>
      </w:pPr>
      <w:rPr>
        <w:rFonts w:ascii="Wingdings" w:hAnsi="Wingdings" w:hint="default"/>
      </w:rPr>
    </w:lvl>
  </w:abstractNum>
  <w:abstractNum w:abstractNumId="33" w15:restartNumberingAfterBreak="0">
    <w:nsid w:val="4E7F1B8A"/>
    <w:multiLevelType w:val="hybridMultilevel"/>
    <w:tmpl w:val="44BC5012"/>
    <w:lvl w:ilvl="0" w:tplc="FFFFFFFF">
      <w:start w:val="1"/>
      <w:numFmt w:val="lowerLetter"/>
      <w:lvlText w:val="(%1)"/>
      <w:lvlJc w:val="left"/>
      <w:pPr>
        <w:ind w:left="360" w:hanging="360"/>
      </w:pPr>
      <w:rPr>
        <w:rFonts w:hint="default"/>
      </w:rPr>
    </w:lvl>
    <w:lvl w:ilvl="1" w:tplc="18090019" w:tentative="1">
      <w:start w:val="1"/>
      <w:numFmt w:val="lowerLetter"/>
      <w:lvlText w:val="%2."/>
      <w:lvlJc w:val="left"/>
      <w:pPr>
        <w:ind w:left="360" w:hanging="360"/>
      </w:pPr>
    </w:lvl>
    <w:lvl w:ilvl="2" w:tplc="1809001B" w:tentative="1">
      <w:start w:val="1"/>
      <w:numFmt w:val="lowerRoman"/>
      <w:lvlText w:val="%3."/>
      <w:lvlJc w:val="right"/>
      <w:pPr>
        <w:ind w:left="1080" w:hanging="180"/>
      </w:pPr>
    </w:lvl>
    <w:lvl w:ilvl="3" w:tplc="1809000F" w:tentative="1">
      <w:start w:val="1"/>
      <w:numFmt w:val="decimal"/>
      <w:lvlText w:val="%4."/>
      <w:lvlJc w:val="left"/>
      <w:pPr>
        <w:ind w:left="1800" w:hanging="360"/>
      </w:pPr>
    </w:lvl>
    <w:lvl w:ilvl="4" w:tplc="18090019" w:tentative="1">
      <w:start w:val="1"/>
      <w:numFmt w:val="lowerLetter"/>
      <w:lvlText w:val="%5."/>
      <w:lvlJc w:val="left"/>
      <w:pPr>
        <w:ind w:left="2520" w:hanging="360"/>
      </w:pPr>
    </w:lvl>
    <w:lvl w:ilvl="5" w:tplc="1809001B" w:tentative="1">
      <w:start w:val="1"/>
      <w:numFmt w:val="lowerRoman"/>
      <w:lvlText w:val="%6."/>
      <w:lvlJc w:val="right"/>
      <w:pPr>
        <w:ind w:left="3240" w:hanging="180"/>
      </w:pPr>
    </w:lvl>
    <w:lvl w:ilvl="6" w:tplc="1809000F" w:tentative="1">
      <w:start w:val="1"/>
      <w:numFmt w:val="decimal"/>
      <w:lvlText w:val="%7."/>
      <w:lvlJc w:val="left"/>
      <w:pPr>
        <w:ind w:left="3960" w:hanging="360"/>
      </w:pPr>
    </w:lvl>
    <w:lvl w:ilvl="7" w:tplc="18090019" w:tentative="1">
      <w:start w:val="1"/>
      <w:numFmt w:val="lowerLetter"/>
      <w:lvlText w:val="%8."/>
      <w:lvlJc w:val="left"/>
      <w:pPr>
        <w:ind w:left="4680" w:hanging="360"/>
      </w:pPr>
    </w:lvl>
    <w:lvl w:ilvl="8" w:tplc="1809001B" w:tentative="1">
      <w:start w:val="1"/>
      <w:numFmt w:val="lowerRoman"/>
      <w:lvlText w:val="%9."/>
      <w:lvlJc w:val="right"/>
      <w:pPr>
        <w:ind w:left="5400" w:hanging="180"/>
      </w:pPr>
    </w:lvl>
  </w:abstractNum>
  <w:abstractNum w:abstractNumId="34" w15:restartNumberingAfterBreak="0">
    <w:nsid w:val="4F727CCE"/>
    <w:multiLevelType w:val="hybridMultilevel"/>
    <w:tmpl w:val="13EC92F2"/>
    <w:lvl w:ilvl="0" w:tplc="25DA6F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5" w15:restartNumberingAfterBreak="0">
    <w:nsid w:val="5195141B"/>
    <w:multiLevelType w:val="hybridMultilevel"/>
    <w:tmpl w:val="A668824E"/>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6" w15:restartNumberingAfterBreak="0">
    <w:nsid w:val="58492056"/>
    <w:multiLevelType w:val="hybridMultilevel"/>
    <w:tmpl w:val="14CAE084"/>
    <w:lvl w:ilvl="0" w:tplc="FFFFFFFF">
      <w:start w:val="1"/>
      <w:numFmt w:val="decimal"/>
      <w:lvlText w:val="%1."/>
      <w:lvlJc w:val="left"/>
      <w:pPr>
        <w:ind w:left="6" w:hanging="213"/>
      </w:pPr>
      <w:rPr>
        <w:rFonts w:ascii="Times New Roman" w:eastAsia="Times New Roman" w:hAnsi="Times New Roman" w:cs="Times New Roman" w:hint="default"/>
        <w:b/>
        <w:bCs/>
        <w:i w:val="0"/>
        <w:iCs w:val="0"/>
        <w:spacing w:val="0"/>
        <w:w w:val="99"/>
        <w:sz w:val="22"/>
        <w:szCs w:val="22"/>
        <w:lang w:val="en-US" w:eastAsia="en-US" w:bidi="ar-SA"/>
      </w:rPr>
    </w:lvl>
    <w:lvl w:ilvl="1" w:tplc="FFFFFFFF">
      <w:numFmt w:val="bullet"/>
      <w:lvlText w:val="•"/>
      <w:lvlJc w:val="left"/>
      <w:pPr>
        <w:ind w:left="1384" w:hanging="213"/>
      </w:pPr>
      <w:rPr>
        <w:rFonts w:hint="default"/>
        <w:lang w:val="en-US" w:eastAsia="en-US" w:bidi="ar-SA"/>
      </w:rPr>
    </w:lvl>
    <w:lvl w:ilvl="2" w:tplc="FFFFFFFF">
      <w:numFmt w:val="bullet"/>
      <w:lvlText w:val="•"/>
      <w:lvlJc w:val="left"/>
      <w:pPr>
        <w:ind w:left="2758" w:hanging="213"/>
      </w:pPr>
      <w:rPr>
        <w:rFonts w:hint="default"/>
        <w:lang w:val="en-US" w:eastAsia="en-US" w:bidi="ar-SA"/>
      </w:rPr>
    </w:lvl>
    <w:lvl w:ilvl="3" w:tplc="FFFFFFFF">
      <w:numFmt w:val="bullet"/>
      <w:lvlText w:val="•"/>
      <w:lvlJc w:val="left"/>
      <w:pPr>
        <w:ind w:left="4132" w:hanging="213"/>
      </w:pPr>
      <w:rPr>
        <w:rFonts w:hint="default"/>
        <w:lang w:val="en-US" w:eastAsia="en-US" w:bidi="ar-SA"/>
      </w:rPr>
    </w:lvl>
    <w:lvl w:ilvl="4" w:tplc="FFFFFFFF">
      <w:numFmt w:val="bullet"/>
      <w:lvlText w:val="•"/>
      <w:lvlJc w:val="left"/>
      <w:pPr>
        <w:ind w:left="5506" w:hanging="213"/>
      </w:pPr>
      <w:rPr>
        <w:rFonts w:hint="default"/>
        <w:lang w:val="en-US" w:eastAsia="en-US" w:bidi="ar-SA"/>
      </w:rPr>
    </w:lvl>
    <w:lvl w:ilvl="5" w:tplc="FFFFFFFF">
      <w:numFmt w:val="bullet"/>
      <w:lvlText w:val="•"/>
      <w:lvlJc w:val="left"/>
      <w:pPr>
        <w:ind w:left="6879" w:hanging="213"/>
      </w:pPr>
      <w:rPr>
        <w:rFonts w:hint="default"/>
        <w:lang w:val="en-US" w:eastAsia="en-US" w:bidi="ar-SA"/>
      </w:rPr>
    </w:lvl>
    <w:lvl w:ilvl="6" w:tplc="FFFFFFFF">
      <w:numFmt w:val="bullet"/>
      <w:lvlText w:val="•"/>
      <w:lvlJc w:val="left"/>
      <w:pPr>
        <w:ind w:left="8253" w:hanging="213"/>
      </w:pPr>
      <w:rPr>
        <w:rFonts w:hint="default"/>
        <w:lang w:val="en-US" w:eastAsia="en-US" w:bidi="ar-SA"/>
      </w:rPr>
    </w:lvl>
    <w:lvl w:ilvl="7" w:tplc="FFFFFFFF">
      <w:numFmt w:val="bullet"/>
      <w:lvlText w:val="•"/>
      <w:lvlJc w:val="left"/>
      <w:pPr>
        <w:ind w:left="9627" w:hanging="213"/>
      </w:pPr>
      <w:rPr>
        <w:rFonts w:hint="default"/>
        <w:lang w:val="en-US" w:eastAsia="en-US" w:bidi="ar-SA"/>
      </w:rPr>
    </w:lvl>
    <w:lvl w:ilvl="8" w:tplc="FFFFFFFF">
      <w:numFmt w:val="bullet"/>
      <w:lvlText w:val="•"/>
      <w:lvlJc w:val="left"/>
      <w:pPr>
        <w:ind w:left="11001" w:hanging="213"/>
      </w:pPr>
      <w:rPr>
        <w:rFonts w:hint="default"/>
        <w:lang w:val="en-US" w:eastAsia="en-US" w:bidi="ar-SA"/>
      </w:rPr>
    </w:lvl>
  </w:abstractNum>
  <w:abstractNum w:abstractNumId="37" w15:restartNumberingAfterBreak="0">
    <w:nsid w:val="5CD3464B"/>
    <w:multiLevelType w:val="hybridMultilevel"/>
    <w:tmpl w:val="C4D011E2"/>
    <w:lvl w:ilvl="0" w:tplc="6248C3EC">
      <w:start w:val="1"/>
      <w:numFmt w:val="decimal"/>
      <w:lvlText w:val="%1."/>
      <w:lvlJc w:val="left"/>
      <w:pPr>
        <w:ind w:left="1020" w:hanging="360"/>
      </w:pPr>
    </w:lvl>
    <w:lvl w:ilvl="1" w:tplc="D9064996">
      <w:start w:val="1"/>
      <w:numFmt w:val="decimal"/>
      <w:lvlText w:val="%2."/>
      <w:lvlJc w:val="left"/>
      <w:pPr>
        <w:ind w:left="1020" w:hanging="360"/>
      </w:pPr>
    </w:lvl>
    <w:lvl w:ilvl="2" w:tplc="60D09EEE">
      <w:start w:val="1"/>
      <w:numFmt w:val="decimal"/>
      <w:lvlText w:val="%3."/>
      <w:lvlJc w:val="left"/>
      <w:pPr>
        <w:ind w:left="1020" w:hanging="360"/>
      </w:pPr>
    </w:lvl>
    <w:lvl w:ilvl="3" w:tplc="AAF4D916">
      <w:start w:val="1"/>
      <w:numFmt w:val="decimal"/>
      <w:lvlText w:val="%4."/>
      <w:lvlJc w:val="left"/>
      <w:pPr>
        <w:ind w:left="1020" w:hanging="360"/>
      </w:pPr>
    </w:lvl>
    <w:lvl w:ilvl="4" w:tplc="CB5C1D62">
      <w:start w:val="1"/>
      <w:numFmt w:val="decimal"/>
      <w:lvlText w:val="%5."/>
      <w:lvlJc w:val="left"/>
      <w:pPr>
        <w:ind w:left="1020" w:hanging="360"/>
      </w:pPr>
    </w:lvl>
    <w:lvl w:ilvl="5" w:tplc="A5B23A9C">
      <w:start w:val="1"/>
      <w:numFmt w:val="decimal"/>
      <w:lvlText w:val="%6."/>
      <w:lvlJc w:val="left"/>
      <w:pPr>
        <w:ind w:left="1020" w:hanging="360"/>
      </w:pPr>
    </w:lvl>
    <w:lvl w:ilvl="6" w:tplc="DA1E46EE">
      <w:start w:val="1"/>
      <w:numFmt w:val="decimal"/>
      <w:lvlText w:val="%7."/>
      <w:lvlJc w:val="left"/>
      <w:pPr>
        <w:ind w:left="1020" w:hanging="360"/>
      </w:pPr>
    </w:lvl>
    <w:lvl w:ilvl="7" w:tplc="7094552E">
      <w:start w:val="1"/>
      <w:numFmt w:val="decimal"/>
      <w:lvlText w:val="%8."/>
      <w:lvlJc w:val="left"/>
      <w:pPr>
        <w:ind w:left="1020" w:hanging="360"/>
      </w:pPr>
    </w:lvl>
    <w:lvl w:ilvl="8" w:tplc="54CC926C">
      <w:start w:val="1"/>
      <w:numFmt w:val="decimal"/>
      <w:lvlText w:val="%9."/>
      <w:lvlJc w:val="left"/>
      <w:pPr>
        <w:ind w:left="1020" w:hanging="360"/>
      </w:pPr>
    </w:lvl>
  </w:abstractNum>
  <w:abstractNum w:abstractNumId="38" w15:restartNumberingAfterBreak="0">
    <w:nsid w:val="5DEE41DA"/>
    <w:multiLevelType w:val="hybridMultilevel"/>
    <w:tmpl w:val="3386FA54"/>
    <w:lvl w:ilvl="0" w:tplc="A5843684">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5F725310"/>
    <w:multiLevelType w:val="hybridMultilevel"/>
    <w:tmpl w:val="2FDA2206"/>
    <w:lvl w:ilvl="0" w:tplc="FC5E458A">
      <w:start w:val="2"/>
      <w:numFmt w:val="bullet"/>
      <w:lvlText w:val="—"/>
      <w:lvlJc w:val="left"/>
      <w:pPr>
        <w:ind w:left="1700" w:hanging="720"/>
      </w:pPr>
      <w:rPr>
        <w:rFonts w:ascii="Times New Roman" w:eastAsia="Calibri" w:hAnsi="Times New Roman" w:cs="Times New Roman" w:hint="default"/>
      </w:rPr>
    </w:lvl>
    <w:lvl w:ilvl="1" w:tplc="18090003" w:tentative="1">
      <w:start w:val="1"/>
      <w:numFmt w:val="bullet"/>
      <w:lvlText w:val="o"/>
      <w:lvlJc w:val="left"/>
      <w:pPr>
        <w:ind w:left="2060" w:hanging="360"/>
      </w:pPr>
      <w:rPr>
        <w:rFonts w:ascii="Courier New" w:hAnsi="Courier New" w:cs="Courier New" w:hint="default"/>
      </w:rPr>
    </w:lvl>
    <w:lvl w:ilvl="2" w:tplc="18090005">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40" w15:restartNumberingAfterBreak="0">
    <w:nsid w:val="61E60735"/>
    <w:multiLevelType w:val="hybridMultilevel"/>
    <w:tmpl w:val="4ACCC9C4"/>
    <w:lvl w:ilvl="0" w:tplc="04B29DAE">
      <w:start w:val="1"/>
      <w:numFmt w:val="decimal"/>
      <w:lvlText w:val="%1."/>
      <w:lvlJc w:val="left"/>
      <w:pPr>
        <w:ind w:left="1020" w:hanging="360"/>
      </w:pPr>
    </w:lvl>
    <w:lvl w:ilvl="1" w:tplc="A1F813C6">
      <w:start w:val="1"/>
      <w:numFmt w:val="decimal"/>
      <w:lvlText w:val="%2."/>
      <w:lvlJc w:val="left"/>
      <w:pPr>
        <w:ind w:left="1020" w:hanging="360"/>
      </w:pPr>
    </w:lvl>
    <w:lvl w:ilvl="2" w:tplc="F72E674A">
      <w:start w:val="1"/>
      <w:numFmt w:val="decimal"/>
      <w:lvlText w:val="%3."/>
      <w:lvlJc w:val="left"/>
      <w:pPr>
        <w:ind w:left="1020" w:hanging="360"/>
      </w:pPr>
    </w:lvl>
    <w:lvl w:ilvl="3" w:tplc="0F20AFB2">
      <w:start w:val="1"/>
      <w:numFmt w:val="decimal"/>
      <w:lvlText w:val="%4."/>
      <w:lvlJc w:val="left"/>
      <w:pPr>
        <w:ind w:left="1020" w:hanging="360"/>
      </w:pPr>
    </w:lvl>
    <w:lvl w:ilvl="4" w:tplc="EB7A65C2">
      <w:start w:val="1"/>
      <w:numFmt w:val="decimal"/>
      <w:lvlText w:val="%5."/>
      <w:lvlJc w:val="left"/>
      <w:pPr>
        <w:ind w:left="1020" w:hanging="360"/>
      </w:pPr>
    </w:lvl>
    <w:lvl w:ilvl="5" w:tplc="31281FCE">
      <w:start w:val="1"/>
      <w:numFmt w:val="decimal"/>
      <w:lvlText w:val="%6."/>
      <w:lvlJc w:val="left"/>
      <w:pPr>
        <w:ind w:left="1020" w:hanging="360"/>
      </w:pPr>
    </w:lvl>
    <w:lvl w:ilvl="6" w:tplc="8DE61EAA">
      <w:start w:val="1"/>
      <w:numFmt w:val="decimal"/>
      <w:lvlText w:val="%7."/>
      <w:lvlJc w:val="left"/>
      <w:pPr>
        <w:ind w:left="1020" w:hanging="360"/>
      </w:pPr>
    </w:lvl>
    <w:lvl w:ilvl="7" w:tplc="A19C8BAE">
      <w:start w:val="1"/>
      <w:numFmt w:val="decimal"/>
      <w:lvlText w:val="%8."/>
      <w:lvlJc w:val="left"/>
      <w:pPr>
        <w:ind w:left="1020" w:hanging="360"/>
      </w:pPr>
    </w:lvl>
    <w:lvl w:ilvl="8" w:tplc="16728EDE">
      <w:start w:val="1"/>
      <w:numFmt w:val="decimal"/>
      <w:lvlText w:val="%9."/>
      <w:lvlJc w:val="left"/>
      <w:pPr>
        <w:ind w:left="1020" w:hanging="360"/>
      </w:pPr>
    </w:lvl>
  </w:abstractNum>
  <w:abstractNum w:abstractNumId="41" w15:restartNumberingAfterBreak="0">
    <w:nsid w:val="6A29789B"/>
    <w:multiLevelType w:val="hybridMultilevel"/>
    <w:tmpl w:val="59AA2D7E"/>
    <w:lvl w:ilvl="0" w:tplc="AA7E599C">
      <w:start w:val="1"/>
      <w:numFmt w:val="decimal"/>
      <w:lvlText w:val="%1."/>
      <w:lvlJc w:val="left"/>
      <w:pPr>
        <w:ind w:left="1020" w:hanging="360"/>
      </w:pPr>
    </w:lvl>
    <w:lvl w:ilvl="1" w:tplc="0A608018">
      <w:start w:val="1"/>
      <w:numFmt w:val="decimal"/>
      <w:lvlText w:val="%2."/>
      <w:lvlJc w:val="left"/>
      <w:pPr>
        <w:ind w:left="1020" w:hanging="360"/>
      </w:pPr>
    </w:lvl>
    <w:lvl w:ilvl="2" w:tplc="986A9008">
      <w:start w:val="1"/>
      <w:numFmt w:val="decimal"/>
      <w:lvlText w:val="%3."/>
      <w:lvlJc w:val="left"/>
      <w:pPr>
        <w:ind w:left="1020" w:hanging="360"/>
      </w:pPr>
    </w:lvl>
    <w:lvl w:ilvl="3" w:tplc="ED9293E6">
      <w:start w:val="1"/>
      <w:numFmt w:val="decimal"/>
      <w:lvlText w:val="%4."/>
      <w:lvlJc w:val="left"/>
      <w:pPr>
        <w:ind w:left="1020" w:hanging="360"/>
      </w:pPr>
    </w:lvl>
    <w:lvl w:ilvl="4" w:tplc="6128B74A">
      <w:start w:val="1"/>
      <w:numFmt w:val="decimal"/>
      <w:lvlText w:val="%5."/>
      <w:lvlJc w:val="left"/>
      <w:pPr>
        <w:ind w:left="1020" w:hanging="360"/>
      </w:pPr>
    </w:lvl>
    <w:lvl w:ilvl="5" w:tplc="092C3D10">
      <w:start w:val="1"/>
      <w:numFmt w:val="decimal"/>
      <w:lvlText w:val="%6."/>
      <w:lvlJc w:val="left"/>
      <w:pPr>
        <w:ind w:left="1020" w:hanging="360"/>
      </w:pPr>
    </w:lvl>
    <w:lvl w:ilvl="6" w:tplc="E87A1FCA">
      <w:start w:val="1"/>
      <w:numFmt w:val="decimal"/>
      <w:lvlText w:val="%7."/>
      <w:lvlJc w:val="left"/>
      <w:pPr>
        <w:ind w:left="1020" w:hanging="360"/>
      </w:pPr>
    </w:lvl>
    <w:lvl w:ilvl="7" w:tplc="148A6CA0">
      <w:start w:val="1"/>
      <w:numFmt w:val="decimal"/>
      <w:lvlText w:val="%8."/>
      <w:lvlJc w:val="left"/>
      <w:pPr>
        <w:ind w:left="1020" w:hanging="360"/>
      </w:pPr>
    </w:lvl>
    <w:lvl w:ilvl="8" w:tplc="CB08ADA6">
      <w:start w:val="1"/>
      <w:numFmt w:val="decimal"/>
      <w:lvlText w:val="%9."/>
      <w:lvlJc w:val="left"/>
      <w:pPr>
        <w:ind w:left="1020" w:hanging="360"/>
      </w:pPr>
    </w:lvl>
  </w:abstractNum>
  <w:abstractNum w:abstractNumId="42" w15:restartNumberingAfterBreak="0">
    <w:nsid w:val="6FD03BB6"/>
    <w:multiLevelType w:val="hybridMultilevel"/>
    <w:tmpl w:val="AA8073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5341D2F"/>
    <w:multiLevelType w:val="hybridMultilevel"/>
    <w:tmpl w:val="4104A10E"/>
    <w:lvl w:ilvl="0" w:tplc="26E0D13C">
      <w:numFmt w:val="bullet"/>
      <w:lvlText w:val="-"/>
      <w:lvlJc w:val="left"/>
      <w:pPr>
        <w:ind w:left="720" w:hanging="360"/>
      </w:pPr>
      <w:rPr>
        <w:rFonts w:ascii="Calibri" w:eastAsia="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6F9102B"/>
    <w:multiLevelType w:val="hybridMultilevel"/>
    <w:tmpl w:val="D1D0A78C"/>
    <w:lvl w:ilvl="0" w:tplc="3F620A1C">
      <w:start w:val="1"/>
      <w:numFmt w:val="decimal"/>
      <w:lvlText w:val="%1."/>
      <w:lvlJc w:val="left"/>
      <w:pPr>
        <w:ind w:left="1020" w:hanging="360"/>
      </w:pPr>
    </w:lvl>
    <w:lvl w:ilvl="1" w:tplc="270C6B6C">
      <w:start w:val="1"/>
      <w:numFmt w:val="decimal"/>
      <w:lvlText w:val="%2."/>
      <w:lvlJc w:val="left"/>
      <w:pPr>
        <w:ind w:left="1020" w:hanging="360"/>
      </w:pPr>
    </w:lvl>
    <w:lvl w:ilvl="2" w:tplc="AE101DE8">
      <w:start w:val="1"/>
      <w:numFmt w:val="decimal"/>
      <w:lvlText w:val="%3."/>
      <w:lvlJc w:val="left"/>
      <w:pPr>
        <w:ind w:left="1020" w:hanging="360"/>
      </w:pPr>
    </w:lvl>
    <w:lvl w:ilvl="3" w:tplc="BD96A054">
      <w:start w:val="1"/>
      <w:numFmt w:val="decimal"/>
      <w:lvlText w:val="%4."/>
      <w:lvlJc w:val="left"/>
      <w:pPr>
        <w:ind w:left="1020" w:hanging="360"/>
      </w:pPr>
    </w:lvl>
    <w:lvl w:ilvl="4" w:tplc="2E528A22">
      <w:start w:val="1"/>
      <w:numFmt w:val="decimal"/>
      <w:lvlText w:val="%5."/>
      <w:lvlJc w:val="left"/>
      <w:pPr>
        <w:ind w:left="1020" w:hanging="360"/>
      </w:pPr>
    </w:lvl>
    <w:lvl w:ilvl="5" w:tplc="D7CA1D2C">
      <w:start w:val="1"/>
      <w:numFmt w:val="decimal"/>
      <w:lvlText w:val="%6."/>
      <w:lvlJc w:val="left"/>
      <w:pPr>
        <w:ind w:left="1020" w:hanging="360"/>
      </w:pPr>
    </w:lvl>
    <w:lvl w:ilvl="6" w:tplc="97C006C2">
      <w:start w:val="1"/>
      <w:numFmt w:val="decimal"/>
      <w:lvlText w:val="%7."/>
      <w:lvlJc w:val="left"/>
      <w:pPr>
        <w:ind w:left="1020" w:hanging="360"/>
      </w:pPr>
    </w:lvl>
    <w:lvl w:ilvl="7" w:tplc="C122CBE8">
      <w:start w:val="1"/>
      <w:numFmt w:val="decimal"/>
      <w:lvlText w:val="%8."/>
      <w:lvlJc w:val="left"/>
      <w:pPr>
        <w:ind w:left="1020" w:hanging="360"/>
      </w:pPr>
    </w:lvl>
    <w:lvl w:ilvl="8" w:tplc="2DF8F0F6">
      <w:start w:val="1"/>
      <w:numFmt w:val="decimal"/>
      <w:lvlText w:val="%9."/>
      <w:lvlJc w:val="left"/>
      <w:pPr>
        <w:ind w:left="1020" w:hanging="360"/>
      </w:pPr>
    </w:lvl>
  </w:abstractNum>
  <w:abstractNum w:abstractNumId="45" w15:restartNumberingAfterBreak="0">
    <w:nsid w:val="7724727B"/>
    <w:multiLevelType w:val="hybridMultilevel"/>
    <w:tmpl w:val="444C6E06"/>
    <w:lvl w:ilvl="0" w:tplc="7A9AD960">
      <w:start w:val="1"/>
      <w:numFmt w:val="decimal"/>
      <w:lvlText w:val="%1."/>
      <w:lvlJc w:val="left"/>
      <w:pPr>
        <w:ind w:left="1020" w:hanging="360"/>
      </w:pPr>
    </w:lvl>
    <w:lvl w:ilvl="1" w:tplc="B276DC5E">
      <w:start w:val="1"/>
      <w:numFmt w:val="decimal"/>
      <w:lvlText w:val="%2."/>
      <w:lvlJc w:val="left"/>
      <w:pPr>
        <w:ind w:left="1020" w:hanging="360"/>
      </w:pPr>
    </w:lvl>
    <w:lvl w:ilvl="2" w:tplc="A55C4E54">
      <w:start w:val="1"/>
      <w:numFmt w:val="decimal"/>
      <w:lvlText w:val="%3."/>
      <w:lvlJc w:val="left"/>
      <w:pPr>
        <w:ind w:left="1020" w:hanging="360"/>
      </w:pPr>
    </w:lvl>
    <w:lvl w:ilvl="3" w:tplc="3F96DB58">
      <w:start w:val="1"/>
      <w:numFmt w:val="decimal"/>
      <w:lvlText w:val="%4."/>
      <w:lvlJc w:val="left"/>
      <w:pPr>
        <w:ind w:left="1020" w:hanging="360"/>
      </w:pPr>
    </w:lvl>
    <w:lvl w:ilvl="4" w:tplc="725A69C8">
      <w:start w:val="1"/>
      <w:numFmt w:val="decimal"/>
      <w:lvlText w:val="%5."/>
      <w:lvlJc w:val="left"/>
      <w:pPr>
        <w:ind w:left="1020" w:hanging="360"/>
      </w:pPr>
    </w:lvl>
    <w:lvl w:ilvl="5" w:tplc="AF70E59A">
      <w:start w:val="1"/>
      <w:numFmt w:val="decimal"/>
      <w:lvlText w:val="%6."/>
      <w:lvlJc w:val="left"/>
      <w:pPr>
        <w:ind w:left="1020" w:hanging="360"/>
      </w:pPr>
    </w:lvl>
    <w:lvl w:ilvl="6" w:tplc="DE921512">
      <w:start w:val="1"/>
      <w:numFmt w:val="decimal"/>
      <w:lvlText w:val="%7."/>
      <w:lvlJc w:val="left"/>
      <w:pPr>
        <w:ind w:left="1020" w:hanging="360"/>
      </w:pPr>
    </w:lvl>
    <w:lvl w:ilvl="7" w:tplc="DA9AFF92">
      <w:start w:val="1"/>
      <w:numFmt w:val="decimal"/>
      <w:lvlText w:val="%8."/>
      <w:lvlJc w:val="left"/>
      <w:pPr>
        <w:ind w:left="1020" w:hanging="360"/>
      </w:pPr>
    </w:lvl>
    <w:lvl w:ilvl="8" w:tplc="39D881EA">
      <w:start w:val="1"/>
      <w:numFmt w:val="decimal"/>
      <w:lvlText w:val="%9."/>
      <w:lvlJc w:val="left"/>
      <w:pPr>
        <w:ind w:left="1020" w:hanging="360"/>
      </w:pPr>
    </w:lvl>
  </w:abstractNum>
  <w:abstractNum w:abstractNumId="46" w15:restartNumberingAfterBreak="0">
    <w:nsid w:val="78C606B0"/>
    <w:multiLevelType w:val="hybridMultilevel"/>
    <w:tmpl w:val="6A62B058"/>
    <w:lvl w:ilvl="0" w:tplc="C6CAAE58">
      <w:start w:val="1"/>
      <w:numFmt w:val="decimal"/>
      <w:lvlText w:val="%1."/>
      <w:lvlJc w:val="left"/>
      <w:pPr>
        <w:ind w:left="1020" w:hanging="360"/>
      </w:pPr>
    </w:lvl>
    <w:lvl w:ilvl="1" w:tplc="1AE8A2FE">
      <w:start w:val="1"/>
      <w:numFmt w:val="decimal"/>
      <w:lvlText w:val="%2."/>
      <w:lvlJc w:val="left"/>
      <w:pPr>
        <w:ind w:left="1020" w:hanging="360"/>
      </w:pPr>
    </w:lvl>
    <w:lvl w:ilvl="2" w:tplc="619C2554">
      <w:start w:val="1"/>
      <w:numFmt w:val="decimal"/>
      <w:lvlText w:val="%3."/>
      <w:lvlJc w:val="left"/>
      <w:pPr>
        <w:ind w:left="1020" w:hanging="360"/>
      </w:pPr>
    </w:lvl>
    <w:lvl w:ilvl="3" w:tplc="6178964C">
      <w:start w:val="1"/>
      <w:numFmt w:val="decimal"/>
      <w:lvlText w:val="%4."/>
      <w:lvlJc w:val="left"/>
      <w:pPr>
        <w:ind w:left="1020" w:hanging="360"/>
      </w:pPr>
    </w:lvl>
    <w:lvl w:ilvl="4" w:tplc="48008AB0">
      <w:start w:val="1"/>
      <w:numFmt w:val="decimal"/>
      <w:lvlText w:val="%5."/>
      <w:lvlJc w:val="left"/>
      <w:pPr>
        <w:ind w:left="1020" w:hanging="360"/>
      </w:pPr>
    </w:lvl>
    <w:lvl w:ilvl="5" w:tplc="29CA942A">
      <w:start w:val="1"/>
      <w:numFmt w:val="decimal"/>
      <w:lvlText w:val="%6."/>
      <w:lvlJc w:val="left"/>
      <w:pPr>
        <w:ind w:left="1020" w:hanging="360"/>
      </w:pPr>
    </w:lvl>
    <w:lvl w:ilvl="6" w:tplc="8EE20080">
      <w:start w:val="1"/>
      <w:numFmt w:val="decimal"/>
      <w:lvlText w:val="%7."/>
      <w:lvlJc w:val="left"/>
      <w:pPr>
        <w:ind w:left="1020" w:hanging="360"/>
      </w:pPr>
    </w:lvl>
    <w:lvl w:ilvl="7" w:tplc="6AB6250C">
      <w:start w:val="1"/>
      <w:numFmt w:val="decimal"/>
      <w:lvlText w:val="%8."/>
      <w:lvlJc w:val="left"/>
      <w:pPr>
        <w:ind w:left="1020" w:hanging="360"/>
      </w:pPr>
    </w:lvl>
    <w:lvl w:ilvl="8" w:tplc="9AAAD8BC">
      <w:start w:val="1"/>
      <w:numFmt w:val="decimal"/>
      <w:lvlText w:val="%9."/>
      <w:lvlJc w:val="left"/>
      <w:pPr>
        <w:ind w:left="1020" w:hanging="360"/>
      </w:pPr>
    </w:lvl>
  </w:abstractNum>
  <w:num w:numId="1" w16cid:durableId="1420983231">
    <w:abstractNumId w:val="4"/>
  </w:num>
  <w:num w:numId="2" w16cid:durableId="1992831710">
    <w:abstractNumId w:val="35"/>
  </w:num>
  <w:num w:numId="3" w16cid:durableId="423956360">
    <w:abstractNumId w:val="31"/>
  </w:num>
  <w:num w:numId="4" w16cid:durableId="509954433">
    <w:abstractNumId w:val="22"/>
  </w:num>
  <w:num w:numId="5" w16cid:durableId="1927953897">
    <w:abstractNumId w:val="34"/>
  </w:num>
  <w:num w:numId="6" w16cid:durableId="121270113">
    <w:abstractNumId w:val="13"/>
  </w:num>
  <w:num w:numId="7" w16cid:durableId="296683387">
    <w:abstractNumId w:val="6"/>
  </w:num>
  <w:num w:numId="8" w16cid:durableId="1808425532">
    <w:abstractNumId w:val="42"/>
  </w:num>
  <w:num w:numId="9" w16cid:durableId="1230849289">
    <w:abstractNumId w:val="43"/>
  </w:num>
  <w:num w:numId="10" w16cid:durableId="1459881595">
    <w:abstractNumId w:val="32"/>
  </w:num>
  <w:num w:numId="11" w16cid:durableId="128937278">
    <w:abstractNumId w:val="16"/>
  </w:num>
  <w:num w:numId="12" w16cid:durableId="55402274">
    <w:abstractNumId w:val="38"/>
  </w:num>
  <w:num w:numId="13" w16cid:durableId="789007041">
    <w:abstractNumId w:val="9"/>
  </w:num>
  <w:num w:numId="14" w16cid:durableId="1392266466">
    <w:abstractNumId w:val="27"/>
  </w:num>
  <w:num w:numId="15" w16cid:durableId="369914914">
    <w:abstractNumId w:val="2"/>
  </w:num>
  <w:num w:numId="16" w16cid:durableId="529535278">
    <w:abstractNumId w:val="30"/>
  </w:num>
  <w:num w:numId="17" w16cid:durableId="189147213">
    <w:abstractNumId w:val="29"/>
  </w:num>
  <w:num w:numId="18" w16cid:durableId="1013995672">
    <w:abstractNumId w:val="15"/>
  </w:num>
  <w:num w:numId="19" w16cid:durableId="1400128659">
    <w:abstractNumId w:val="7"/>
  </w:num>
  <w:num w:numId="20" w16cid:durableId="1751537612">
    <w:abstractNumId w:val="39"/>
  </w:num>
  <w:num w:numId="21" w16cid:durableId="907228066">
    <w:abstractNumId w:val="7"/>
  </w:num>
  <w:num w:numId="22" w16cid:durableId="989477053">
    <w:abstractNumId w:val="7"/>
  </w:num>
  <w:num w:numId="23" w16cid:durableId="1822769143">
    <w:abstractNumId w:val="7"/>
  </w:num>
  <w:num w:numId="24" w16cid:durableId="1715932868">
    <w:abstractNumId w:val="7"/>
  </w:num>
  <w:num w:numId="25" w16cid:durableId="216820443">
    <w:abstractNumId w:val="7"/>
  </w:num>
  <w:num w:numId="26" w16cid:durableId="501627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8312153">
    <w:abstractNumId w:val="7"/>
  </w:num>
  <w:num w:numId="28" w16cid:durableId="1020475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6812348">
    <w:abstractNumId w:val="7"/>
  </w:num>
  <w:num w:numId="30" w16cid:durableId="146480582">
    <w:abstractNumId w:val="7"/>
  </w:num>
  <w:num w:numId="31" w16cid:durableId="1758746456">
    <w:abstractNumId w:val="7"/>
  </w:num>
  <w:num w:numId="32" w16cid:durableId="173498469">
    <w:abstractNumId w:val="7"/>
  </w:num>
  <w:num w:numId="33" w16cid:durableId="104734347">
    <w:abstractNumId w:val="7"/>
  </w:num>
  <w:num w:numId="34" w16cid:durableId="1683125462">
    <w:abstractNumId w:val="7"/>
  </w:num>
  <w:num w:numId="35" w16cid:durableId="1328173327">
    <w:abstractNumId w:val="7"/>
  </w:num>
  <w:num w:numId="36" w16cid:durableId="1342275125">
    <w:abstractNumId w:val="5"/>
  </w:num>
  <w:num w:numId="37" w16cid:durableId="369961447">
    <w:abstractNumId w:val="7"/>
  </w:num>
  <w:num w:numId="38" w16cid:durableId="1422020541">
    <w:abstractNumId w:val="44"/>
  </w:num>
  <w:num w:numId="39" w16cid:durableId="703864481">
    <w:abstractNumId w:val="46"/>
  </w:num>
  <w:num w:numId="40" w16cid:durableId="1507477703">
    <w:abstractNumId w:val="11"/>
  </w:num>
  <w:num w:numId="41" w16cid:durableId="763916269">
    <w:abstractNumId w:val="41"/>
  </w:num>
  <w:num w:numId="42" w16cid:durableId="1538010381">
    <w:abstractNumId w:val="17"/>
  </w:num>
  <w:num w:numId="43" w16cid:durableId="316302169">
    <w:abstractNumId w:val="23"/>
  </w:num>
  <w:num w:numId="44" w16cid:durableId="1816868430">
    <w:abstractNumId w:val="8"/>
  </w:num>
  <w:num w:numId="45" w16cid:durableId="863523559">
    <w:abstractNumId w:val="40"/>
  </w:num>
  <w:num w:numId="46" w16cid:durableId="405151876">
    <w:abstractNumId w:val="20"/>
  </w:num>
  <w:num w:numId="47" w16cid:durableId="1370840366">
    <w:abstractNumId w:val="28"/>
  </w:num>
  <w:num w:numId="48" w16cid:durableId="2072804082">
    <w:abstractNumId w:val="3"/>
  </w:num>
  <w:num w:numId="49" w16cid:durableId="1513445956">
    <w:abstractNumId w:val="18"/>
  </w:num>
  <w:num w:numId="50" w16cid:durableId="411051075">
    <w:abstractNumId w:val="26"/>
  </w:num>
  <w:num w:numId="51" w16cid:durableId="1508598094">
    <w:abstractNumId w:val="14"/>
  </w:num>
  <w:num w:numId="52" w16cid:durableId="147405096">
    <w:abstractNumId w:val="19"/>
  </w:num>
  <w:num w:numId="53" w16cid:durableId="1793940035">
    <w:abstractNumId w:val="25"/>
  </w:num>
  <w:num w:numId="54" w16cid:durableId="117720523">
    <w:abstractNumId w:val="21"/>
  </w:num>
  <w:num w:numId="55" w16cid:durableId="901450590">
    <w:abstractNumId w:val="36"/>
  </w:num>
  <w:num w:numId="56" w16cid:durableId="1341202208">
    <w:abstractNumId w:val="12"/>
  </w:num>
  <w:num w:numId="57" w16cid:durableId="1451584073">
    <w:abstractNumId w:val="1"/>
  </w:num>
  <w:num w:numId="58" w16cid:durableId="464154663">
    <w:abstractNumId w:val="33"/>
  </w:num>
  <w:num w:numId="59" w16cid:durableId="54090400">
    <w:abstractNumId w:val="24"/>
  </w:num>
  <w:num w:numId="60" w16cid:durableId="10642152">
    <w:abstractNumId w:val="10"/>
  </w:num>
  <w:num w:numId="61" w16cid:durableId="127479393">
    <w:abstractNumId w:val="0"/>
  </w:num>
  <w:num w:numId="62" w16cid:durableId="1091972851">
    <w:abstractNumId w:val="45"/>
  </w:num>
  <w:num w:numId="63" w16cid:durableId="1382289901">
    <w:abstractNumId w:val="37"/>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NEEGANS Fabien (SANTE)">
    <w15:presenceInfo w15:providerId="AD" w15:userId="S::Fabien.SCHNEEGANS@ec.europa.eu::ffff6398-43b7-42a7-a0e1-0ec647d4e1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it-IT"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s-ES" w:vendorID="64" w:dllVersion="0" w:nlCheck="1" w:checkStyle="0"/>
  <w:activeWritingStyle w:appName="MSWord" w:lang="fr-BE"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fr-BE" w:vendorID="64" w:dllVersion="4096" w:nlCheck="1" w:checkStyle="0"/>
  <w:proofState w:spelling="clean" w:grammar="clean"/>
  <w:defaultTabStop w:val="720"/>
  <w:hyphenationZone w:val="425"/>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C5823"/>
    <w:rsid w:val="00000141"/>
    <w:rsid w:val="000015CE"/>
    <w:rsid w:val="0000657B"/>
    <w:rsid w:val="0001005C"/>
    <w:rsid w:val="000108E7"/>
    <w:rsid w:val="00011464"/>
    <w:rsid w:val="00015914"/>
    <w:rsid w:val="00015B35"/>
    <w:rsid w:val="0001609A"/>
    <w:rsid w:val="000216C0"/>
    <w:rsid w:val="00021D6D"/>
    <w:rsid w:val="00022AE2"/>
    <w:rsid w:val="0002399E"/>
    <w:rsid w:val="00024D6C"/>
    <w:rsid w:val="00025AA1"/>
    <w:rsid w:val="00026421"/>
    <w:rsid w:val="00032CCC"/>
    <w:rsid w:val="00034FB2"/>
    <w:rsid w:val="00037075"/>
    <w:rsid w:val="0003735C"/>
    <w:rsid w:val="00041D50"/>
    <w:rsid w:val="0004247E"/>
    <w:rsid w:val="000428F4"/>
    <w:rsid w:val="00045656"/>
    <w:rsid w:val="00047673"/>
    <w:rsid w:val="00047CB6"/>
    <w:rsid w:val="00051869"/>
    <w:rsid w:val="00053E7A"/>
    <w:rsid w:val="000638EA"/>
    <w:rsid w:val="0006400B"/>
    <w:rsid w:val="000669A5"/>
    <w:rsid w:val="00070C2A"/>
    <w:rsid w:val="00072B3B"/>
    <w:rsid w:val="000741D6"/>
    <w:rsid w:val="000747E4"/>
    <w:rsid w:val="00075E0D"/>
    <w:rsid w:val="00077314"/>
    <w:rsid w:val="000774D3"/>
    <w:rsid w:val="0008001E"/>
    <w:rsid w:val="0008610C"/>
    <w:rsid w:val="0008641D"/>
    <w:rsid w:val="000874C3"/>
    <w:rsid w:val="0009418F"/>
    <w:rsid w:val="00095C10"/>
    <w:rsid w:val="000A31D3"/>
    <w:rsid w:val="000A4244"/>
    <w:rsid w:val="000A44D7"/>
    <w:rsid w:val="000A6EB5"/>
    <w:rsid w:val="000B1A1D"/>
    <w:rsid w:val="000B217C"/>
    <w:rsid w:val="000B6C0D"/>
    <w:rsid w:val="000B7438"/>
    <w:rsid w:val="000B7EC0"/>
    <w:rsid w:val="000C06DE"/>
    <w:rsid w:val="000C1A88"/>
    <w:rsid w:val="000C3C92"/>
    <w:rsid w:val="000C3CAE"/>
    <w:rsid w:val="000C538A"/>
    <w:rsid w:val="000D1B0B"/>
    <w:rsid w:val="000D22F4"/>
    <w:rsid w:val="000D3B5C"/>
    <w:rsid w:val="000D5EE0"/>
    <w:rsid w:val="000E2682"/>
    <w:rsid w:val="000E7A33"/>
    <w:rsid w:val="000F03F2"/>
    <w:rsid w:val="000F0A85"/>
    <w:rsid w:val="000F25F9"/>
    <w:rsid w:val="000F287E"/>
    <w:rsid w:val="000F59A8"/>
    <w:rsid w:val="000F7594"/>
    <w:rsid w:val="001029A2"/>
    <w:rsid w:val="00105C4E"/>
    <w:rsid w:val="0010729D"/>
    <w:rsid w:val="00111656"/>
    <w:rsid w:val="001137D8"/>
    <w:rsid w:val="001146E2"/>
    <w:rsid w:val="00116762"/>
    <w:rsid w:val="00131CAB"/>
    <w:rsid w:val="0013247A"/>
    <w:rsid w:val="00133FF5"/>
    <w:rsid w:val="00140967"/>
    <w:rsid w:val="001530F5"/>
    <w:rsid w:val="00155B68"/>
    <w:rsid w:val="0016418A"/>
    <w:rsid w:val="001642EE"/>
    <w:rsid w:val="001719FA"/>
    <w:rsid w:val="00180A08"/>
    <w:rsid w:val="00183991"/>
    <w:rsid w:val="0019395F"/>
    <w:rsid w:val="00194834"/>
    <w:rsid w:val="001A1CA9"/>
    <w:rsid w:val="001A4527"/>
    <w:rsid w:val="001A4880"/>
    <w:rsid w:val="001A7743"/>
    <w:rsid w:val="001B1368"/>
    <w:rsid w:val="001B21CD"/>
    <w:rsid w:val="001B22C3"/>
    <w:rsid w:val="001B34B1"/>
    <w:rsid w:val="001B53C4"/>
    <w:rsid w:val="001B7E78"/>
    <w:rsid w:val="001C14B5"/>
    <w:rsid w:val="001C16CD"/>
    <w:rsid w:val="001C54A5"/>
    <w:rsid w:val="001C6A5A"/>
    <w:rsid w:val="001D5DED"/>
    <w:rsid w:val="001D6FE1"/>
    <w:rsid w:val="001E11A6"/>
    <w:rsid w:val="001E5BA0"/>
    <w:rsid w:val="001E7269"/>
    <w:rsid w:val="001F3C65"/>
    <w:rsid w:val="001F43CB"/>
    <w:rsid w:val="002103EB"/>
    <w:rsid w:val="00210803"/>
    <w:rsid w:val="00213615"/>
    <w:rsid w:val="002147CD"/>
    <w:rsid w:val="00217C97"/>
    <w:rsid w:val="00217EE3"/>
    <w:rsid w:val="00220D49"/>
    <w:rsid w:val="00221809"/>
    <w:rsid w:val="002239B7"/>
    <w:rsid w:val="0022431A"/>
    <w:rsid w:val="00230715"/>
    <w:rsid w:val="00230E5C"/>
    <w:rsid w:val="00240A2D"/>
    <w:rsid w:val="00244D67"/>
    <w:rsid w:val="002450A6"/>
    <w:rsid w:val="00245943"/>
    <w:rsid w:val="00251ADA"/>
    <w:rsid w:val="0025215E"/>
    <w:rsid w:val="0025710E"/>
    <w:rsid w:val="00261B78"/>
    <w:rsid w:val="00261BDF"/>
    <w:rsid w:val="002638BB"/>
    <w:rsid w:val="00263BCE"/>
    <w:rsid w:val="00264385"/>
    <w:rsid w:val="00264DDD"/>
    <w:rsid w:val="002679B7"/>
    <w:rsid w:val="00267D31"/>
    <w:rsid w:val="00274FED"/>
    <w:rsid w:val="00280CA2"/>
    <w:rsid w:val="002821AA"/>
    <w:rsid w:val="002863F4"/>
    <w:rsid w:val="00287656"/>
    <w:rsid w:val="00290B67"/>
    <w:rsid w:val="00291B7C"/>
    <w:rsid w:val="00293657"/>
    <w:rsid w:val="002948EB"/>
    <w:rsid w:val="0029656A"/>
    <w:rsid w:val="002A0181"/>
    <w:rsid w:val="002A2923"/>
    <w:rsid w:val="002A4107"/>
    <w:rsid w:val="002A70FE"/>
    <w:rsid w:val="002B2009"/>
    <w:rsid w:val="002B6711"/>
    <w:rsid w:val="002B6B25"/>
    <w:rsid w:val="002C3087"/>
    <w:rsid w:val="002C48B1"/>
    <w:rsid w:val="002C5B7C"/>
    <w:rsid w:val="002C698A"/>
    <w:rsid w:val="002D06F9"/>
    <w:rsid w:val="002D4A20"/>
    <w:rsid w:val="002D51C7"/>
    <w:rsid w:val="002D5A43"/>
    <w:rsid w:val="002E46A2"/>
    <w:rsid w:val="002E60A7"/>
    <w:rsid w:val="002F4668"/>
    <w:rsid w:val="002F5B02"/>
    <w:rsid w:val="002F65AB"/>
    <w:rsid w:val="00301AE1"/>
    <w:rsid w:val="00301B1F"/>
    <w:rsid w:val="0030459F"/>
    <w:rsid w:val="00304998"/>
    <w:rsid w:val="00306EE2"/>
    <w:rsid w:val="00316CBD"/>
    <w:rsid w:val="00321D50"/>
    <w:rsid w:val="00335C24"/>
    <w:rsid w:val="00336A8F"/>
    <w:rsid w:val="00337A63"/>
    <w:rsid w:val="00337BE4"/>
    <w:rsid w:val="00341C01"/>
    <w:rsid w:val="00344322"/>
    <w:rsid w:val="00344640"/>
    <w:rsid w:val="00345A1A"/>
    <w:rsid w:val="003468A5"/>
    <w:rsid w:val="00353C11"/>
    <w:rsid w:val="00356E00"/>
    <w:rsid w:val="003646AA"/>
    <w:rsid w:val="0036569A"/>
    <w:rsid w:val="003660B5"/>
    <w:rsid w:val="0037232A"/>
    <w:rsid w:val="0037259B"/>
    <w:rsid w:val="00372876"/>
    <w:rsid w:val="003730D9"/>
    <w:rsid w:val="0037539D"/>
    <w:rsid w:val="00384E59"/>
    <w:rsid w:val="00387C1C"/>
    <w:rsid w:val="00390269"/>
    <w:rsid w:val="00390D4A"/>
    <w:rsid w:val="00390F10"/>
    <w:rsid w:val="00391045"/>
    <w:rsid w:val="0039362C"/>
    <w:rsid w:val="003A1BDA"/>
    <w:rsid w:val="003A1FF4"/>
    <w:rsid w:val="003A3AE8"/>
    <w:rsid w:val="003A4878"/>
    <w:rsid w:val="003A4EFF"/>
    <w:rsid w:val="003A59D9"/>
    <w:rsid w:val="003A5A6E"/>
    <w:rsid w:val="003B1354"/>
    <w:rsid w:val="003B28FB"/>
    <w:rsid w:val="003B6426"/>
    <w:rsid w:val="003C1DCF"/>
    <w:rsid w:val="003C392C"/>
    <w:rsid w:val="003C4214"/>
    <w:rsid w:val="003D4933"/>
    <w:rsid w:val="003E1F63"/>
    <w:rsid w:val="003E2FD0"/>
    <w:rsid w:val="003E3559"/>
    <w:rsid w:val="003E455A"/>
    <w:rsid w:val="003E4F8C"/>
    <w:rsid w:val="003F21AB"/>
    <w:rsid w:val="003F2C55"/>
    <w:rsid w:val="003F396B"/>
    <w:rsid w:val="003F51DF"/>
    <w:rsid w:val="00400CA0"/>
    <w:rsid w:val="00402AA3"/>
    <w:rsid w:val="004056C9"/>
    <w:rsid w:val="00405ECB"/>
    <w:rsid w:val="004079B1"/>
    <w:rsid w:val="0041063D"/>
    <w:rsid w:val="004128A5"/>
    <w:rsid w:val="0042042C"/>
    <w:rsid w:val="0042112C"/>
    <w:rsid w:val="00423BD7"/>
    <w:rsid w:val="00426C0B"/>
    <w:rsid w:val="0043142A"/>
    <w:rsid w:val="004320B4"/>
    <w:rsid w:val="0043259F"/>
    <w:rsid w:val="004333B5"/>
    <w:rsid w:val="00442ED9"/>
    <w:rsid w:val="00443096"/>
    <w:rsid w:val="004519B4"/>
    <w:rsid w:val="00455789"/>
    <w:rsid w:val="004578A7"/>
    <w:rsid w:val="004628E8"/>
    <w:rsid w:val="00464CDA"/>
    <w:rsid w:val="004668E7"/>
    <w:rsid w:val="00474A8B"/>
    <w:rsid w:val="00477259"/>
    <w:rsid w:val="0048015D"/>
    <w:rsid w:val="004852DE"/>
    <w:rsid w:val="00486212"/>
    <w:rsid w:val="004910EC"/>
    <w:rsid w:val="00491808"/>
    <w:rsid w:val="00492C6B"/>
    <w:rsid w:val="004963BD"/>
    <w:rsid w:val="00496BD8"/>
    <w:rsid w:val="00497799"/>
    <w:rsid w:val="004A65C6"/>
    <w:rsid w:val="004B299C"/>
    <w:rsid w:val="004B5401"/>
    <w:rsid w:val="004B78B0"/>
    <w:rsid w:val="004B7BC7"/>
    <w:rsid w:val="004C071E"/>
    <w:rsid w:val="004C121C"/>
    <w:rsid w:val="004C2B3F"/>
    <w:rsid w:val="004C3B52"/>
    <w:rsid w:val="004C3C6B"/>
    <w:rsid w:val="004D144F"/>
    <w:rsid w:val="004D46F5"/>
    <w:rsid w:val="004D4C52"/>
    <w:rsid w:val="004D57E8"/>
    <w:rsid w:val="004D5C5A"/>
    <w:rsid w:val="004D7C14"/>
    <w:rsid w:val="004E0422"/>
    <w:rsid w:val="004E1002"/>
    <w:rsid w:val="004E7AD6"/>
    <w:rsid w:val="004F1607"/>
    <w:rsid w:val="004F262D"/>
    <w:rsid w:val="004F266E"/>
    <w:rsid w:val="004F68DD"/>
    <w:rsid w:val="004F78C6"/>
    <w:rsid w:val="00502C38"/>
    <w:rsid w:val="00503D7C"/>
    <w:rsid w:val="0051382D"/>
    <w:rsid w:val="00515EB7"/>
    <w:rsid w:val="00515EC4"/>
    <w:rsid w:val="00516B6E"/>
    <w:rsid w:val="005170D9"/>
    <w:rsid w:val="00521474"/>
    <w:rsid w:val="005231BD"/>
    <w:rsid w:val="005264B0"/>
    <w:rsid w:val="00527C1F"/>
    <w:rsid w:val="00527DC3"/>
    <w:rsid w:val="005325E0"/>
    <w:rsid w:val="00545780"/>
    <w:rsid w:val="00550318"/>
    <w:rsid w:val="0055446A"/>
    <w:rsid w:val="005548EC"/>
    <w:rsid w:val="005615F7"/>
    <w:rsid w:val="005623A0"/>
    <w:rsid w:val="005701A3"/>
    <w:rsid w:val="005723A5"/>
    <w:rsid w:val="00572722"/>
    <w:rsid w:val="00572770"/>
    <w:rsid w:val="0057373E"/>
    <w:rsid w:val="00573860"/>
    <w:rsid w:val="0057473E"/>
    <w:rsid w:val="00574791"/>
    <w:rsid w:val="00575505"/>
    <w:rsid w:val="00576522"/>
    <w:rsid w:val="005776C8"/>
    <w:rsid w:val="00586908"/>
    <w:rsid w:val="005947D2"/>
    <w:rsid w:val="00597BB8"/>
    <w:rsid w:val="005A213C"/>
    <w:rsid w:val="005A2A91"/>
    <w:rsid w:val="005A370D"/>
    <w:rsid w:val="005B36A0"/>
    <w:rsid w:val="005B7E4C"/>
    <w:rsid w:val="005C26B9"/>
    <w:rsid w:val="005C52A0"/>
    <w:rsid w:val="005C5668"/>
    <w:rsid w:val="005C7C31"/>
    <w:rsid w:val="005D184E"/>
    <w:rsid w:val="005D2525"/>
    <w:rsid w:val="005D2DDE"/>
    <w:rsid w:val="005E13EE"/>
    <w:rsid w:val="005E66D6"/>
    <w:rsid w:val="005F2FDE"/>
    <w:rsid w:val="005F6CB2"/>
    <w:rsid w:val="00602FDB"/>
    <w:rsid w:val="00603320"/>
    <w:rsid w:val="00614965"/>
    <w:rsid w:val="00622A91"/>
    <w:rsid w:val="00623CBC"/>
    <w:rsid w:val="00626599"/>
    <w:rsid w:val="006346BB"/>
    <w:rsid w:val="00634A56"/>
    <w:rsid w:val="006466B0"/>
    <w:rsid w:val="0064762E"/>
    <w:rsid w:val="0065087D"/>
    <w:rsid w:val="00650A19"/>
    <w:rsid w:val="00651E20"/>
    <w:rsid w:val="00652D06"/>
    <w:rsid w:val="00654184"/>
    <w:rsid w:val="00656D91"/>
    <w:rsid w:val="00662F77"/>
    <w:rsid w:val="00665290"/>
    <w:rsid w:val="00667F9C"/>
    <w:rsid w:val="006708D3"/>
    <w:rsid w:val="00670D61"/>
    <w:rsid w:val="0067435F"/>
    <w:rsid w:val="00674830"/>
    <w:rsid w:val="00677B70"/>
    <w:rsid w:val="00682BE7"/>
    <w:rsid w:val="00685E16"/>
    <w:rsid w:val="00686142"/>
    <w:rsid w:val="00687E3E"/>
    <w:rsid w:val="006920F2"/>
    <w:rsid w:val="00692685"/>
    <w:rsid w:val="006960B6"/>
    <w:rsid w:val="00697A35"/>
    <w:rsid w:val="006A2150"/>
    <w:rsid w:val="006A4536"/>
    <w:rsid w:val="006A6EA1"/>
    <w:rsid w:val="006B0688"/>
    <w:rsid w:val="006B3A98"/>
    <w:rsid w:val="006B5A31"/>
    <w:rsid w:val="006B6015"/>
    <w:rsid w:val="006C07E8"/>
    <w:rsid w:val="006C1DE1"/>
    <w:rsid w:val="006C238B"/>
    <w:rsid w:val="006C370A"/>
    <w:rsid w:val="006D19C9"/>
    <w:rsid w:val="006D2926"/>
    <w:rsid w:val="006D7726"/>
    <w:rsid w:val="006E0F74"/>
    <w:rsid w:val="006E1037"/>
    <w:rsid w:val="006E4601"/>
    <w:rsid w:val="006E4BAE"/>
    <w:rsid w:val="006F14D4"/>
    <w:rsid w:val="006F34FB"/>
    <w:rsid w:val="007035E0"/>
    <w:rsid w:val="007062B4"/>
    <w:rsid w:val="0071149E"/>
    <w:rsid w:val="00711E9C"/>
    <w:rsid w:val="0071534E"/>
    <w:rsid w:val="00715758"/>
    <w:rsid w:val="00715E8F"/>
    <w:rsid w:val="00717930"/>
    <w:rsid w:val="00717A95"/>
    <w:rsid w:val="00721E45"/>
    <w:rsid w:val="00722DDE"/>
    <w:rsid w:val="007255EE"/>
    <w:rsid w:val="007333E8"/>
    <w:rsid w:val="00735047"/>
    <w:rsid w:val="00735506"/>
    <w:rsid w:val="00741303"/>
    <w:rsid w:val="00741382"/>
    <w:rsid w:val="0074781E"/>
    <w:rsid w:val="00755699"/>
    <w:rsid w:val="00757BB7"/>
    <w:rsid w:val="00757EA0"/>
    <w:rsid w:val="00760BCE"/>
    <w:rsid w:val="007620D7"/>
    <w:rsid w:val="0076725E"/>
    <w:rsid w:val="00771786"/>
    <w:rsid w:val="00773025"/>
    <w:rsid w:val="00777123"/>
    <w:rsid w:val="007828EC"/>
    <w:rsid w:val="0078560F"/>
    <w:rsid w:val="007A3BF0"/>
    <w:rsid w:val="007A690C"/>
    <w:rsid w:val="007A7C65"/>
    <w:rsid w:val="007B35C5"/>
    <w:rsid w:val="007B4AC0"/>
    <w:rsid w:val="007C4713"/>
    <w:rsid w:val="007C477D"/>
    <w:rsid w:val="007C5E78"/>
    <w:rsid w:val="007D0031"/>
    <w:rsid w:val="007D23BF"/>
    <w:rsid w:val="007D3643"/>
    <w:rsid w:val="007D38A0"/>
    <w:rsid w:val="007D4336"/>
    <w:rsid w:val="007E0306"/>
    <w:rsid w:val="007E086C"/>
    <w:rsid w:val="007E344D"/>
    <w:rsid w:val="007E47AB"/>
    <w:rsid w:val="007E59E6"/>
    <w:rsid w:val="007E5DBB"/>
    <w:rsid w:val="007E6430"/>
    <w:rsid w:val="007F2772"/>
    <w:rsid w:val="007F37F4"/>
    <w:rsid w:val="007F3D72"/>
    <w:rsid w:val="0080115F"/>
    <w:rsid w:val="00803BF1"/>
    <w:rsid w:val="008071CC"/>
    <w:rsid w:val="00811A04"/>
    <w:rsid w:val="00811E07"/>
    <w:rsid w:val="0081369F"/>
    <w:rsid w:val="00816FDF"/>
    <w:rsid w:val="00821341"/>
    <w:rsid w:val="008228C6"/>
    <w:rsid w:val="00830E4D"/>
    <w:rsid w:val="00834642"/>
    <w:rsid w:val="00834724"/>
    <w:rsid w:val="008366AD"/>
    <w:rsid w:val="00845358"/>
    <w:rsid w:val="00850AB0"/>
    <w:rsid w:val="008529CC"/>
    <w:rsid w:val="00852EC0"/>
    <w:rsid w:val="0085409E"/>
    <w:rsid w:val="008562CD"/>
    <w:rsid w:val="00856AB5"/>
    <w:rsid w:val="008625CE"/>
    <w:rsid w:val="00865262"/>
    <w:rsid w:val="008730FD"/>
    <w:rsid w:val="008766E3"/>
    <w:rsid w:val="008777FF"/>
    <w:rsid w:val="00885257"/>
    <w:rsid w:val="00885AD4"/>
    <w:rsid w:val="008902D8"/>
    <w:rsid w:val="00890374"/>
    <w:rsid w:val="00890AF4"/>
    <w:rsid w:val="008A0CB4"/>
    <w:rsid w:val="008A27BD"/>
    <w:rsid w:val="008A765A"/>
    <w:rsid w:val="008B30C4"/>
    <w:rsid w:val="008B5FE4"/>
    <w:rsid w:val="008B759B"/>
    <w:rsid w:val="008C1510"/>
    <w:rsid w:val="008C4991"/>
    <w:rsid w:val="008D16E4"/>
    <w:rsid w:val="008D3315"/>
    <w:rsid w:val="008D39C0"/>
    <w:rsid w:val="008D463F"/>
    <w:rsid w:val="008D5426"/>
    <w:rsid w:val="008D7CFB"/>
    <w:rsid w:val="008E1DE2"/>
    <w:rsid w:val="008E2C18"/>
    <w:rsid w:val="008F2B7B"/>
    <w:rsid w:val="00902876"/>
    <w:rsid w:val="009030A9"/>
    <w:rsid w:val="00905FAD"/>
    <w:rsid w:val="0091274F"/>
    <w:rsid w:val="0091391B"/>
    <w:rsid w:val="00915BD8"/>
    <w:rsid w:val="00921550"/>
    <w:rsid w:val="009224D4"/>
    <w:rsid w:val="0092441B"/>
    <w:rsid w:val="00924DA6"/>
    <w:rsid w:val="00931F7F"/>
    <w:rsid w:val="00933118"/>
    <w:rsid w:val="00936015"/>
    <w:rsid w:val="00936B81"/>
    <w:rsid w:val="00940AEE"/>
    <w:rsid w:val="00945B9B"/>
    <w:rsid w:val="00945DDB"/>
    <w:rsid w:val="00950889"/>
    <w:rsid w:val="009512B6"/>
    <w:rsid w:val="00951D22"/>
    <w:rsid w:val="00951E4C"/>
    <w:rsid w:val="00962977"/>
    <w:rsid w:val="009648D0"/>
    <w:rsid w:val="009670BC"/>
    <w:rsid w:val="00967129"/>
    <w:rsid w:val="009742F6"/>
    <w:rsid w:val="00983707"/>
    <w:rsid w:val="0098567E"/>
    <w:rsid w:val="009858C1"/>
    <w:rsid w:val="00987724"/>
    <w:rsid w:val="00992525"/>
    <w:rsid w:val="00993B42"/>
    <w:rsid w:val="00993B78"/>
    <w:rsid w:val="00995498"/>
    <w:rsid w:val="00995B27"/>
    <w:rsid w:val="00995EDB"/>
    <w:rsid w:val="009A072E"/>
    <w:rsid w:val="009A2177"/>
    <w:rsid w:val="009A3A15"/>
    <w:rsid w:val="009A6A22"/>
    <w:rsid w:val="009A6E08"/>
    <w:rsid w:val="009B2039"/>
    <w:rsid w:val="009B410C"/>
    <w:rsid w:val="009B7B89"/>
    <w:rsid w:val="009C0AC0"/>
    <w:rsid w:val="009C0B7F"/>
    <w:rsid w:val="009C1D0E"/>
    <w:rsid w:val="009D1776"/>
    <w:rsid w:val="009D24F8"/>
    <w:rsid w:val="009D5707"/>
    <w:rsid w:val="009E20BD"/>
    <w:rsid w:val="009E27D5"/>
    <w:rsid w:val="009E436A"/>
    <w:rsid w:val="009F0011"/>
    <w:rsid w:val="009F13FC"/>
    <w:rsid w:val="009F57AE"/>
    <w:rsid w:val="009F58F0"/>
    <w:rsid w:val="009F5F17"/>
    <w:rsid w:val="00A03739"/>
    <w:rsid w:val="00A07574"/>
    <w:rsid w:val="00A12072"/>
    <w:rsid w:val="00A12A89"/>
    <w:rsid w:val="00A14D11"/>
    <w:rsid w:val="00A14DB3"/>
    <w:rsid w:val="00A15428"/>
    <w:rsid w:val="00A210E0"/>
    <w:rsid w:val="00A235BC"/>
    <w:rsid w:val="00A248B2"/>
    <w:rsid w:val="00A24BC3"/>
    <w:rsid w:val="00A260B5"/>
    <w:rsid w:val="00A36359"/>
    <w:rsid w:val="00A365B6"/>
    <w:rsid w:val="00A417A4"/>
    <w:rsid w:val="00A44793"/>
    <w:rsid w:val="00A449FB"/>
    <w:rsid w:val="00A45EE9"/>
    <w:rsid w:val="00A47B0B"/>
    <w:rsid w:val="00A52647"/>
    <w:rsid w:val="00A57410"/>
    <w:rsid w:val="00A611A5"/>
    <w:rsid w:val="00A64476"/>
    <w:rsid w:val="00A67478"/>
    <w:rsid w:val="00A67D24"/>
    <w:rsid w:val="00A7032D"/>
    <w:rsid w:val="00A72894"/>
    <w:rsid w:val="00A72AC6"/>
    <w:rsid w:val="00A7495D"/>
    <w:rsid w:val="00A75C4A"/>
    <w:rsid w:val="00A8015F"/>
    <w:rsid w:val="00A8177B"/>
    <w:rsid w:val="00A81C61"/>
    <w:rsid w:val="00A84FEC"/>
    <w:rsid w:val="00A8617F"/>
    <w:rsid w:val="00A868B6"/>
    <w:rsid w:val="00A92446"/>
    <w:rsid w:val="00A96563"/>
    <w:rsid w:val="00A975FE"/>
    <w:rsid w:val="00AB01A0"/>
    <w:rsid w:val="00AB434F"/>
    <w:rsid w:val="00AB77EE"/>
    <w:rsid w:val="00AC1D78"/>
    <w:rsid w:val="00AC302B"/>
    <w:rsid w:val="00AC55EA"/>
    <w:rsid w:val="00AC64E1"/>
    <w:rsid w:val="00AD0260"/>
    <w:rsid w:val="00AD5927"/>
    <w:rsid w:val="00AD6CCB"/>
    <w:rsid w:val="00AE2CEB"/>
    <w:rsid w:val="00AE43CA"/>
    <w:rsid w:val="00AE49F5"/>
    <w:rsid w:val="00AF055F"/>
    <w:rsid w:val="00AF58FC"/>
    <w:rsid w:val="00AF690B"/>
    <w:rsid w:val="00B015EC"/>
    <w:rsid w:val="00B02A2D"/>
    <w:rsid w:val="00B04F38"/>
    <w:rsid w:val="00B10963"/>
    <w:rsid w:val="00B10E07"/>
    <w:rsid w:val="00B11AEB"/>
    <w:rsid w:val="00B12D5A"/>
    <w:rsid w:val="00B135F7"/>
    <w:rsid w:val="00B215E3"/>
    <w:rsid w:val="00B216BC"/>
    <w:rsid w:val="00B24902"/>
    <w:rsid w:val="00B24AC1"/>
    <w:rsid w:val="00B263F5"/>
    <w:rsid w:val="00B300FC"/>
    <w:rsid w:val="00B32653"/>
    <w:rsid w:val="00B33556"/>
    <w:rsid w:val="00B33D6C"/>
    <w:rsid w:val="00B34F12"/>
    <w:rsid w:val="00B36F06"/>
    <w:rsid w:val="00B37B42"/>
    <w:rsid w:val="00B42AFF"/>
    <w:rsid w:val="00B437C3"/>
    <w:rsid w:val="00B466C6"/>
    <w:rsid w:val="00B6059E"/>
    <w:rsid w:val="00B62291"/>
    <w:rsid w:val="00B64C4F"/>
    <w:rsid w:val="00B7166F"/>
    <w:rsid w:val="00B72FAD"/>
    <w:rsid w:val="00B73323"/>
    <w:rsid w:val="00B73631"/>
    <w:rsid w:val="00B749B5"/>
    <w:rsid w:val="00B74EDA"/>
    <w:rsid w:val="00B82C59"/>
    <w:rsid w:val="00B83B74"/>
    <w:rsid w:val="00B85FAC"/>
    <w:rsid w:val="00B92A74"/>
    <w:rsid w:val="00B92D0C"/>
    <w:rsid w:val="00B93425"/>
    <w:rsid w:val="00B9407A"/>
    <w:rsid w:val="00BA2A40"/>
    <w:rsid w:val="00BA5C56"/>
    <w:rsid w:val="00BB3A0A"/>
    <w:rsid w:val="00BB7D7C"/>
    <w:rsid w:val="00BC79A4"/>
    <w:rsid w:val="00BD382D"/>
    <w:rsid w:val="00BD6709"/>
    <w:rsid w:val="00BD7F8E"/>
    <w:rsid w:val="00BE2068"/>
    <w:rsid w:val="00BF0E53"/>
    <w:rsid w:val="00BF1035"/>
    <w:rsid w:val="00BF12EC"/>
    <w:rsid w:val="00BF24F4"/>
    <w:rsid w:val="00BF316C"/>
    <w:rsid w:val="00BF4C2F"/>
    <w:rsid w:val="00BF4D0E"/>
    <w:rsid w:val="00C00E64"/>
    <w:rsid w:val="00C04697"/>
    <w:rsid w:val="00C05311"/>
    <w:rsid w:val="00C060B8"/>
    <w:rsid w:val="00C0624A"/>
    <w:rsid w:val="00C22D41"/>
    <w:rsid w:val="00C26D89"/>
    <w:rsid w:val="00C34CD1"/>
    <w:rsid w:val="00C356D4"/>
    <w:rsid w:val="00C675DD"/>
    <w:rsid w:val="00C70CE3"/>
    <w:rsid w:val="00C71865"/>
    <w:rsid w:val="00C71ABB"/>
    <w:rsid w:val="00C71B59"/>
    <w:rsid w:val="00C72AFE"/>
    <w:rsid w:val="00C73C4C"/>
    <w:rsid w:val="00C748DE"/>
    <w:rsid w:val="00C8111F"/>
    <w:rsid w:val="00C8141F"/>
    <w:rsid w:val="00C8259E"/>
    <w:rsid w:val="00C9152B"/>
    <w:rsid w:val="00C9248C"/>
    <w:rsid w:val="00C93B18"/>
    <w:rsid w:val="00C93BBC"/>
    <w:rsid w:val="00C947A1"/>
    <w:rsid w:val="00C949C9"/>
    <w:rsid w:val="00C973B4"/>
    <w:rsid w:val="00CA1D57"/>
    <w:rsid w:val="00CA35CB"/>
    <w:rsid w:val="00CA4FD4"/>
    <w:rsid w:val="00CB071D"/>
    <w:rsid w:val="00CB1EB4"/>
    <w:rsid w:val="00CB2CC9"/>
    <w:rsid w:val="00CB44A2"/>
    <w:rsid w:val="00CB455F"/>
    <w:rsid w:val="00CB74A0"/>
    <w:rsid w:val="00CC0271"/>
    <w:rsid w:val="00CC1A2A"/>
    <w:rsid w:val="00CC3B32"/>
    <w:rsid w:val="00CC483E"/>
    <w:rsid w:val="00CC4C22"/>
    <w:rsid w:val="00CD084E"/>
    <w:rsid w:val="00CD340C"/>
    <w:rsid w:val="00CD44EA"/>
    <w:rsid w:val="00CD5EAF"/>
    <w:rsid w:val="00CD7333"/>
    <w:rsid w:val="00CE1EA7"/>
    <w:rsid w:val="00CE217C"/>
    <w:rsid w:val="00CE4FB8"/>
    <w:rsid w:val="00CE5574"/>
    <w:rsid w:val="00CF25E5"/>
    <w:rsid w:val="00CF751D"/>
    <w:rsid w:val="00D0396A"/>
    <w:rsid w:val="00D06E75"/>
    <w:rsid w:val="00D074EB"/>
    <w:rsid w:val="00D07803"/>
    <w:rsid w:val="00D10684"/>
    <w:rsid w:val="00D156B6"/>
    <w:rsid w:val="00D160FB"/>
    <w:rsid w:val="00D177F3"/>
    <w:rsid w:val="00D209F6"/>
    <w:rsid w:val="00D226D3"/>
    <w:rsid w:val="00D24F12"/>
    <w:rsid w:val="00D26066"/>
    <w:rsid w:val="00D264C7"/>
    <w:rsid w:val="00D35AA0"/>
    <w:rsid w:val="00D374E5"/>
    <w:rsid w:val="00D41A2A"/>
    <w:rsid w:val="00D42B0A"/>
    <w:rsid w:val="00D4312C"/>
    <w:rsid w:val="00D45984"/>
    <w:rsid w:val="00D46263"/>
    <w:rsid w:val="00D5610D"/>
    <w:rsid w:val="00D61F29"/>
    <w:rsid w:val="00D65245"/>
    <w:rsid w:val="00D66252"/>
    <w:rsid w:val="00D665E8"/>
    <w:rsid w:val="00D679BD"/>
    <w:rsid w:val="00D75EB9"/>
    <w:rsid w:val="00D9493A"/>
    <w:rsid w:val="00D9743C"/>
    <w:rsid w:val="00DA15BC"/>
    <w:rsid w:val="00DA31DA"/>
    <w:rsid w:val="00DA63E6"/>
    <w:rsid w:val="00DB4212"/>
    <w:rsid w:val="00DB649D"/>
    <w:rsid w:val="00DC171F"/>
    <w:rsid w:val="00DC4EA2"/>
    <w:rsid w:val="00DC72B4"/>
    <w:rsid w:val="00DD3E5B"/>
    <w:rsid w:val="00DD4A5C"/>
    <w:rsid w:val="00DD72F2"/>
    <w:rsid w:val="00DE01D8"/>
    <w:rsid w:val="00DE0E2F"/>
    <w:rsid w:val="00DE2237"/>
    <w:rsid w:val="00DE3186"/>
    <w:rsid w:val="00DF2673"/>
    <w:rsid w:val="00DF2CF8"/>
    <w:rsid w:val="00DF3D0C"/>
    <w:rsid w:val="00DF69E1"/>
    <w:rsid w:val="00DF773E"/>
    <w:rsid w:val="00E0147E"/>
    <w:rsid w:val="00E033A4"/>
    <w:rsid w:val="00E0436E"/>
    <w:rsid w:val="00E10FD0"/>
    <w:rsid w:val="00E133CD"/>
    <w:rsid w:val="00E13A96"/>
    <w:rsid w:val="00E15253"/>
    <w:rsid w:val="00E226F6"/>
    <w:rsid w:val="00E24280"/>
    <w:rsid w:val="00E24704"/>
    <w:rsid w:val="00E26FD8"/>
    <w:rsid w:val="00E279F4"/>
    <w:rsid w:val="00E30BEE"/>
    <w:rsid w:val="00E32B65"/>
    <w:rsid w:val="00E33BAE"/>
    <w:rsid w:val="00E342CA"/>
    <w:rsid w:val="00E36859"/>
    <w:rsid w:val="00E40288"/>
    <w:rsid w:val="00E40FFA"/>
    <w:rsid w:val="00E43F49"/>
    <w:rsid w:val="00E444D0"/>
    <w:rsid w:val="00E44D18"/>
    <w:rsid w:val="00E52A6A"/>
    <w:rsid w:val="00E53637"/>
    <w:rsid w:val="00E5482B"/>
    <w:rsid w:val="00E54FDF"/>
    <w:rsid w:val="00E55C6E"/>
    <w:rsid w:val="00E57FD5"/>
    <w:rsid w:val="00E6059A"/>
    <w:rsid w:val="00E61ED4"/>
    <w:rsid w:val="00E6561F"/>
    <w:rsid w:val="00E70E3D"/>
    <w:rsid w:val="00E73208"/>
    <w:rsid w:val="00E73221"/>
    <w:rsid w:val="00E73C76"/>
    <w:rsid w:val="00E741AD"/>
    <w:rsid w:val="00E76BED"/>
    <w:rsid w:val="00E7799E"/>
    <w:rsid w:val="00E77FA3"/>
    <w:rsid w:val="00E803A4"/>
    <w:rsid w:val="00E80C11"/>
    <w:rsid w:val="00E848CB"/>
    <w:rsid w:val="00E870F9"/>
    <w:rsid w:val="00E906A4"/>
    <w:rsid w:val="00E935D0"/>
    <w:rsid w:val="00E93F4E"/>
    <w:rsid w:val="00E95478"/>
    <w:rsid w:val="00E95556"/>
    <w:rsid w:val="00EB136F"/>
    <w:rsid w:val="00EB1FD7"/>
    <w:rsid w:val="00EB2CCC"/>
    <w:rsid w:val="00EB3749"/>
    <w:rsid w:val="00EB5AD0"/>
    <w:rsid w:val="00EC5823"/>
    <w:rsid w:val="00EC6377"/>
    <w:rsid w:val="00EC7734"/>
    <w:rsid w:val="00ED12D6"/>
    <w:rsid w:val="00ED355A"/>
    <w:rsid w:val="00ED3A0B"/>
    <w:rsid w:val="00ED3AF9"/>
    <w:rsid w:val="00EE2EC5"/>
    <w:rsid w:val="00EE2F50"/>
    <w:rsid w:val="00EE5B0B"/>
    <w:rsid w:val="00EE6F22"/>
    <w:rsid w:val="00EE7475"/>
    <w:rsid w:val="00EF13BF"/>
    <w:rsid w:val="00EF5D67"/>
    <w:rsid w:val="00F01A85"/>
    <w:rsid w:val="00F01B42"/>
    <w:rsid w:val="00F04EB5"/>
    <w:rsid w:val="00F13A54"/>
    <w:rsid w:val="00F14021"/>
    <w:rsid w:val="00F20BD6"/>
    <w:rsid w:val="00F22190"/>
    <w:rsid w:val="00F30C18"/>
    <w:rsid w:val="00F31389"/>
    <w:rsid w:val="00F32423"/>
    <w:rsid w:val="00F32A64"/>
    <w:rsid w:val="00F33830"/>
    <w:rsid w:val="00F33D5E"/>
    <w:rsid w:val="00F342AF"/>
    <w:rsid w:val="00F364CF"/>
    <w:rsid w:val="00F41F2D"/>
    <w:rsid w:val="00F42779"/>
    <w:rsid w:val="00F47BD1"/>
    <w:rsid w:val="00F51E35"/>
    <w:rsid w:val="00F5222B"/>
    <w:rsid w:val="00F55A35"/>
    <w:rsid w:val="00F61030"/>
    <w:rsid w:val="00F61604"/>
    <w:rsid w:val="00F61675"/>
    <w:rsid w:val="00F82BB8"/>
    <w:rsid w:val="00F866C0"/>
    <w:rsid w:val="00F901C7"/>
    <w:rsid w:val="00F91DA5"/>
    <w:rsid w:val="00F9237C"/>
    <w:rsid w:val="00F92455"/>
    <w:rsid w:val="00F96E59"/>
    <w:rsid w:val="00FA1370"/>
    <w:rsid w:val="00FA4CCA"/>
    <w:rsid w:val="00FA5323"/>
    <w:rsid w:val="00FA764C"/>
    <w:rsid w:val="00FB09EB"/>
    <w:rsid w:val="00FB4262"/>
    <w:rsid w:val="00FC0A1B"/>
    <w:rsid w:val="00FC5022"/>
    <w:rsid w:val="00FC57B1"/>
    <w:rsid w:val="00FD68A5"/>
    <w:rsid w:val="00FD69D2"/>
    <w:rsid w:val="00FE1B14"/>
    <w:rsid w:val="00FE4174"/>
    <w:rsid w:val="00FE4ACC"/>
    <w:rsid w:val="00FF2041"/>
    <w:rsid w:val="00FF42A2"/>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2C389C2"/>
  <w15:chartTrackingRefBased/>
  <w15:docId w15:val="{F0920615-13F4-4245-B5A4-5B17B1D5B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90C"/>
    <w:pPr>
      <w:spacing w:after="200" w:line="276" w:lineRule="auto"/>
    </w:pPr>
    <w:rPr>
      <w:sz w:val="22"/>
      <w:szCs w:val="22"/>
      <w:lang w:val="en-GB"/>
    </w:rPr>
  </w:style>
  <w:style w:type="paragraph" w:styleId="Overskrift1">
    <w:name w:val="heading 1"/>
    <w:basedOn w:val="Normal"/>
    <w:link w:val="Overskrift1Tegn"/>
    <w:uiPriority w:val="9"/>
    <w:qFormat/>
    <w:rsid w:val="00E43F49"/>
    <w:pPr>
      <w:widowControl w:val="0"/>
      <w:autoSpaceDE w:val="0"/>
      <w:autoSpaceDN w:val="0"/>
      <w:spacing w:before="12" w:after="0" w:line="240" w:lineRule="auto"/>
      <w:ind w:left="20"/>
      <w:outlineLvl w:val="0"/>
    </w:pPr>
    <w:rPr>
      <w:rFonts w:ascii="Times New Roman" w:eastAsia="Times New Roman" w:hAnsi="Times New Roman"/>
      <w:b/>
      <w:bCs/>
      <w:sz w:val="19"/>
      <w:szCs w:val="19"/>
      <w:u w:val="single" w:color="000000"/>
      <w:lang w:val="en-US"/>
    </w:rPr>
  </w:style>
  <w:style w:type="paragraph" w:styleId="Overskrift2">
    <w:name w:val="heading 2"/>
    <w:basedOn w:val="Normal"/>
    <w:link w:val="Overskrift2Tegn"/>
    <w:uiPriority w:val="9"/>
    <w:unhideWhenUsed/>
    <w:qFormat/>
    <w:rsid w:val="00E43F49"/>
    <w:pPr>
      <w:widowControl w:val="0"/>
      <w:autoSpaceDE w:val="0"/>
      <w:autoSpaceDN w:val="0"/>
      <w:spacing w:before="12" w:after="0" w:line="240" w:lineRule="auto"/>
      <w:ind w:left="20"/>
      <w:outlineLvl w:val="1"/>
    </w:pPr>
    <w:rPr>
      <w:rFonts w:ascii="Times New Roman" w:eastAsia="Times New Roman" w:hAnsi="Times New Roman"/>
      <w:sz w:val="19"/>
      <w:szCs w:val="19"/>
      <w:lang w:val="en-US"/>
    </w:rPr>
  </w:style>
  <w:style w:type="paragraph" w:styleId="Overskrift3">
    <w:name w:val="heading 3"/>
    <w:basedOn w:val="Normal"/>
    <w:link w:val="Overskrift3Tegn"/>
    <w:uiPriority w:val="9"/>
    <w:unhideWhenUsed/>
    <w:qFormat/>
    <w:rsid w:val="00E803A4"/>
    <w:pPr>
      <w:widowControl w:val="0"/>
      <w:autoSpaceDE w:val="0"/>
      <w:autoSpaceDN w:val="0"/>
      <w:spacing w:after="0" w:line="240" w:lineRule="auto"/>
      <w:ind w:left="1599" w:hanging="595"/>
      <w:outlineLvl w:val="2"/>
    </w:pPr>
    <w:rPr>
      <w:rFonts w:ascii="Times New Roman" w:eastAsia="Times New Roman" w:hAnsi="Times New Roman"/>
      <w:b/>
      <w:bCs/>
      <w:sz w:val="17"/>
      <w:szCs w:val="17"/>
      <w:lang w:val="en-US"/>
    </w:rPr>
  </w:style>
  <w:style w:type="paragraph" w:styleId="Overskrift4">
    <w:name w:val="heading 4"/>
    <w:basedOn w:val="Normal"/>
    <w:link w:val="Overskrift4Tegn"/>
    <w:uiPriority w:val="9"/>
    <w:unhideWhenUsed/>
    <w:qFormat/>
    <w:rsid w:val="00E803A4"/>
    <w:pPr>
      <w:widowControl w:val="0"/>
      <w:autoSpaceDE w:val="0"/>
      <w:autoSpaceDN w:val="0"/>
      <w:spacing w:after="0" w:line="240" w:lineRule="auto"/>
      <w:ind w:left="1599" w:hanging="595"/>
      <w:outlineLvl w:val="3"/>
    </w:pPr>
    <w:rPr>
      <w:rFonts w:ascii="Times New Roman" w:eastAsia="Times New Roman" w:hAnsi="Times New Roman"/>
      <w:b/>
      <w:bCs/>
      <w:sz w:val="17"/>
      <w:szCs w:val="17"/>
      <w:lang w:val="en-US"/>
    </w:rPr>
  </w:style>
  <w:style w:type="paragraph" w:styleId="Overskrift5">
    <w:name w:val="heading 5"/>
    <w:basedOn w:val="Normal"/>
    <w:link w:val="Overskrift5Tegn"/>
    <w:uiPriority w:val="9"/>
    <w:unhideWhenUsed/>
    <w:qFormat/>
    <w:rsid w:val="00E43F49"/>
    <w:pPr>
      <w:widowControl w:val="0"/>
      <w:autoSpaceDE w:val="0"/>
      <w:autoSpaceDN w:val="0"/>
      <w:spacing w:after="0" w:line="240" w:lineRule="auto"/>
      <w:ind w:left="3763"/>
      <w:outlineLvl w:val="4"/>
    </w:pPr>
    <w:rPr>
      <w:rFonts w:ascii="Times New Roman" w:eastAsia="Times New Roman" w:hAnsi="Times New Roman"/>
      <w:b/>
      <w:bCs/>
      <w:i/>
      <w:iCs/>
      <w:sz w:val="17"/>
      <w:szCs w:val="17"/>
      <w:lang w:val="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semiHidden/>
    <w:unhideWhenUsed/>
    <w:rsid w:val="00EC5823"/>
    <w:pPr>
      <w:spacing w:after="0" w:line="240" w:lineRule="auto"/>
    </w:pPr>
    <w:rPr>
      <w:sz w:val="20"/>
      <w:szCs w:val="20"/>
    </w:rPr>
  </w:style>
  <w:style w:type="character" w:customStyle="1" w:styleId="FodnotetekstTegn">
    <w:name w:val="Fodnotetekst Tegn"/>
    <w:link w:val="Fodnotetekst"/>
    <w:semiHidden/>
    <w:rsid w:val="00EC5823"/>
    <w:rPr>
      <w:sz w:val="20"/>
      <w:szCs w:val="20"/>
    </w:rPr>
  </w:style>
  <w:style w:type="character" w:styleId="Fodnotehenvisning">
    <w:name w:val="footnote reference"/>
    <w:semiHidden/>
    <w:unhideWhenUsed/>
    <w:rsid w:val="00EC5823"/>
    <w:rPr>
      <w:vertAlign w:val="superscript"/>
    </w:rPr>
  </w:style>
  <w:style w:type="paragraph" w:styleId="Sidehoved">
    <w:name w:val="header"/>
    <w:basedOn w:val="Normal"/>
    <w:link w:val="SidehovedTegn"/>
    <w:uiPriority w:val="99"/>
    <w:unhideWhenUsed/>
    <w:rsid w:val="00EC5823"/>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EC5823"/>
  </w:style>
  <w:style w:type="paragraph" w:styleId="Sidefod">
    <w:name w:val="footer"/>
    <w:basedOn w:val="Normal"/>
    <w:link w:val="SidefodTegn"/>
    <w:uiPriority w:val="99"/>
    <w:unhideWhenUsed/>
    <w:rsid w:val="00EC5823"/>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EC5823"/>
  </w:style>
  <w:style w:type="paragraph" w:styleId="Markeringsbobletekst">
    <w:name w:val="Balloon Text"/>
    <w:basedOn w:val="Normal"/>
    <w:link w:val="MarkeringsbobletekstTegn"/>
    <w:uiPriority w:val="99"/>
    <w:semiHidden/>
    <w:unhideWhenUsed/>
    <w:rsid w:val="002C698A"/>
    <w:pPr>
      <w:spacing w:after="0" w:line="240" w:lineRule="auto"/>
    </w:pPr>
    <w:rPr>
      <w:rFonts w:ascii="Tahoma" w:hAnsi="Tahoma" w:cs="Tahoma"/>
      <w:sz w:val="16"/>
      <w:szCs w:val="16"/>
    </w:rPr>
  </w:style>
  <w:style w:type="character" w:customStyle="1" w:styleId="MarkeringsbobletekstTegn">
    <w:name w:val="Markeringsbobletekst Tegn"/>
    <w:link w:val="Markeringsbobletekst"/>
    <w:uiPriority w:val="99"/>
    <w:semiHidden/>
    <w:rsid w:val="002C698A"/>
    <w:rPr>
      <w:rFonts w:ascii="Tahoma" w:hAnsi="Tahoma" w:cs="Tahoma"/>
      <w:sz w:val="16"/>
      <w:szCs w:val="16"/>
    </w:rPr>
  </w:style>
  <w:style w:type="paragraph" w:customStyle="1" w:styleId="Annexetitre">
    <w:name w:val="Annexe titre"/>
    <w:basedOn w:val="Normal"/>
    <w:next w:val="Normal"/>
    <w:rsid w:val="004B5401"/>
    <w:pPr>
      <w:spacing w:before="120" w:after="120" w:line="240" w:lineRule="auto"/>
      <w:jc w:val="center"/>
    </w:pPr>
    <w:rPr>
      <w:rFonts w:ascii="Times New Roman" w:eastAsia="Times New Roman" w:hAnsi="Times New Roman"/>
      <w:b/>
      <w:sz w:val="24"/>
      <w:szCs w:val="24"/>
      <w:u w:val="single"/>
    </w:rPr>
  </w:style>
  <w:style w:type="character" w:styleId="Hyperlink">
    <w:name w:val="Hyperlink"/>
    <w:uiPriority w:val="99"/>
    <w:unhideWhenUsed/>
    <w:rsid w:val="00F61030"/>
    <w:rPr>
      <w:color w:val="0563C1"/>
      <w:u w:val="single"/>
    </w:rPr>
  </w:style>
  <w:style w:type="character" w:styleId="BesgtLink">
    <w:name w:val="FollowedHyperlink"/>
    <w:uiPriority w:val="99"/>
    <w:semiHidden/>
    <w:unhideWhenUsed/>
    <w:rsid w:val="006C1DE1"/>
    <w:rPr>
      <w:color w:val="954F72"/>
      <w:u w:val="single"/>
    </w:rPr>
  </w:style>
  <w:style w:type="character" w:styleId="Kommentarhenvisning">
    <w:name w:val="annotation reference"/>
    <w:uiPriority w:val="99"/>
    <w:unhideWhenUsed/>
    <w:rsid w:val="00652D06"/>
    <w:rPr>
      <w:sz w:val="16"/>
      <w:szCs w:val="16"/>
    </w:rPr>
  </w:style>
  <w:style w:type="paragraph" w:styleId="Kommentartekst">
    <w:name w:val="annotation text"/>
    <w:basedOn w:val="Normal"/>
    <w:link w:val="KommentartekstTegn"/>
    <w:unhideWhenUsed/>
    <w:rsid w:val="00652D06"/>
    <w:rPr>
      <w:sz w:val="20"/>
      <w:szCs w:val="20"/>
    </w:rPr>
  </w:style>
  <w:style w:type="character" w:customStyle="1" w:styleId="KommentartekstTegn">
    <w:name w:val="Kommentartekst Tegn"/>
    <w:link w:val="Kommentartekst"/>
    <w:rsid w:val="00652D06"/>
    <w:rPr>
      <w:lang w:val="en-GB"/>
    </w:rPr>
  </w:style>
  <w:style w:type="paragraph" w:styleId="Kommentaremne">
    <w:name w:val="annotation subject"/>
    <w:basedOn w:val="Kommentartekst"/>
    <w:next w:val="Kommentartekst"/>
    <w:link w:val="KommentaremneTegn"/>
    <w:uiPriority w:val="99"/>
    <w:semiHidden/>
    <w:unhideWhenUsed/>
    <w:rsid w:val="00652D06"/>
    <w:rPr>
      <w:b/>
      <w:bCs/>
    </w:rPr>
  </w:style>
  <w:style w:type="character" w:customStyle="1" w:styleId="KommentaremneTegn">
    <w:name w:val="Kommentaremne Tegn"/>
    <w:link w:val="Kommentaremne"/>
    <w:uiPriority w:val="99"/>
    <w:semiHidden/>
    <w:rsid w:val="00652D06"/>
    <w:rPr>
      <w:b/>
      <w:bCs/>
      <w:lang w:val="en-GB"/>
    </w:rPr>
  </w:style>
  <w:style w:type="paragraph" w:styleId="Korrektur">
    <w:name w:val="Revision"/>
    <w:hidden/>
    <w:uiPriority w:val="99"/>
    <w:semiHidden/>
    <w:rsid w:val="0013247A"/>
    <w:rPr>
      <w:sz w:val="22"/>
      <w:szCs w:val="22"/>
      <w:lang w:val="en-GB"/>
    </w:rPr>
  </w:style>
  <w:style w:type="paragraph" w:customStyle="1" w:styleId="Default">
    <w:name w:val="Default"/>
    <w:rsid w:val="0008610C"/>
    <w:pPr>
      <w:autoSpaceDE w:val="0"/>
      <w:autoSpaceDN w:val="0"/>
      <w:adjustRightInd w:val="0"/>
    </w:pPr>
    <w:rPr>
      <w:rFonts w:ascii="Symbol" w:hAnsi="Symbol" w:cs="Symbol"/>
      <w:color w:val="000000"/>
      <w:sz w:val="24"/>
      <w:szCs w:val="24"/>
    </w:rPr>
  </w:style>
  <w:style w:type="character" w:customStyle="1" w:styleId="Overskrift3Tegn">
    <w:name w:val="Overskrift 3 Tegn"/>
    <w:link w:val="Overskrift3"/>
    <w:uiPriority w:val="9"/>
    <w:rsid w:val="00E803A4"/>
    <w:rPr>
      <w:rFonts w:ascii="Times New Roman" w:eastAsia="Times New Roman" w:hAnsi="Times New Roman"/>
      <w:b/>
      <w:bCs/>
      <w:sz w:val="17"/>
      <w:szCs w:val="17"/>
      <w:lang w:val="en-US" w:eastAsia="en-US"/>
    </w:rPr>
  </w:style>
  <w:style w:type="character" w:customStyle="1" w:styleId="Overskrift4Tegn">
    <w:name w:val="Overskrift 4 Tegn"/>
    <w:link w:val="Overskrift4"/>
    <w:uiPriority w:val="9"/>
    <w:rsid w:val="00E803A4"/>
    <w:rPr>
      <w:rFonts w:ascii="Times New Roman" w:eastAsia="Times New Roman" w:hAnsi="Times New Roman"/>
      <w:b/>
      <w:bCs/>
      <w:sz w:val="17"/>
      <w:szCs w:val="17"/>
      <w:lang w:val="en-US" w:eastAsia="en-US"/>
    </w:rPr>
  </w:style>
  <w:style w:type="paragraph" w:styleId="Brdtekst">
    <w:name w:val="Body Text"/>
    <w:basedOn w:val="Normal"/>
    <w:link w:val="BrdtekstTegn"/>
    <w:uiPriority w:val="1"/>
    <w:qFormat/>
    <w:rsid w:val="00E803A4"/>
    <w:pPr>
      <w:widowControl w:val="0"/>
      <w:autoSpaceDE w:val="0"/>
      <w:autoSpaceDN w:val="0"/>
      <w:spacing w:after="0" w:line="240" w:lineRule="auto"/>
    </w:pPr>
    <w:rPr>
      <w:rFonts w:ascii="Times New Roman" w:eastAsia="Times New Roman" w:hAnsi="Times New Roman"/>
      <w:sz w:val="17"/>
      <w:szCs w:val="17"/>
      <w:lang w:val="en-US"/>
    </w:rPr>
  </w:style>
  <w:style w:type="character" w:customStyle="1" w:styleId="BrdtekstTegn">
    <w:name w:val="Brødtekst Tegn"/>
    <w:link w:val="Brdtekst"/>
    <w:uiPriority w:val="1"/>
    <w:rsid w:val="00E803A4"/>
    <w:rPr>
      <w:rFonts w:ascii="Times New Roman" w:eastAsia="Times New Roman" w:hAnsi="Times New Roman"/>
      <w:sz w:val="17"/>
      <w:szCs w:val="17"/>
      <w:lang w:val="en-US" w:eastAsia="en-US"/>
    </w:rPr>
  </w:style>
  <w:style w:type="paragraph" w:styleId="Listeafsnit">
    <w:name w:val="List Paragraph"/>
    <w:basedOn w:val="Normal"/>
    <w:uiPriority w:val="34"/>
    <w:qFormat/>
    <w:rsid w:val="00E803A4"/>
    <w:pPr>
      <w:widowControl w:val="0"/>
      <w:autoSpaceDE w:val="0"/>
      <w:autoSpaceDN w:val="0"/>
      <w:spacing w:after="0" w:line="240" w:lineRule="auto"/>
      <w:ind w:left="1727" w:hanging="595"/>
    </w:pPr>
    <w:rPr>
      <w:rFonts w:ascii="Times New Roman" w:eastAsia="Times New Roman" w:hAnsi="Times New Roman"/>
      <w:lang w:val="en-US"/>
    </w:rPr>
  </w:style>
  <w:style w:type="character" w:customStyle="1" w:styleId="Overskrift1Tegn">
    <w:name w:val="Overskrift 1 Tegn"/>
    <w:link w:val="Overskrift1"/>
    <w:uiPriority w:val="9"/>
    <w:rsid w:val="00E43F49"/>
    <w:rPr>
      <w:rFonts w:ascii="Times New Roman" w:eastAsia="Times New Roman" w:hAnsi="Times New Roman"/>
      <w:b/>
      <w:bCs/>
      <w:sz w:val="19"/>
      <w:szCs w:val="19"/>
      <w:u w:val="single" w:color="000000"/>
      <w:lang w:val="en-US" w:eastAsia="en-US"/>
    </w:rPr>
  </w:style>
  <w:style w:type="character" w:customStyle="1" w:styleId="Overskrift2Tegn">
    <w:name w:val="Overskrift 2 Tegn"/>
    <w:link w:val="Overskrift2"/>
    <w:uiPriority w:val="9"/>
    <w:rsid w:val="00E43F49"/>
    <w:rPr>
      <w:rFonts w:ascii="Times New Roman" w:eastAsia="Times New Roman" w:hAnsi="Times New Roman"/>
      <w:sz w:val="19"/>
      <w:szCs w:val="19"/>
      <w:lang w:val="en-US" w:eastAsia="en-US"/>
    </w:rPr>
  </w:style>
  <w:style w:type="character" w:customStyle="1" w:styleId="Overskrift5Tegn">
    <w:name w:val="Overskrift 5 Tegn"/>
    <w:link w:val="Overskrift5"/>
    <w:uiPriority w:val="9"/>
    <w:rsid w:val="00E43F49"/>
    <w:rPr>
      <w:rFonts w:ascii="Times New Roman" w:eastAsia="Times New Roman" w:hAnsi="Times New Roman"/>
      <w:b/>
      <w:bCs/>
      <w:i/>
      <w:iCs/>
      <w:sz w:val="17"/>
      <w:szCs w:val="17"/>
      <w:lang w:val="en-US" w:eastAsia="en-US"/>
    </w:rPr>
  </w:style>
  <w:style w:type="paragraph" w:customStyle="1" w:styleId="TableParagraph">
    <w:name w:val="Table Paragraph"/>
    <w:basedOn w:val="Normal"/>
    <w:uiPriority w:val="1"/>
    <w:qFormat/>
    <w:rsid w:val="00E43F49"/>
    <w:pPr>
      <w:widowControl w:val="0"/>
      <w:autoSpaceDE w:val="0"/>
      <w:autoSpaceDN w:val="0"/>
      <w:spacing w:after="0" w:line="240" w:lineRule="auto"/>
    </w:pPr>
    <w:rPr>
      <w:rFonts w:ascii="Times New Roman" w:eastAsia="Times New Roman" w:hAnsi="Times New Roman"/>
      <w:lang w:val="en-US"/>
    </w:rPr>
  </w:style>
  <w:style w:type="character" w:customStyle="1" w:styleId="cf01">
    <w:name w:val="cf01"/>
    <w:rsid w:val="00E43F49"/>
    <w:rPr>
      <w:rFonts w:ascii="Segoe UI" w:hAnsi="Segoe UI" w:cs="Segoe UI" w:hint="default"/>
      <w:sz w:val="18"/>
      <w:szCs w:val="18"/>
    </w:rPr>
  </w:style>
  <w:style w:type="table" w:styleId="Tabel-Gitter">
    <w:name w:val="Table Grid"/>
    <w:basedOn w:val="Tabel-Normal"/>
    <w:uiPriority w:val="59"/>
    <w:rsid w:val="009A6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al"/>
    <w:rsid w:val="0057473E"/>
    <w:pPr>
      <w:spacing w:before="120" w:after="120" w:line="240" w:lineRule="auto"/>
      <w:ind w:left="1984"/>
      <w:jc w:val="both"/>
    </w:pPr>
    <w:rPr>
      <w:rFonts w:ascii="Times New Roman" w:hAnsi="Times New Roman"/>
      <w:sz w:val="24"/>
    </w:rPr>
  </w:style>
  <w:style w:type="paragraph" w:customStyle="1" w:styleId="Point0number">
    <w:name w:val="Point 0 (number)"/>
    <w:basedOn w:val="Normal"/>
    <w:rsid w:val="0057473E"/>
    <w:pPr>
      <w:numPr>
        <w:numId w:val="19"/>
      </w:numPr>
      <w:tabs>
        <w:tab w:val="clear" w:pos="850"/>
      </w:tabs>
      <w:spacing w:before="120" w:after="120" w:line="240" w:lineRule="auto"/>
      <w:ind w:left="1726" w:hanging="253"/>
      <w:jc w:val="both"/>
    </w:pPr>
    <w:rPr>
      <w:rFonts w:ascii="Times New Roman" w:hAnsi="Times New Roman"/>
      <w:sz w:val="24"/>
    </w:rPr>
  </w:style>
  <w:style w:type="paragraph" w:customStyle="1" w:styleId="Point1number">
    <w:name w:val="Point 1 (number)"/>
    <w:basedOn w:val="Normal"/>
    <w:rsid w:val="0057473E"/>
    <w:pPr>
      <w:numPr>
        <w:ilvl w:val="2"/>
        <w:numId w:val="19"/>
      </w:numPr>
      <w:spacing w:before="120" w:after="120" w:line="240" w:lineRule="auto"/>
      <w:jc w:val="both"/>
    </w:pPr>
    <w:rPr>
      <w:rFonts w:ascii="Times New Roman" w:hAnsi="Times New Roman"/>
      <w:sz w:val="24"/>
    </w:rPr>
  </w:style>
  <w:style w:type="paragraph" w:customStyle="1" w:styleId="Point2number">
    <w:name w:val="Point 2 (number)"/>
    <w:basedOn w:val="Normal"/>
    <w:rsid w:val="0057473E"/>
    <w:pPr>
      <w:numPr>
        <w:ilvl w:val="4"/>
        <w:numId w:val="19"/>
      </w:numPr>
      <w:tabs>
        <w:tab w:val="clear" w:pos="1984"/>
      </w:tabs>
      <w:spacing w:before="120" w:after="120" w:line="240" w:lineRule="auto"/>
      <w:ind w:left="4802" w:hanging="253"/>
      <w:jc w:val="both"/>
    </w:pPr>
    <w:rPr>
      <w:rFonts w:ascii="Times New Roman" w:hAnsi="Times New Roman"/>
      <w:sz w:val="24"/>
    </w:rPr>
  </w:style>
  <w:style w:type="paragraph" w:customStyle="1" w:styleId="Point3number">
    <w:name w:val="Point 3 (number)"/>
    <w:basedOn w:val="Normal"/>
    <w:rsid w:val="0057473E"/>
    <w:pPr>
      <w:numPr>
        <w:ilvl w:val="6"/>
        <w:numId w:val="19"/>
      </w:numPr>
      <w:tabs>
        <w:tab w:val="clear" w:pos="2551"/>
      </w:tabs>
      <w:spacing w:before="120" w:after="120" w:line="240" w:lineRule="auto"/>
      <w:ind w:left="6343" w:hanging="253"/>
      <w:jc w:val="both"/>
    </w:pPr>
    <w:rPr>
      <w:rFonts w:ascii="Times New Roman" w:hAnsi="Times New Roman"/>
      <w:sz w:val="24"/>
    </w:rPr>
  </w:style>
  <w:style w:type="paragraph" w:customStyle="1" w:styleId="Point0letter">
    <w:name w:val="Point 0 (letter)"/>
    <w:basedOn w:val="Normal"/>
    <w:rsid w:val="0057473E"/>
    <w:pPr>
      <w:numPr>
        <w:ilvl w:val="1"/>
        <w:numId w:val="19"/>
      </w:numPr>
      <w:tabs>
        <w:tab w:val="clear" w:pos="850"/>
      </w:tabs>
      <w:spacing w:before="120" w:after="120" w:line="240" w:lineRule="auto"/>
      <w:ind w:left="2490" w:hanging="253"/>
      <w:jc w:val="both"/>
    </w:pPr>
    <w:rPr>
      <w:rFonts w:ascii="Times New Roman" w:hAnsi="Times New Roman"/>
      <w:sz w:val="24"/>
    </w:rPr>
  </w:style>
  <w:style w:type="paragraph" w:customStyle="1" w:styleId="Point1letter">
    <w:name w:val="Point 1 (letter)"/>
    <w:basedOn w:val="Normal"/>
    <w:rsid w:val="0057473E"/>
    <w:pPr>
      <w:numPr>
        <w:ilvl w:val="3"/>
        <w:numId w:val="19"/>
      </w:numPr>
      <w:tabs>
        <w:tab w:val="clear" w:pos="1417"/>
      </w:tabs>
      <w:spacing w:before="120" w:after="120" w:line="240" w:lineRule="auto"/>
      <w:ind w:left="4031" w:hanging="253"/>
      <w:jc w:val="both"/>
    </w:pPr>
    <w:rPr>
      <w:rFonts w:ascii="Times New Roman" w:hAnsi="Times New Roman"/>
      <w:sz w:val="24"/>
    </w:rPr>
  </w:style>
  <w:style w:type="paragraph" w:customStyle="1" w:styleId="Point2letter">
    <w:name w:val="Point 2 (letter)"/>
    <w:basedOn w:val="Normal"/>
    <w:rsid w:val="0057473E"/>
    <w:pPr>
      <w:numPr>
        <w:ilvl w:val="5"/>
        <w:numId w:val="19"/>
      </w:numPr>
      <w:tabs>
        <w:tab w:val="clear" w:pos="1984"/>
      </w:tabs>
      <w:spacing w:before="120" w:after="120" w:line="240" w:lineRule="auto"/>
      <w:ind w:left="5572" w:hanging="253"/>
      <w:jc w:val="both"/>
    </w:pPr>
    <w:rPr>
      <w:rFonts w:ascii="Times New Roman" w:hAnsi="Times New Roman"/>
      <w:sz w:val="24"/>
    </w:rPr>
  </w:style>
  <w:style w:type="paragraph" w:customStyle="1" w:styleId="Point3letter">
    <w:name w:val="Point 3 (letter)"/>
    <w:basedOn w:val="Normal"/>
    <w:rsid w:val="0057473E"/>
    <w:pPr>
      <w:numPr>
        <w:ilvl w:val="7"/>
        <w:numId w:val="19"/>
      </w:numPr>
      <w:tabs>
        <w:tab w:val="clear" w:pos="2551"/>
      </w:tabs>
      <w:spacing w:before="120" w:after="120" w:line="240" w:lineRule="auto"/>
      <w:ind w:left="7113" w:hanging="253"/>
      <w:jc w:val="both"/>
    </w:pPr>
    <w:rPr>
      <w:rFonts w:ascii="Times New Roman" w:hAnsi="Times New Roman"/>
      <w:sz w:val="24"/>
    </w:rPr>
  </w:style>
  <w:style w:type="paragraph" w:customStyle="1" w:styleId="Point4letter">
    <w:name w:val="Point 4 (letter)"/>
    <w:basedOn w:val="Normal"/>
    <w:rsid w:val="0057473E"/>
    <w:pPr>
      <w:numPr>
        <w:ilvl w:val="8"/>
        <w:numId w:val="19"/>
      </w:numPr>
      <w:tabs>
        <w:tab w:val="clear" w:pos="3118"/>
      </w:tabs>
      <w:spacing w:before="120" w:after="120" w:line="240" w:lineRule="auto"/>
      <w:ind w:left="7884" w:hanging="253"/>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93484">
      <w:bodyDiv w:val="1"/>
      <w:marLeft w:val="0"/>
      <w:marRight w:val="0"/>
      <w:marTop w:val="0"/>
      <w:marBottom w:val="0"/>
      <w:divBdr>
        <w:top w:val="none" w:sz="0" w:space="0" w:color="auto"/>
        <w:left w:val="none" w:sz="0" w:space="0" w:color="auto"/>
        <w:bottom w:val="none" w:sz="0" w:space="0" w:color="auto"/>
        <w:right w:val="none" w:sz="0" w:space="0" w:color="auto"/>
      </w:divBdr>
    </w:div>
    <w:div w:id="669793042">
      <w:bodyDiv w:val="1"/>
      <w:marLeft w:val="0"/>
      <w:marRight w:val="0"/>
      <w:marTop w:val="0"/>
      <w:marBottom w:val="0"/>
      <w:divBdr>
        <w:top w:val="none" w:sz="0" w:space="0" w:color="auto"/>
        <w:left w:val="none" w:sz="0" w:space="0" w:color="auto"/>
        <w:bottom w:val="none" w:sz="0" w:space="0" w:color="auto"/>
        <w:right w:val="none" w:sz="0" w:space="0" w:color="auto"/>
      </w:divBdr>
    </w:div>
    <w:div w:id="1367410418">
      <w:bodyDiv w:val="1"/>
      <w:marLeft w:val="0"/>
      <w:marRight w:val="0"/>
      <w:marTop w:val="0"/>
      <w:marBottom w:val="0"/>
      <w:divBdr>
        <w:top w:val="none" w:sz="0" w:space="0" w:color="auto"/>
        <w:left w:val="none" w:sz="0" w:space="0" w:color="auto"/>
        <w:bottom w:val="none" w:sz="0" w:space="0" w:color="auto"/>
        <w:right w:val="none" w:sz="0" w:space="0" w:color="auto"/>
      </w:divBdr>
    </w:div>
    <w:div w:id="1555965872">
      <w:bodyDiv w:val="1"/>
      <w:marLeft w:val="0"/>
      <w:marRight w:val="0"/>
      <w:marTop w:val="0"/>
      <w:marBottom w:val="0"/>
      <w:divBdr>
        <w:top w:val="none" w:sz="0" w:space="0" w:color="auto"/>
        <w:left w:val="none" w:sz="0" w:space="0" w:color="auto"/>
        <w:bottom w:val="none" w:sz="0" w:space="0" w:color="auto"/>
        <w:right w:val="none" w:sz="0" w:space="0" w:color="auto"/>
      </w:divBdr>
    </w:div>
    <w:div w:id="1779524414">
      <w:bodyDiv w:val="1"/>
      <w:marLeft w:val="0"/>
      <w:marRight w:val="0"/>
      <w:marTop w:val="0"/>
      <w:marBottom w:val="0"/>
      <w:divBdr>
        <w:top w:val="none" w:sz="0" w:space="0" w:color="auto"/>
        <w:left w:val="none" w:sz="0" w:space="0" w:color="auto"/>
        <w:bottom w:val="none" w:sz="0" w:space="0" w:color="auto"/>
        <w:right w:val="none" w:sz="0" w:space="0" w:color="auto"/>
      </w:divBdr>
    </w:div>
    <w:div w:id="194788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6AB6E306-FC92-4364-9ECC-2C568FAC3DBB}">
  <ds:schemaRefs>
    <ds:schemaRef ds:uri="http://schemas.microsoft.com/sharepoint/v3/contenttype/forms"/>
  </ds:schemaRefs>
</ds:datastoreItem>
</file>

<file path=customXml/itemProps2.xml><?xml version="1.0" encoding="utf-8"?>
<ds:datastoreItem xmlns:ds="http://schemas.openxmlformats.org/officeDocument/2006/customXml" ds:itemID="{E1D52849-305E-48AF-93AF-41F3E841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4095-0001-4402-BEE4-02BCCD440005}">
  <ds:schemaRefs>
    <ds:schemaRef ds:uri="http://schemas.openxmlformats.org/officeDocument/2006/bibliography"/>
  </ds:schemaRefs>
</ds:datastoreItem>
</file>

<file path=customXml/itemProps4.xml><?xml version="1.0" encoding="utf-8"?>
<ds:datastoreItem xmlns:ds="http://schemas.openxmlformats.org/officeDocument/2006/customXml" ds:itemID="{999375FF-0514-415E-87D2-6C21A2AE669F}">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8504</Words>
  <Characters>47964</Characters>
  <Application>Microsoft Office Word</Application>
  <DocSecurity>0</DocSecurity>
  <Lines>2664</Lines>
  <Paragraphs>1254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55214</CharactersWithSpaces>
  <SharedDoc>false</SharedDoc>
  <HLinks>
    <vt:vector size="12" baseType="variant">
      <vt:variant>
        <vt:i4>2359377</vt:i4>
      </vt:variant>
      <vt:variant>
        <vt:i4>3</vt:i4>
      </vt:variant>
      <vt:variant>
        <vt:i4>0</vt:i4>
      </vt:variant>
      <vt:variant>
        <vt:i4>5</vt:i4>
      </vt:variant>
      <vt:variant>
        <vt:lpwstr/>
      </vt:variant>
      <vt:variant>
        <vt:lpwstr>_bookmark6</vt:lpwstr>
      </vt:variant>
      <vt:variant>
        <vt:i4>2555985</vt:i4>
      </vt:variant>
      <vt:variant>
        <vt:i4>0</vt:i4>
      </vt:variant>
      <vt:variant>
        <vt:i4>0</vt:i4>
      </vt:variant>
      <vt:variant>
        <vt:i4>5</vt:i4>
      </vt:variant>
      <vt:variant>
        <vt:lpwstr/>
      </vt:variant>
      <vt:variant>
        <vt:lpwstr>_bookmark5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SCHNEEGANS Fabien (SANTE)</dc:creator>
  <cp:keywords/>
  <dc:description/>
  <cp:lastModifiedBy>Kristina Elisabeth Rørbo</cp:lastModifiedBy>
  <cp:revision>3</cp:revision>
  <cp:lastPrinted>2025-07-12T09:26:00Z</cp:lastPrinted>
  <dcterms:created xsi:type="dcterms:W3CDTF">2025-10-31T17:04:00Z</dcterms:created>
  <dcterms:modified xsi:type="dcterms:W3CDTF">2025-10-31T17:06:00Z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2022-11-08T08:15:43Z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32f669f0-3a89-4cae-bfcf-61d8acc16379</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ies>
</file>